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160C4119" w14:textId="77777777" w:rsidTr="00D74AE1">
        <w:trPr>
          <w:trHeight w:hRule="exact" w:val="2948"/>
        </w:trPr>
        <w:tc>
          <w:tcPr>
            <w:tcW w:w="11185" w:type="dxa"/>
            <w:vAlign w:val="center"/>
          </w:tcPr>
          <w:p w14:paraId="41FCB082" w14:textId="77777777" w:rsidR="00974E99" w:rsidRPr="00974E99" w:rsidRDefault="00974E99" w:rsidP="00E21A27">
            <w:pPr>
              <w:pStyle w:val="Documenttype"/>
            </w:pPr>
            <w:r w:rsidRPr="00974E99">
              <w:t>I</w:t>
            </w:r>
            <w:bookmarkStart w:id="0" w:name="_Ref446317644"/>
            <w:bookmarkEnd w:id="0"/>
            <w:r w:rsidRPr="00974E99">
              <w:t xml:space="preserve">ALA </w:t>
            </w:r>
            <w:r w:rsidR="0093492E">
              <w:t>G</w:t>
            </w:r>
            <w:r w:rsidR="00722236">
              <w:t>uideline</w:t>
            </w:r>
          </w:p>
        </w:tc>
      </w:tr>
    </w:tbl>
    <w:p w14:paraId="6F2A15B3" w14:textId="77777777" w:rsidR="008972C3" w:rsidRDefault="008972C3" w:rsidP="003274DB"/>
    <w:p w14:paraId="3C8F6804" w14:textId="77777777" w:rsidR="00D74AE1" w:rsidRDefault="00D74AE1" w:rsidP="003274DB"/>
    <w:p w14:paraId="6496422F" w14:textId="77777777" w:rsidR="0093492E" w:rsidRDefault="006C48A4" w:rsidP="0026038D">
      <w:pPr>
        <w:pStyle w:val="Documentnumber"/>
      </w:pPr>
      <w:r>
        <w:t>G</w:t>
      </w:r>
      <w:r w:rsidR="0026038D">
        <w:t>1</w:t>
      </w:r>
      <w:r w:rsidR="00244D75">
        <w:t>141</w:t>
      </w:r>
    </w:p>
    <w:p w14:paraId="7375F204" w14:textId="77777777" w:rsidR="0026038D" w:rsidRDefault="0026038D" w:rsidP="003274DB"/>
    <w:p w14:paraId="0ED287B4" w14:textId="6922A335" w:rsidR="00244D75" w:rsidRDefault="00244D75" w:rsidP="00244D75">
      <w:pPr>
        <w:pStyle w:val="Documentnumber"/>
      </w:pPr>
      <w:r>
        <w:t>Operational Procedures</w:t>
      </w:r>
      <w:r w:rsidRPr="00F25897">
        <w:t xml:space="preserve"> </w:t>
      </w:r>
      <w:r>
        <w:t xml:space="preserve">for </w:t>
      </w:r>
      <w:ins w:id="1" w:author="Ski, Trond" w:date="2020-06-03T00:47:00Z">
        <w:r w:rsidR="00663736">
          <w:t xml:space="preserve">DELIVERING </w:t>
        </w:r>
      </w:ins>
      <w:r>
        <w:t>V</w:t>
      </w:r>
      <w:del w:id="2" w:author="Ski, Trond" w:date="2020-06-12T11:56:00Z">
        <w:r w:rsidDel="004B2D1F">
          <w:delText>essel Traffic Services</w:delText>
        </w:r>
      </w:del>
      <w:ins w:id="3" w:author="Ski, Trond" w:date="2020-06-12T11:56:00Z">
        <w:r w:rsidR="004B2D1F">
          <w:t>TS</w:t>
        </w:r>
      </w:ins>
    </w:p>
    <w:p w14:paraId="3DACCECB" w14:textId="77777777" w:rsidR="00776004" w:rsidRPr="00ED4450" w:rsidRDefault="00776004" w:rsidP="006218E8">
      <w:pPr>
        <w:pStyle w:val="Documentname"/>
      </w:pPr>
    </w:p>
    <w:p w14:paraId="298629C0" w14:textId="77777777" w:rsidR="004E0BBB" w:rsidRDefault="004E0BBB" w:rsidP="00D74AE1"/>
    <w:p w14:paraId="1AFC62B9" w14:textId="77777777" w:rsidR="004E0BBB" w:rsidRDefault="004E0BBB" w:rsidP="00D74AE1"/>
    <w:p w14:paraId="5F6420FB" w14:textId="77777777" w:rsidR="004E0BBB" w:rsidRDefault="004E0BBB" w:rsidP="00D74AE1"/>
    <w:p w14:paraId="1F522BDB" w14:textId="77777777" w:rsidR="004E0BBB" w:rsidRDefault="004E0BBB" w:rsidP="00D74AE1"/>
    <w:p w14:paraId="2E692EE6" w14:textId="77777777" w:rsidR="004E0BBB" w:rsidRDefault="004E0BBB" w:rsidP="00D74AE1"/>
    <w:p w14:paraId="14390C31" w14:textId="77777777" w:rsidR="004E0BBB" w:rsidRDefault="004E0BBB" w:rsidP="00D74AE1"/>
    <w:p w14:paraId="6B957716" w14:textId="77777777" w:rsidR="004E0BBB" w:rsidRDefault="004E0BBB" w:rsidP="00D74AE1"/>
    <w:p w14:paraId="6006652D" w14:textId="77777777" w:rsidR="004E0BBB" w:rsidRDefault="004E0BBB" w:rsidP="00D74AE1"/>
    <w:p w14:paraId="7064559F" w14:textId="77777777" w:rsidR="004E0BBB" w:rsidRDefault="004E0BBB" w:rsidP="00D74AE1"/>
    <w:p w14:paraId="5435B2A4" w14:textId="77777777" w:rsidR="004E0BBB" w:rsidRDefault="004E0BBB" w:rsidP="00D74AE1"/>
    <w:p w14:paraId="2B131D6A" w14:textId="77777777" w:rsidR="004E0BBB" w:rsidRDefault="004E0BBB" w:rsidP="00D74AE1"/>
    <w:p w14:paraId="175C2B33" w14:textId="77777777" w:rsidR="00734BC6" w:rsidRDefault="00734BC6" w:rsidP="00D74AE1"/>
    <w:p w14:paraId="45F20623" w14:textId="77777777" w:rsidR="004E0BBB" w:rsidRDefault="004E0BBB" w:rsidP="00D74AE1"/>
    <w:p w14:paraId="70E258E9" w14:textId="77777777" w:rsidR="004E0BBB" w:rsidRDefault="004E0BBB" w:rsidP="00D74AE1"/>
    <w:p w14:paraId="3679C793" w14:textId="77777777" w:rsidR="004E0BBB" w:rsidRDefault="004E0BBB" w:rsidP="00D74AE1"/>
    <w:p w14:paraId="78EA1FA6" w14:textId="77777777" w:rsidR="004E0BBB" w:rsidRDefault="004E0BBB" w:rsidP="00D74AE1"/>
    <w:p w14:paraId="48CD2DEC" w14:textId="77777777" w:rsidR="004E0BBB" w:rsidRDefault="004E0BBB" w:rsidP="00D74AE1"/>
    <w:p w14:paraId="02679213" w14:textId="77777777" w:rsidR="004E0BBB" w:rsidRDefault="004E0BBB" w:rsidP="00D74AE1"/>
    <w:p w14:paraId="5A5BA67D" w14:textId="77777777" w:rsidR="004E0BBB" w:rsidRDefault="004E0BBB" w:rsidP="00D74AE1"/>
    <w:p w14:paraId="090EDD1C" w14:textId="77777777" w:rsidR="004E0BBB" w:rsidRDefault="004E0BBB" w:rsidP="00D74AE1"/>
    <w:p w14:paraId="1A454188" w14:textId="77777777" w:rsidR="004E0BBB" w:rsidRPr="00796765" w:rsidRDefault="00D2759C" w:rsidP="004E0BBB">
      <w:pPr>
        <w:pStyle w:val="Editionnumber"/>
      </w:pPr>
      <w:r w:rsidRPr="00796765">
        <w:t>Edition 1</w:t>
      </w:r>
    </w:p>
    <w:p w14:paraId="6DEFC762" w14:textId="77777777" w:rsidR="004E0BBB" w:rsidRDefault="00244D75" w:rsidP="004E0BBB">
      <w:pPr>
        <w:pStyle w:val="Documentdate"/>
      </w:pPr>
      <w:r w:rsidRPr="00796765">
        <w:t>December 2018</w:t>
      </w:r>
    </w:p>
    <w:p w14:paraId="22C0F7A9" w14:textId="77777777" w:rsidR="00BC27F6" w:rsidRDefault="00BC27F6" w:rsidP="00D74AE1">
      <w:pPr>
        <w:sectPr w:rsidR="00BC27F6" w:rsidSect="007E30D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5FE9C803" w14:textId="77777777" w:rsidR="00914E26" w:rsidRPr="00460028" w:rsidRDefault="00914E26" w:rsidP="00914E26">
      <w:pPr>
        <w:pStyle w:val="BodyText"/>
      </w:pPr>
      <w:r w:rsidRPr="00460028">
        <w:lastRenderedPageBreak/>
        <w:t>Revisions to th</w:t>
      </w:r>
      <w:r>
        <w:t>is</w:t>
      </w:r>
      <w:r w:rsidR="003A639A">
        <w:t xml:space="preserve"> IALA d</w:t>
      </w:r>
      <w:r w:rsidRPr="00460028">
        <w:t>ocument are to be noted in the table prior to t</w:t>
      </w:r>
      <w:r>
        <w:t>he issue of a revised document.</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93"/>
        <w:gridCol w:w="3576"/>
        <w:gridCol w:w="4645"/>
      </w:tblGrid>
      <w:tr w:rsidR="005E4659" w:rsidRPr="00460028" w14:paraId="2E114B04" w14:textId="77777777" w:rsidTr="003A639A">
        <w:tc>
          <w:tcPr>
            <w:tcW w:w="2093" w:type="dxa"/>
          </w:tcPr>
          <w:p w14:paraId="26AB0F15" w14:textId="77777777" w:rsidR="00914E26" w:rsidRPr="00460028" w:rsidRDefault="00914E26" w:rsidP="00414698">
            <w:pPr>
              <w:pStyle w:val="Tableheading"/>
            </w:pPr>
            <w:r w:rsidRPr="00460028">
              <w:t>Date</w:t>
            </w:r>
          </w:p>
        </w:tc>
        <w:tc>
          <w:tcPr>
            <w:tcW w:w="3576" w:type="dxa"/>
          </w:tcPr>
          <w:p w14:paraId="0B6E5300" w14:textId="77777777" w:rsidR="00914E26" w:rsidRPr="00460028" w:rsidRDefault="003A639A" w:rsidP="00414698">
            <w:pPr>
              <w:pStyle w:val="Tableheading"/>
            </w:pPr>
            <w:r>
              <w:t>Details</w:t>
            </w:r>
          </w:p>
        </w:tc>
        <w:tc>
          <w:tcPr>
            <w:tcW w:w="4645" w:type="dxa"/>
          </w:tcPr>
          <w:p w14:paraId="2272ED96" w14:textId="77777777" w:rsidR="00914E26" w:rsidRPr="00460028" w:rsidRDefault="003A639A" w:rsidP="00414698">
            <w:pPr>
              <w:pStyle w:val="Tableheading"/>
            </w:pPr>
            <w:r>
              <w:t>Approval</w:t>
            </w:r>
          </w:p>
        </w:tc>
      </w:tr>
      <w:tr w:rsidR="005E4659" w:rsidRPr="00460028" w14:paraId="2D9AE58C" w14:textId="77777777" w:rsidTr="003A639A">
        <w:trPr>
          <w:trHeight w:val="851"/>
        </w:trPr>
        <w:tc>
          <w:tcPr>
            <w:tcW w:w="2093" w:type="dxa"/>
            <w:vAlign w:val="center"/>
          </w:tcPr>
          <w:p w14:paraId="6877A2C8" w14:textId="77777777" w:rsidR="00914E26" w:rsidRPr="00C27E08" w:rsidRDefault="003A639A" w:rsidP="003A639A">
            <w:pPr>
              <w:pStyle w:val="Tabletext"/>
              <w:tabs>
                <w:tab w:val="left" w:pos="1560"/>
              </w:tabs>
            </w:pPr>
            <w:r>
              <w:t xml:space="preserve">14 </w:t>
            </w:r>
            <w:r w:rsidR="00244D75">
              <w:t>December 2018</w:t>
            </w:r>
          </w:p>
        </w:tc>
        <w:tc>
          <w:tcPr>
            <w:tcW w:w="3576" w:type="dxa"/>
            <w:vAlign w:val="center"/>
          </w:tcPr>
          <w:p w14:paraId="50ACB3B0" w14:textId="77777777" w:rsidR="00914E26" w:rsidRDefault="003A639A" w:rsidP="00914E26">
            <w:pPr>
              <w:pStyle w:val="Tabletext"/>
            </w:pPr>
            <w:r>
              <w:t>1</w:t>
            </w:r>
            <w:r w:rsidRPr="003A639A">
              <w:rPr>
                <w:vertAlign w:val="superscript"/>
              </w:rPr>
              <w:t>st</w:t>
            </w:r>
            <w:r>
              <w:t xml:space="preserve"> issue</w:t>
            </w:r>
          </w:p>
          <w:p w14:paraId="0C764966" w14:textId="77777777" w:rsidR="003A639A" w:rsidRPr="00C27E08" w:rsidRDefault="003A639A" w:rsidP="003A639A">
            <w:pPr>
              <w:pStyle w:val="Tabletext"/>
            </w:pPr>
            <w:r>
              <w:t>Guideline prepared to align Recommendation R0127(V-127) – VTS Operations, following adoption of IALA Standards</w:t>
            </w:r>
          </w:p>
        </w:tc>
        <w:tc>
          <w:tcPr>
            <w:tcW w:w="4645" w:type="dxa"/>
            <w:vAlign w:val="center"/>
          </w:tcPr>
          <w:p w14:paraId="30EA7518" w14:textId="77777777" w:rsidR="00914E26" w:rsidRPr="00460028" w:rsidRDefault="003A639A" w:rsidP="00914E26">
            <w:pPr>
              <w:pStyle w:val="Tabletext"/>
            </w:pPr>
            <w:r>
              <w:t>Council 68</w:t>
            </w:r>
          </w:p>
        </w:tc>
      </w:tr>
      <w:tr w:rsidR="005E4659" w:rsidRPr="00460028" w14:paraId="7DB65D83" w14:textId="77777777" w:rsidTr="003A639A">
        <w:trPr>
          <w:trHeight w:val="851"/>
        </w:trPr>
        <w:tc>
          <w:tcPr>
            <w:tcW w:w="2093" w:type="dxa"/>
            <w:vAlign w:val="center"/>
          </w:tcPr>
          <w:p w14:paraId="2A64FECE" w14:textId="77777777" w:rsidR="00914E26" w:rsidRPr="00460028" w:rsidRDefault="00914E26" w:rsidP="00914E26">
            <w:pPr>
              <w:pStyle w:val="Tabletext"/>
            </w:pPr>
          </w:p>
        </w:tc>
        <w:tc>
          <w:tcPr>
            <w:tcW w:w="3576" w:type="dxa"/>
            <w:vAlign w:val="center"/>
          </w:tcPr>
          <w:p w14:paraId="7F900198" w14:textId="77777777" w:rsidR="00914E26" w:rsidRPr="00460028" w:rsidRDefault="00914E26" w:rsidP="00914E26">
            <w:pPr>
              <w:pStyle w:val="Tabletext"/>
            </w:pPr>
          </w:p>
        </w:tc>
        <w:tc>
          <w:tcPr>
            <w:tcW w:w="4645" w:type="dxa"/>
            <w:vAlign w:val="center"/>
          </w:tcPr>
          <w:p w14:paraId="529A1F7A" w14:textId="77777777" w:rsidR="00914E26" w:rsidRPr="00460028" w:rsidRDefault="00914E26" w:rsidP="00914E26">
            <w:pPr>
              <w:pStyle w:val="Tabletext"/>
            </w:pPr>
          </w:p>
        </w:tc>
      </w:tr>
      <w:tr w:rsidR="005E4659" w:rsidRPr="00460028" w14:paraId="127A9489" w14:textId="77777777" w:rsidTr="003A639A">
        <w:trPr>
          <w:trHeight w:val="851"/>
        </w:trPr>
        <w:tc>
          <w:tcPr>
            <w:tcW w:w="2093" w:type="dxa"/>
            <w:vAlign w:val="center"/>
          </w:tcPr>
          <w:p w14:paraId="582E74C2" w14:textId="77777777" w:rsidR="00914E26" w:rsidRPr="00460028" w:rsidRDefault="00914E26" w:rsidP="00914E26">
            <w:pPr>
              <w:pStyle w:val="Tabletext"/>
            </w:pPr>
          </w:p>
        </w:tc>
        <w:tc>
          <w:tcPr>
            <w:tcW w:w="3576" w:type="dxa"/>
            <w:vAlign w:val="center"/>
          </w:tcPr>
          <w:p w14:paraId="09420E39" w14:textId="77777777" w:rsidR="00914E26" w:rsidRPr="00460028" w:rsidRDefault="00914E26" w:rsidP="00914E26">
            <w:pPr>
              <w:pStyle w:val="Tabletext"/>
            </w:pPr>
          </w:p>
        </w:tc>
        <w:tc>
          <w:tcPr>
            <w:tcW w:w="4645" w:type="dxa"/>
            <w:vAlign w:val="center"/>
          </w:tcPr>
          <w:p w14:paraId="462848B8" w14:textId="77777777" w:rsidR="00914E26" w:rsidRPr="00460028" w:rsidRDefault="00914E26" w:rsidP="00914E26">
            <w:pPr>
              <w:pStyle w:val="Tabletext"/>
            </w:pPr>
          </w:p>
        </w:tc>
      </w:tr>
      <w:tr w:rsidR="005E4659" w:rsidRPr="00460028" w14:paraId="50586BD5" w14:textId="77777777" w:rsidTr="003A639A">
        <w:trPr>
          <w:trHeight w:val="851"/>
        </w:trPr>
        <w:tc>
          <w:tcPr>
            <w:tcW w:w="2093" w:type="dxa"/>
            <w:vAlign w:val="center"/>
          </w:tcPr>
          <w:p w14:paraId="03A10F82" w14:textId="77777777" w:rsidR="00914E26" w:rsidRPr="00460028" w:rsidRDefault="00914E26" w:rsidP="00914E26">
            <w:pPr>
              <w:pStyle w:val="Tabletext"/>
            </w:pPr>
          </w:p>
        </w:tc>
        <w:tc>
          <w:tcPr>
            <w:tcW w:w="3576" w:type="dxa"/>
            <w:vAlign w:val="center"/>
          </w:tcPr>
          <w:p w14:paraId="54DCA97E" w14:textId="77777777" w:rsidR="00914E26" w:rsidRPr="00460028" w:rsidRDefault="00914E26" w:rsidP="00914E26">
            <w:pPr>
              <w:pStyle w:val="Tabletext"/>
            </w:pPr>
          </w:p>
        </w:tc>
        <w:tc>
          <w:tcPr>
            <w:tcW w:w="4645" w:type="dxa"/>
            <w:vAlign w:val="center"/>
          </w:tcPr>
          <w:p w14:paraId="305F3A9D" w14:textId="77777777" w:rsidR="00914E26" w:rsidRPr="00460028" w:rsidRDefault="00914E26" w:rsidP="00914E26">
            <w:pPr>
              <w:pStyle w:val="Tabletext"/>
            </w:pPr>
          </w:p>
        </w:tc>
      </w:tr>
      <w:tr w:rsidR="005E4659" w:rsidRPr="00460028" w14:paraId="2BB602C2" w14:textId="77777777" w:rsidTr="003A639A">
        <w:trPr>
          <w:trHeight w:val="851"/>
        </w:trPr>
        <w:tc>
          <w:tcPr>
            <w:tcW w:w="2093" w:type="dxa"/>
            <w:vAlign w:val="center"/>
          </w:tcPr>
          <w:p w14:paraId="6B2D9933" w14:textId="77777777" w:rsidR="00914E26" w:rsidRPr="00460028" w:rsidRDefault="00914E26" w:rsidP="00914E26">
            <w:pPr>
              <w:pStyle w:val="Tabletext"/>
            </w:pPr>
          </w:p>
        </w:tc>
        <w:tc>
          <w:tcPr>
            <w:tcW w:w="3576" w:type="dxa"/>
            <w:vAlign w:val="center"/>
          </w:tcPr>
          <w:p w14:paraId="4F5B3D07" w14:textId="77777777" w:rsidR="00914E26" w:rsidRPr="00460028" w:rsidRDefault="00914E26" w:rsidP="00914E26">
            <w:pPr>
              <w:pStyle w:val="Tabletext"/>
            </w:pPr>
          </w:p>
        </w:tc>
        <w:tc>
          <w:tcPr>
            <w:tcW w:w="4645" w:type="dxa"/>
            <w:vAlign w:val="center"/>
          </w:tcPr>
          <w:p w14:paraId="7A4106FD" w14:textId="77777777" w:rsidR="00914E26" w:rsidRPr="00460028" w:rsidRDefault="00914E26" w:rsidP="00914E26">
            <w:pPr>
              <w:pStyle w:val="Tabletext"/>
            </w:pPr>
          </w:p>
        </w:tc>
      </w:tr>
      <w:tr w:rsidR="005E4659" w:rsidRPr="00460028" w14:paraId="035A9115" w14:textId="77777777" w:rsidTr="003A639A">
        <w:trPr>
          <w:trHeight w:val="851"/>
        </w:trPr>
        <w:tc>
          <w:tcPr>
            <w:tcW w:w="2093" w:type="dxa"/>
            <w:vAlign w:val="center"/>
          </w:tcPr>
          <w:p w14:paraId="0094A738" w14:textId="77777777" w:rsidR="00914E26" w:rsidRPr="00460028" w:rsidRDefault="00914E26" w:rsidP="00914E26">
            <w:pPr>
              <w:pStyle w:val="Tabletext"/>
            </w:pPr>
          </w:p>
        </w:tc>
        <w:tc>
          <w:tcPr>
            <w:tcW w:w="3576" w:type="dxa"/>
            <w:vAlign w:val="center"/>
          </w:tcPr>
          <w:p w14:paraId="61DFC18B" w14:textId="77777777" w:rsidR="00914E26" w:rsidRPr="00460028" w:rsidRDefault="00914E26" w:rsidP="00914E26">
            <w:pPr>
              <w:pStyle w:val="Tabletext"/>
            </w:pPr>
          </w:p>
        </w:tc>
        <w:tc>
          <w:tcPr>
            <w:tcW w:w="4645" w:type="dxa"/>
            <w:vAlign w:val="center"/>
          </w:tcPr>
          <w:p w14:paraId="6010E629" w14:textId="77777777" w:rsidR="00914E26" w:rsidRPr="00460028" w:rsidRDefault="00914E26" w:rsidP="00914E26">
            <w:pPr>
              <w:pStyle w:val="Tabletext"/>
            </w:pPr>
          </w:p>
        </w:tc>
      </w:tr>
      <w:tr w:rsidR="005E4659" w:rsidRPr="00460028" w14:paraId="61D1A3BB" w14:textId="77777777" w:rsidTr="003A639A">
        <w:trPr>
          <w:trHeight w:val="851"/>
        </w:trPr>
        <w:tc>
          <w:tcPr>
            <w:tcW w:w="2093" w:type="dxa"/>
            <w:vAlign w:val="center"/>
          </w:tcPr>
          <w:p w14:paraId="447C9278" w14:textId="77777777" w:rsidR="00914E26" w:rsidRPr="00460028" w:rsidRDefault="00914E26" w:rsidP="00914E26">
            <w:pPr>
              <w:pStyle w:val="Tabletext"/>
            </w:pPr>
          </w:p>
        </w:tc>
        <w:tc>
          <w:tcPr>
            <w:tcW w:w="3576" w:type="dxa"/>
            <w:vAlign w:val="center"/>
          </w:tcPr>
          <w:p w14:paraId="7A0BD623" w14:textId="77777777" w:rsidR="00914E26" w:rsidRPr="00460028" w:rsidRDefault="00914E26" w:rsidP="00914E26">
            <w:pPr>
              <w:pStyle w:val="Tabletext"/>
            </w:pPr>
          </w:p>
        </w:tc>
        <w:tc>
          <w:tcPr>
            <w:tcW w:w="4645" w:type="dxa"/>
            <w:vAlign w:val="center"/>
          </w:tcPr>
          <w:p w14:paraId="33230709" w14:textId="77777777" w:rsidR="00914E26" w:rsidRPr="00460028" w:rsidRDefault="00914E26" w:rsidP="00914E26">
            <w:pPr>
              <w:pStyle w:val="Tabletext"/>
            </w:pPr>
          </w:p>
        </w:tc>
      </w:tr>
    </w:tbl>
    <w:p w14:paraId="4283375E" w14:textId="77777777" w:rsidR="00914E26" w:rsidRDefault="00914E26" w:rsidP="00D74AE1"/>
    <w:p w14:paraId="3EEFE358" w14:textId="77777777" w:rsidR="005E4659" w:rsidRDefault="005E4659" w:rsidP="00914E26">
      <w:pPr>
        <w:spacing w:after="200" w:line="276" w:lineRule="auto"/>
        <w:sectPr w:rsidR="005E4659" w:rsidSect="00C716E5">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63989485" w14:textId="67D93ED3" w:rsidR="00306DE4" w:rsidRPr="00B03FDA" w:rsidRDefault="004A4EC4">
      <w:pPr>
        <w:pStyle w:val="TOC1"/>
        <w:rPr>
          <w:ins w:id="7" w:author="Ski, Trond" w:date="2020-08-24T01:23:00Z"/>
          <w:rFonts w:eastAsiaTheme="minorEastAsia"/>
          <w:b w:val="0"/>
          <w:color w:val="auto"/>
          <w:lang w:val="en-US" w:eastAsia="nb-NO"/>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ins w:id="8" w:author="Ski, Trond" w:date="2020-08-24T01:23:00Z">
        <w:r w:rsidR="00306DE4">
          <w:t>1</w:t>
        </w:r>
        <w:r w:rsidR="00306DE4" w:rsidRPr="00B03FDA">
          <w:rPr>
            <w:rFonts w:eastAsiaTheme="minorEastAsia"/>
            <w:b w:val="0"/>
            <w:color w:val="auto"/>
            <w:lang w:val="en-US" w:eastAsia="nb-NO"/>
          </w:rPr>
          <w:tab/>
        </w:r>
        <w:r w:rsidR="00306DE4">
          <w:t>INTRODUCTION</w:t>
        </w:r>
        <w:r w:rsidR="00306DE4">
          <w:tab/>
        </w:r>
        <w:r w:rsidR="00306DE4">
          <w:fldChar w:fldCharType="begin"/>
        </w:r>
        <w:r w:rsidR="00306DE4">
          <w:instrText xml:space="preserve"> PAGEREF _Toc49124614 \h </w:instrText>
        </w:r>
      </w:ins>
      <w:r w:rsidR="00306DE4">
        <w:fldChar w:fldCharType="separate"/>
      </w:r>
      <w:ins w:id="9" w:author="Ski, Trond" w:date="2020-10-15T12:50:00Z">
        <w:r w:rsidR="00CC423A">
          <w:t>5</w:t>
        </w:r>
      </w:ins>
      <w:ins w:id="10" w:author="Ski, Trond" w:date="2020-08-24T01:23:00Z">
        <w:r w:rsidR="00306DE4">
          <w:fldChar w:fldCharType="end"/>
        </w:r>
      </w:ins>
    </w:p>
    <w:p w14:paraId="6F86985E" w14:textId="07C8E7F1" w:rsidR="00306DE4" w:rsidRPr="00B03FDA" w:rsidRDefault="00306DE4">
      <w:pPr>
        <w:pStyle w:val="TOC2"/>
        <w:rPr>
          <w:ins w:id="11" w:author="Ski, Trond" w:date="2020-08-24T01:23:00Z"/>
          <w:rFonts w:eastAsiaTheme="minorEastAsia"/>
          <w:color w:val="auto"/>
          <w:lang w:val="en-US" w:eastAsia="nb-NO"/>
        </w:rPr>
      </w:pPr>
      <w:ins w:id="12" w:author="Ski, Trond" w:date="2020-08-24T01:23:00Z">
        <w:r w:rsidRPr="00067E20">
          <w:rPr>
            <w:rFonts w:eastAsia="Arial"/>
            <w:lang w:val="en-US"/>
          </w:rPr>
          <w:t>1.1</w:t>
        </w:r>
        <w:r w:rsidRPr="00B03FDA">
          <w:rPr>
            <w:rFonts w:eastAsiaTheme="minorEastAsia"/>
            <w:color w:val="auto"/>
            <w:lang w:val="en-US" w:eastAsia="nb-NO"/>
          </w:rPr>
          <w:tab/>
        </w:r>
        <w:r w:rsidRPr="00067E20">
          <w:rPr>
            <w:rFonts w:eastAsia="Arial"/>
            <w:lang w:val="en-US"/>
          </w:rPr>
          <w:t>Objective</w:t>
        </w:r>
        <w:r>
          <w:tab/>
        </w:r>
        <w:r>
          <w:fldChar w:fldCharType="begin"/>
        </w:r>
        <w:r>
          <w:instrText xml:space="preserve"> PAGEREF _Toc49124615 \h </w:instrText>
        </w:r>
      </w:ins>
      <w:r>
        <w:fldChar w:fldCharType="separate"/>
      </w:r>
      <w:ins w:id="13" w:author="Ski, Trond" w:date="2020-10-15T12:50:00Z">
        <w:r w:rsidR="00CC423A">
          <w:t>5</w:t>
        </w:r>
      </w:ins>
      <w:ins w:id="14" w:author="Ski, Trond" w:date="2020-08-24T01:23:00Z">
        <w:r>
          <w:fldChar w:fldCharType="end"/>
        </w:r>
      </w:ins>
    </w:p>
    <w:p w14:paraId="19903720" w14:textId="0368A699" w:rsidR="00306DE4" w:rsidRPr="00B03FDA" w:rsidRDefault="00306DE4">
      <w:pPr>
        <w:pStyle w:val="TOC2"/>
        <w:rPr>
          <w:ins w:id="15" w:author="Ski, Trond" w:date="2020-08-24T01:23:00Z"/>
          <w:rFonts w:eastAsiaTheme="minorEastAsia"/>
          <w:color w:val="auto"/>
          <w:lang w:val="en-US" w:eastAsia="nb-NO"/>
        </w:rPr>
      </w:pPr>
      <w:ins w:id="16" w:author="Ski, Trond" w:date="2020-08-24T01:23:00Z">
        <w:r w:rsidRPr="00067E20">
          <w:rPr>
            <w:rFonts w:eastAsia="Arial"/>
            <w:lang w:val="en-US"/>
          </w:rPr>
          <w:t>1.2</w:t>
        </w:r>
        <w:r w:rsidRPr="00B03FDA">
          <w:rPr>
            <w:rFonts w:eastAsiaTheme="minorEastAsia"/>
            <w:color w:val="auto"/>
            <w:lang w:val="en-US" w:eastAsia="nb-NO"/>
          </w:rPr>
          <w:tab/>
        </w:r>
        <w:r w:rsidRPr="00067E20">
          <w:rPr>
            <w:rFonts w:eastAsia="Arial"/>
            <w:lang w:val="en-US"/>
          </w:rPr>
          <w:t>Scope</w:t>
        </w:r>
        <w:r>
          <w:tab/>
        </w:r>
        <w:r>
          <w:fldChar w:fldCharType="begin"/>
        </w:r>
        <w:r>
          <w:instrText xml:space="preserve"> PAGEREF _Toc49124616 \h </w:instrText>
        </w:r>
      </w:ins>
      <w:r>
        <w:fldChar w:fldCharType="separate"/>
      </w:r>
      <w:ins w:id="17" w:author="Ski, Trond" w:date="2020-10-15T12:50:00Z">
        <w:r w:rsidR="00CC423A">
          <w:t>5</w:t>
        </w:r>
      </w:ins>
      <w:ins w:id="18" w:author="Ski, Trond" w:date="2020-08-24T01:23:00Z">
        <w:r>
          <w:fldChar w:fldCharType="end"/>
        </w:r>
      </w:ins>
    </w:p>
    <w:p w14:paraId="4C9F8C88" w14:textId="0A82256B" w:rsidR="00306DE4" w:rsidRPr="00B03FDA" w:rsidRDefault="00306DE4">
      <w:pPr>
        <w:pStyle w:val="TOC1"/>
        <w:rPr>
          <w:ins w:id="19" w:author="Ski, Trond" w:date="2020-08-24T01:23:00Z"/>
          <w:rFonts w:eastAsiaTheme="minorEastAsia"/>
          <w:b w:val="0"/>
          <w:color w:val="auto"/>
          <w:lang w:val="en-US" w:eastAsia="nb-NO"/>
        </w:rPr>
      </w:pPr>
      <w:ins w:id="20" w:author="Ski, Trond" w:date="2020-08-24T01:23:00Z">
        <w:r>
          <w:t>2</w:t>
        </w:r>
        <w:r w:rsidRPr="00B03FDA">
          <w:rPr>
            <w:rFonts w:eastAsiaTheme="minorEastAsia"/>
            <w:b w:val="0"/>
            <w:color w:val="auto"/>
            <w:lang w:val="en-US" w:eastAsia="nb-NO"/>
          </w:rPr>
          <w:tab/>
        </w:r>
        <w:r>
          <w:t>Internal VTS Procedures</w:t>
        </w:r>
        <w:r>
          <w:tab/>
        </w:r>
        <w:r>
          <w:fldChar w:fldCharType="begin"/>
        </w:r>
        <w:r>
          <w:instrText xml:space="preserve"> PAGEREF _Toc49124620 \h </w:instrText>
        </w:r>
      </w:ins>
      <w:r>
        <w:fldChar w:fldCharType="separate"/>
      </w:r>
      <w:ins w:id="21" w:author="Ski, Trond" w:date="2020-10-15T12:50:00Z">
        <w:r w:rsidR="00CC423A">
          <w:t>6</w:t>
        </w:r>
      </w:ins>
      <w:ins w:id="22" w:author="Ski, Trond" w:date="2020-08-24T01:23:00Z">
        <w:r>
          <w:fldChar w:fldCharType="end"/>
        </w:r>
      </w:ins>
    </w:p>
    <w:p w14:paraId="1FDF294E" w14:textId="294E7CDE" w:rsidR="00306DE4" w:rsidRPr="00B03FDA" w:rsidRDefault="00306DE4">
      <w:pPr>
        <w:pStyle w:val="TOC2"/>
        <w:rPr>
          <w:ins w:id="23" w:author="Ski, Trond" w:date="2020-08-24T01:23:00Z"/>
          <w:rFonts w:eastAsiaTheme="minorEastAsia"/>
          <w:color w:val="auto"/>
          <w:lang w:val="en-US" w:eastAsia="nb-NO"/>
        </w:rPr>
      </w:pPr>
      <w:ins w:id="24" w:author="Ski, Trond" w:date="2020-08-24T01:23:00Z">
        <w:r w:rsidRPr="00067E20">
          <w:rPr>
            <w:rFonts w:eastAsia="Arial"/>
            <w:lang w:val="en-US"/>
          </w:rPr>
          <w:t>2.1</w:t>
        </w:r>
        <w:r w:rsidRPr="00B03FDA">
          <w:rPr>
            <w:rFonts w:eastAsiaTheme="minorEastAsia"/>
            <w:color w:val="auto"/>
            <w:lang w:val="en-US" w:eastAsia="nb-NO"/>
          </w:rPr>
          <w:tab/>
        </w:r>
        <w:r w:rsidRPr="00067E20">
          <w:rPr>
            <w:rFonts w:eastAsia="Arial"/>
            <w:lang w:val="en-US"/>
          </w:rPr>
          <w:t>Routine Procedures</w:t>
        </w:r>
        <w:r>
          <w:tab/>
        </w:r>
        <w:r>
          <w:fldChar w:fldCharType="begin"/>
        </w:r>
        <w:r>
          <w:instrText xml:space="preserve"> PAGEREF _Toc49124621 \h </w:instrText>
        </w:r>
      </w:ins>
      <w:r>
        <w:fldChar w:fldCharType="separate"/>
      </w:r>
      <w:ins w:id="25" w:author="Ski, Trond" w:date="2020-10-15T12:50:00Z">
        <w:r w:rsidR="00CC423A">
          <w:t>7</w:t>
        </w:r>
      </w:ins>
      <w:ins w:id="26" w:author="Ski, Trond" w:date="2020-08-24T01:23:00Z">
        <w:r>
          <w:fldChar w:fldCharType="end"/>
        </w:r>
      </w:ins>
    </w:p>
    <w:p w14:paraId="4F405E64" w14:textId="34EAACD4" w:rsidR="00306DE4" w:rsidRPr="00B03FDA" w:rsidRDefault="00306DE4">
      <w:pPr>
        <w:pStyle w:val="TOC3"/>
        <w:tabs>
          <w:tab w:val="left" w:pos="1134"/>
          <w:tab w:val="right" w:leader="dot" w:pos="10195"/>
        </w:tabs>
        <w:rPr>
          <w:ins w:id="27" w:author="Ski, Trond" w:date="2020-08-24T01:23:00Z"/>
          <w:rFonts w:eastAsiaTheme="minorEastAsia"/>
          <w:noProof/>
          <w:sz w:val="22"/>
          <w:lang w:val="en-US" w:eastAsia="nb-NO"/>
        </w:rPr>
      </w:pPr>
      <w:ins w:id="28" w:author="Ski, Trond" w:date="2020-08-24T01:23:00Z">
        <w:r w:rsidRPr="00067E20">
          <w:rPr>
            <w:noProof/>
            <w:lang w:val="en-US"/>
          </w:rPr>
          <w:t>2.1.1</w:t>
        </w:r>
        <w:r w:rsidRPr="00B03FDA">
          <w:rPr>
            <w:rFonts w:eastAsiaTheme="minorEastAsia"/>
            <w:noProof/>
            <w:sz w:val="22"/>
            <w:lang w:val="en-US" w:eastAsia="nb-NO"/>
          </w:rPr>
          <w:tab/>
        </w:r>
        <w:r w:rsidRPr="00067E20">
          <w:rPr>
            <w:noProof/>
            <w:lang w:val="en-US"/>
          </w:rPr>
          <w:t>Gathering and Recording of Information</w:t>
        </w:r>
        <w:r>
          <w:rPr>
            <w:noProof/>
          </w:rPr>
          <w:tab/>
        </w:r>
        <w:r>
          <w:rPr>
            <w:noProof/>
          </w:rPr>
          <w:fldChar w:fldCharType="begin"/>
        </w:r>
        <w:r>
          <w:rPr>
            <w:noProof/>
          </w:rPr>
          <w:instrText xml:space="preserve"> PAGEREF _Toc49124622 \h </w:instrText>
        </w:r>
      </w:ins>
      <w:r>
        <w:rPr>
          <w:noProof/>
        </w:rPr>
      </w:r>
      <w:r>
        <w:rPr>
          <w:noProof/>
        </w:rPr>
        <w:fldChar w:fldCharType="separate"/>
      </w:r>
      <w:ins w:id="29" w:author="Ski, Trond" w:date="2020-10-15T12:50:00Z">
        <w:r w:rsidR="00CC423A">
          <w:rPr>
            <w:noProof/>
          </w:rPr>
          <w:t>7</w:t>
        </w:r>
      </w:ins>
      <w:ins w:id="30" w:author="Ski, Trond" w:date="2020-08-24T01:23:00Z">
        <w:r>
          <w:rPr>
            <w:noProof/>
          </w:rPr>
          <w:fldChar w:fldCharType="end"/>
        </w:r>
      </w:ins>
    </w:p>
    <w:p w14:paraId="7371FFFC" w14:textId="3953A968" w:rsidR="00306DE4" w:rsidRPr="00CC73BB" w:rsidRDefault="00306DE4">
      <w:pPr>
        <w:pStyle w:val="TOC3"/>
        <w:tabs>
          <w:tab w:val="left" w:pos="1134"/>
          <w:tab w:val="right" w:leader="dot" w:pos="10195"/>
        </w:tabs>
        <w:rPr>
          <w:ins w:id="31" w:author="Ski, Trond" w:date="2020-08-24T01:23:00Z"/>
          <w:rFonts w:eastAsiaTheme="minorEastAsia"/>
          <w:noProof/>
          <w:sz w:val="22"/>
          <w:lang w:val="en-US" w:eastAsia="nb-NO"/>
        </w:rPr>
      </w:pPr>
      <w:ins w:id="32" w:author="Ski, Trond" w:date="2020-08-24T01:23:00Z">
        <w:r w:rsidRPr="00067E20">
          <w:rPr>
            <w:noProof/>
            <w:lang w:val="en-US"/>
          </w:rPr>
          <w:t>2.1.2</w:t>
        </w:r>
        <w:r w:rsidRPr="00CC73BB">
          <w:rPr>
            <w:rFonts w:eastAsiaTheme="minorEastAsia"/>
            <w:noProof/>
            <w:sz w:val="22"/>
            <w:lang w:val="en-US" w:eastAsia="nb-NO"/>
          </w:rPr>
          <w:tab/>
        </w:r>
        <w:r w:rsidRPr="00067E20">
          <w:rPr>
            <w:noProof/>
            <w:lang w:val="en-US"/>
          </w:rPr>
          <w:t>Operational Staff</w:t>
        </w:r>
        <w:r>
          <w:rPr>
            <w:noProof/>
          </w:rPr>
          <w:tab/>
        </w:r>
        <w:r>
          <w:rPr>
            <w:noProof/>
          </w:rPr>
          <w:fldChar w:fldCharType="begin"/>
        </w:r>
        <w:r>
          <w:rPr>
            <w:noProof/>
          </w:rPr>
          <w:instrText xml:space="preserve"> PAGEREF _Toc49124623 \h </w:instrText>
        </w:r>
      </w:ins>
      <w:r>
        <w:rPr>
          <w:noProof/>
        </w:rPr>
      </w:r>
      <w:r>
        <w:rPr>
          <w:noProof/>
        </w:rPr>
        <w:fldChar w:fldCharType="separate"/>
      </w:r>
      <w:ins w:id="33" w:author="Ski, Trond" w:date="2020-10-15T12:50:00Z">
        <w:r w:rsidR="00CC423A">
          <w:rPr>
            <w:noProof/>
          </w:rPr>
          <w:t>7</w:t>
        </w:r>
      </w:ins>
      <w:ins w:id="34" w:author="Ski, Trond" w:date="2020-08-24T01:23:00Z">
        <w:r>
          <w:rPr>
            <w:noProof/>
          </w:rPr>
          <w:fldChar w:fldCharType="end"/>
        </w:r>
      </w:ins>
    </w:p>
    <w:p w14:paraId="777668B2" w14:textId="08F1FA40" w:rsidR="00306DE4" w:rsidRPr="00CC73BB" w:rsidRDefault="00306DE4">
      <w:pPr>
        <w:pStyle w:val="TOC3"/>
        <w:tabs>
          <w:tab w:val="left" w:pos="1134"/>
          <w:tab w:val="right" w:leader="dot" w:pos="10195"/>
        </w:tabs>
        <w:rPr>
          <w:ins w:id="35" w:author="Ski, Trond" w:date="2020-08-24T01:23:00Z"/>
          <w:rFonts w:eastAsiaTheme="minorEastAsia"/>
          <w:noProof/>
          <w:sz w:val="22"/>
          <w:lang w:val="en-US" w:eastAsia="nb-NO"/>
        </w:rPr>
      </w:pPr>
      <w:ins w:id="36" w:author="Ski, Trond" w:date="2020-08-24T01:23:00Z">
        <w:r w:rsidRPr="00067E20">
          <w:rPr>
            <w:rFonts w:eastAsia="Arial"/>
            <w:noProof/>
            <w:lang w:val="en-US"/>
          </w:rPr>
          <w:t>2.1.3</w:t>
        </w:r>
        <w:r w:rsidRPr="00CC73BB">
          <w:rPr>
            <w:rFonts w:eastAsiaTheme="minorEastAsia"/>
            <w:noProof/>
            <w:sz w:val="22"/>
            <w:lang w:val="en-US" w:eastAsia="nb-NO"/>
          </w:rPr>
          <w:tab/>
        </w:r>
        <w:r w:rsidRPr="00067E20">
          <w:rPr>
            <w:rFonts w:eastAsia="Arial"/>
            <w:noProof/>
            <w:lang w:val="en-US"/>
          </w:rPr>
          <w:t>Equipment Operation, Maintenance, Calibration and Updating</w:t>
        </w:r>
        <w:r>
          <w:rPr>
            <w:noProof/>
          </w:rPr>
          <w:tab/>
        </w:r>
        <w:r>
          <w:rPr>
            <w:noProof/>
          </w:rPr>
          <w:fldChar w:fldCharType="begin"/>
        </w:r>
        <w:r>
          <w:rPr>
            <w:noProof/>
          </w:rPr>
          <w:instrText xml:space="preserve"> PAGEREF _Toc49124624 \h </w:instrText>
        </w:r>
      </w:ins>
      <w:r>
        <w:rPr>
          <w:noProof/>
        </w:rPr>
      </w:r>
      <w:r>
        <w:rPr>
          <w:noProof/>
        </w:rPr>
        <w:fldChar w:fldCharType="separate"/>
      </w:r>
      <w:ins w:id="37" w:author="Ski, Trond" w:date="2020-10-15T12:50:00Z">
        <w:r w:rsidR="00CC423A">
          <w:rPr>
            <w:noProof/>
          </w:rPr>
          <w:t>7</w:t>
        </w:r>
      </w:ins>
      <w:ins w:id="38" w:author="Ski, Trond" w:date="2020-08-24T01:23:00Z">
        <w:r>
          <w:rPr>
            <w:noProof/>
          </w:rPr>
          <w:fldChar w:fldCharType="end"/>
        </w:r>
      </w:ins>
    </w:p>
    <w:p w14:paraId="149B6223" w14:textId="7287E058" w:rsidR="00306DE4" w:rsidRPr="00CC73BB" w:rsidRDefault="00306DE4">
      <w:pPr>
        <w:pStyle w:val="TOC3"/>
        <w:tabs>
          <w:tab w:val="left" w:pos="1134"/>
          <w:tab w:val="right" w:leader="dot" w:pos="10195"/>
        </w:tabs>
        <w:rPr>
          <w:ins w:id="39" w:author="Ski, Trond" w:date="2020-08-24T01:23:00Z"/>
          <w:rFonts w:eastAsiaTheme="minorEastAsia"/>
          <w:noProof/>
          <w:sz w:val="22"/>
          <w:lang w:val="en-US" w:eastAsia="nb-NO"/>
        </w:rPr>
      </w:pPr>
      <w:ins w:id="40" w:author="Ski, Trond" w:date="2020-08-24T01:23:00Z">
        <w:r w:rsidRPr="00067E20">
          <w:rPr>
            <w:noProof/>
            <w:lang w:val="en-US"/>
          </w:rPr>
          <w:t>2.1.4</w:t>
        </w:r>
        <w:r w:rsidRPr="00CC73BB">
          <w:rPr>
            <w:rFonts w:eastAsiaTheme="minorEastAsia"/>
            <w:noProof/>
            <w:sz w:val="22"/>
            <w:lang w:val="en-US" w:eastAsia="nb-NO"/>
          </w:rPr>
          <w:tab/>
        </w:r>
        <w:r w:rsidRPr="00067E20">
          <w:rPr>
            <w:noProof/>
            <w:lang w:val="en-US"/>
          </w:rPr>
          <w:t>Public Relations</w:t>
        </w:r>
        <w:r>
          <w:rPr>
            <w:noProof/>
          </w:rPr>
          <w:tab/>
        </w:r>
        <w:r>
          <w:rPr>
            <w:noProof/>
          </w:rPr>
          <w:fldChar w:fldCharType="begin"/>
        </w:r>
        <w:r>
          <w:rPr>
            <w:noProof/>
          </w:rPr>
          <w:instrText xml:space="preserve"> PAGEREF _Toc49124633 \h </w:instrText>
        </w:r>
      </w:ins>
      <w:r>
        <w:rPr>
          <w:noProof/>
        </w:rPr>
      </w:r>
      <w:r>
        <w:rPr>
          <w:noProof/>
        </w:rPr>
        <w:fldChar w:fldCharType="separate"/>
      </w:r>
      <w:ins w:id="41" w:author="Ski, Trond" w:date="2020-10-15T12:50:00Z">
        <w:r w:rsidR="00CC423A">
          <w:rPr>
            <w:noProof/>
          </w:rPr>
          <w:t>8</w:t>
        </w:r>
      </w:ins>
      <w:ins w:id="42" w:author="Ski, Trond" w:date="2020-08-24T01:23:00Z">
        <w:r>
          <w:rPr>
            <w:noProof/>
          </w:rPr>
          <w:fldChar w:fldCharType="end"/>
        </w:r>
      </w:ins>
    </w:p>
    <w:p w14:paraId="28109ABA" w14:textId="31479671" w:rsidR="00306DE4" w:rsidRPr="00CC73BB" w:rsidRDefault="00306DE4">
      <w:pPr>
        <w:pStyle w:val="TOC3"/>
        <w:tabs>
          <w:tab w:val="left" w:pos="1134"/>
          <w:tab w:val="right" w:leader="dot" w:pos="10195"/>
        </w:tabs>
        <w:rPr>
          <w:ins w:id="43" w:author="Ski, Trond" w:date="2020-08-24T01:23:00Z"/>
          <w:rFonts w:eastAsiaTheme="minorEastAsia"/>
          <w:noProof/>
          <w:sz w:val="22"/>
          <w:lang w:val="en-US" w:eastAsia="nb-NO"/>
        </w:rPr>
      </w:pPr>
      <w:ins w:id="44" w:author="Ski, Trond" w:date="2020-08-24T01:23:00Z">
        <w:r w:rsidRPr="00067E20">
          <w:rPr>
            <w:noProof/>
            <w:lang w:val="en-US"/>
          </w:rPr>
          <w:t>2.1.5</w:t>
        </w:r>
        <w:r w:rsidRPr="00CC73BB">
          <w:rPr>
            <w:rFonts w:eastAsiaTheme="minorEastAsia"/>
            <w:noProof/>
            <w:sz w:val="22"/>
            <w:lang w:val="en-US" w:eastAsia="nb-NO"/>
          </w:rPr>
          <w:tab/>
        </w:r>
        <w:r w:rsidRPr="00067E20">
          <w:rPr>
            <w:noProof/>
            <w:lang w:val="en-US"/>
          </w:rPr>
          <w:t>Security</w:t>
        </w:r>
        <w:r>
          <w:rPr>
            <w:noProof/>
          </w:rPr>
          <w:tab/>
        </w:r>
        <w:r>
          <w:rPr>
            <w:noProof/>
          </w:rPr>
          <w:fldChar w:fldCharType="begin"/>
        </w:r>
        <w:r>
          <w:rPr>
            <w:noProof/>
          </w:rPr>
          <w:instrText xml:space="preserve"> PAGEREF _Toc49124634 \h </w:instrText>
        </w:r>
      </w:ins>
      <w:r>
        <w:rPr>
          <w:noProof/>
        </w:rPr>
      </w:r>
      <w:r>
        <w:rPr>
          <w:noProof/>
        </w:rPr>
        <w:fldChar w:fldCharType="separate"/>
      </w:r>
      <w:ins w:id="45" w:author="Ski, Trond" w:date="2020-10-15T12:50:00Z">
        <w:r w:rsidR="00CC423A">
          <w:rPr>
            <w:noProof/>
          </w:rPr>
          <w:t>8</w:t>
        </w:r>
      </w:ins>
      <w:ins w:id="46" w:author="Ski, Trond" w:date="2020-08-24T01:23:00Z">
        <w:r>
          <w:rPr>
            <w:noProof/>
          </w:rPr>
          <w:fldChar w:fldCharType="end"/>
        </w:r>
      </w:ins>
    </w:p>
    <w:p w14:paraId="200CAC63" w14:textId="55BD4956" w:rsidR="00306DE4" w:rsidRPr="00CC73BB" w:rsidRDefault="00306DE4">
      <w:pPr>
        <w:pStyle w:val="TOC3"/>
        <w:tabs>
          <w:tab w:val="left" w:pos="1134"/>
          <w:tab w:val="right" w:leader="dot" w:pos="10195"/>
        </w:tabs>
        <w:rPr>
          <w:ins w:id="47" w:author="Ski, Trond" w:date="2020-08-24T01:23:00Z"/>
          <w:rFonts w:eastAsiaTheme="minorEastAsia"/>
          <w:noProof/>
          <w:sz w:val="22"/>
          <w:lang w:val="en-US" w:eastAsia="nb-NO"/>
        </w:rPr>
      </w:pPr>
      <w:ins w:id="48" w:author="Ski, Trond" w:date="2020-08-24T01:23:00Z">
        <w:r w:rsidRPr="00067E20">
          <w:rPr>
            <w:noProof/>
            <w:lang w:val="en-US"/>
          </w:rPr>
          <w:t>2.1.6</w:t>
        </w:r>
        <w:r w:rsidRPr="00CC73BB">
          <w:rPr>
            <w:rFonts w:eastAsiaTheme="minorEastAsia"/>
            <w:noProof/>
            <w:sz w:val="22"/>
            <w:lang w:val="en-US" w:eastAsia="nb-NO"/>
          </w:rPr>
          <w:tab/>
        </w:r>
        <w:r w:rsidRPr="00067E20">
          <w:rPr>
            <w:noProof/>
            <w:lang w:val="en-US"/>
          </w:rPr>
          <w:t>Training</w:t>
        </w:r>
        <w:r>
          <w:rPr>
            <w:noProof/>
          </w:rPr>
          <w:tab/>
        </w:r>
        <w:r>
          <w:rPr>
            <w:noProof/>
          </w:rPr>
          <w:fldChar w:fldCharType="begin"/>
        </w:r>
        <w:r>
          <w:rPr>
            <w:noProof/>
          </w:rPr>
          <w:instrText xml:space="preserve"> PAGEREF _Toc49124635 \h </w:instrText>
        </w:r>
      </w:ins>
      <w:r>
        <w:rPr>
          <w:noProof/>
        </w:rPr>
      </w:r>
      <w:r>
        <w:rPr>
          <w:noProof/>
        </w:rPr>
        <w:fldChar w:fldCharType="separate"/>
      </w:r>
      <w:ins w:id="49" w:author="Ski, Trond" w:date="2020-10-15T12:50:00Z">
        <w:r w:rsidR="00CC423A">
          <w:rPr>
            <w:noProof/>
          </w:rPr>
          <w:t>8</w:t>
        </w:r>
      </w:ins>
      <w:ins w:id="50" w:author="Ski, Trond" w:date="2020-08-24T01:23:00Z">
        <w:r>
          <w:rPr>
            <w:noProof/>
          </w:rPr>
          <w:fldChar w:fldCharType="end"/>
        </w:r>
      </w:ins>
    </w:p>
    <w:p w14:paraId="213E0B23" w14:textId="4D1A8FE1" w:rsidR="00306DE4" w:rsidRPr="00CC73BB" w:rsidRDefault="00306DE4">
      <w:pPr>
        <w:pStyle w:val="TOC3"/>
        <w:tabs>
          <w:tab w:val="left" w:pos="1134"/>
          <w:tab w:val="right" w:leader="dot" w:pos="10195"/>
        </w:tabs>
        <w:rPr>
          <w:ins w:id="51" w:author="Ski, Trond" w:date="2020-08-24T01:23:00Z"/>
          <w:rFonts w:eastAsiaTheme="minorEastAsia"/>
          <w:noProof/>
          <w:sz w:val="22"/>
          <w:lang w:val="en-US" w:eastAsia="nb-NO"/>
        </w:rPr>
      </w:pPr>
      <w:ins w:id="52" w:author="Ski, Trond" w:date="2020-08-24T01:23:00Z">
        <w:r w:rsidRPr="00067E20">
          <w:rPr>
            <w:noProof/>
            <w:lang w:val="en-US"/>
          </w:rPr>
          <w:t>2.1.7</w:t>
        </w:r>
        <w:r w:rsidRPr="00CC73BB">
          <w:rPr>
            <w:rFonts w:eastAsiaTheme="minorEastAsia"/>
            <w:noProof/>
            <w:sz w:val="22"/>
            <w:lang w:val="en-US" w:eastAsia="nb-NO"/>
          </w:rPr>
          <w:tab/>
        </w:r>
        <w:r w:rsidRPr="00067E20">
          <w:rPr>
            <w:noProof/>
            <w:lang w:val="en-US"/>
          </w:rPr>
          <w:t>Watch Handover</w:t>
        </w:r>
        <w:r>
          <w:rPr>
            <w:noProof/>
          </w:rPr>
          <w:tab/>
        </w:r>
        <w:r>
          <w:rPr>
            <w:noProof/>
          </w:rPr>
          <w:fldChar w:fldCharType="begin"/>
        </w:r>
        <w:r>
          <w:rPr>
            <w:noProof/>
          </w:rPr>
          <w:instrText xml:space="preserve"> PAGEREF _Toc49124636 \h </w:instrText>
        </w:r>
      </w:ins>
      <w:r>
        <w:rPr>
          <w:noProof/>
        </w:rPr>
      </w:r>
      <w:r>
        <w:rPr>
          <w:noProof/>
        </w:rPr>
        <w:fldChar w:fldCharType="separate"/>
      </w:r>
      <w:ins w:id="53" w:author="Ski, Trond" w:date="2020-10-15T12:50:00Z">
        <w:r w:rsidR="00CC423A">
          <w:rPr>
            <w:noProof/>
          </w:rPr>
          <w:t>8</w:t>
        </w:r>
      </w:ins>
      <w:ins w:id="54" w:author="Ski, Trond" w:date="2020-08-24T01:23:00Z">
        <w:r>
          <w:rPr>
            <w:noProof/>
          </w:rPr>
          <w:fldChar w:fldCharType="end"/>
        </w:r>
      </w:ins>
    </w:p>
    <w:p w14:paraId="643E07E4" w14:textId="39E4603E" w:rsidR="00306DE4" w:rsidRPr="00CC73BB" w:rsidRDefault="00306DE4">
      <w:pPr>
        <w:pStyle w:val="TOC3"/>
        <w:tabs>
          <w:tab w:val="left" w:pos="1134"/>
          <w:tab w:val="right" w:leader="dot" w:pos="10195"/>
        </w:tabs>
        <w:rPr>
          <w:ins w:id="55" w:author="Ski, Trond" w:date="2020-08-24T01:23:00Z"/>
          <w:rFonts w:eastAsiaTheme="minorEastAsia"/>
          <w:noProof/>
          <w:sz w:val="22"/>
          <w:lang w:val="en-US" w:eastAsia="nb-NO"/>
        </w:rPr>
      </w:pPr>
      <w:ins w:id="56" w:author="Ski, Trond" w:date="2020-08-24T01:23:00Z">
        <w:r w:rsidRPr="00067E20">
          <w:rPr>
            <w:noProof/>
            <w:lang w:val="en-US"/>
          </w:rPr>
          <w:t>2.1.8</w:t>
        </w:r>
        <w:r w:rsidRPr="00CC73BB">
          <w:rPr>
            <w:rFonts w:eastAsiaTheme="minorEastAsia"/>
            <w:noProof/>
            <w:sz w:val="22"/>
            <w:lang w:val="en-US" w:eastAsia="nb-NO"/>
          </w:rPr>
          <w:tab/>
        </w:r>
        <w:r w:rsidRPr="00067E20">
          <w:rPr>
            <w:noProof/>
            <w:lang w:val="en-US"/>
          </w:rPr>
          <w:t>Vessel Handover</w:t>
        </w:r>
        <w:r>
          <w:rPr>
            <w:noProof/>
          </w:rPr>
          <w:tab/>
        </w:r>
        <w:r>
          <w:rPr>
            <w:noProof/>
          </w:rPr>
          <w:fldChar w:fldCharType="begin"/>
        </w:r>
        <w:r>
          <w:rPr>
            <w:noProof/>
          </w:rPr>
          <w:instrText xml:space="preserve"> PAGEREF _Toc49124637 \h </w:instrText>
        </w:r>
      </w:ins>
      <w:r>
        <w:rPr>
          <w:noProof/>
        </w:rPr>
      </w:r>
      <w:r>
        <w:rPr>
          <w:noProof/>
        </w:rPr>
        <w:fldChar w:fldCharType="separate"/>
      </w:r>
      <w:ins w:id="57" w:author="Ski, Trond" w:date="2020-10-15T12:50:00Z">
        <w:r w:rsidR="00CC423A">
          <w:rPr>
            <w:noProof/>
          </w:rPr>
          <w:t>8</w:t>
        </w:r>
      </w:ins>
      <w:ins w:id="58" w:author="Ski, Trond" w:date="2020-08-24T01:23:00Z">
        <w:r>
          <w:rPr>
            <w:noProof/>
          </w:rPr>
          <w:fldChar w:fldCharType="end"/>
        </w:r>
      </w:ins>
    </w:p>
    <w:p w14:paraId="3AC1AF4A" w14:textId="68826E6A" w:rsidR="00306DE4" w:rsidRPr="00CC73BB" w:rsidRDefault="00306DE4">
      <w:pPr>
        <w:pStyle w:val="TOC3"/>
        <w:tabs>
          <w:tab w:val="left" w:pos="1134"/>
          <w:tab w:val="right" w:leader="dot" w:pos="10195"/>
        </w:tabs>
        <w:rPr>
          <w:ins w:id="59" w:author="Ski, Trond" w:date="2020-08-24T01:23:00Z"/>
          <w:rFonts w:eastAsiaTheme="minorEastAsia"/>
          <w:noProof/>
          <w:sz w:val="22"/>
          <w:lang w:val="en-US" w:eastAsia="nb-NO"/>
        </w:rPr>
      </w:pPr>
      <w:ins w:id="60" w:author="Ski, Trond" w:date="2020-08-24T01:23:00Z">
        <w:r w:rsidRPr="00067E20">
          <w:rPr>
            <w:noProof/>
            <w:lang w:val="en-US"/>
          </w:rPr>
          <w:t>2.1.9</w:t>
        </w:r>
        <w:r w:rsidRPr="00CC73BB">
          <w:rPr>
            <w:rFonts w:eastAsiaTheme="minorEastAsia"/>
            <w:noProof/>
            <w:sz w:val="22"/>
            <w:lang w:val="en-US" w:eastAsia="nb-NO"/>
          </w:rPr>
          <w:tab/>
        </w:r>
        <w:r w:rsidRPr="00067E20">
          <w:rPr>
            <w:noProof/>
            <w:lang w:val="en-US"/>
          </w:rPr>
          <w:t>Maintenance of Marine Publications and nautical charts</w:t>
        </w:r>
        <w:r>
          <w:rPr>
            <w:noProof/>
          </w:rPr>
          <w:tab/>
        </w:r>
        <w:r>
          <w:rPr>
            <w:noProof/>
          </w:rPr>
          <w:fldChar w:fldCharType="begin"/>
        </w:r>
        <w:r>
          <w:rPr>
            <w:noProof/>
          </w:rPr>
          <w:instrText xml:space="preserve"> PAGEREF _Toc49124638 \h </w:instrText>
        </w:r>
      </w:ins>
      <w:r>
        <w:rPr>
          <w:noProof/>
        </w:rPr>
      </w:r>
      <w:r>
        <w:rPr>
          <w:noProof/>
        </w:rPr>
        <w:fldChar w:fldCharType="separate"/>
      </w:r>
      <w:ins w:id="61" w:author="Ski, Trond" w:date="2020-10-15T12:50:00Z">
        <w:r w:rsidR="00CC423A">
          <w:rPr>
            <w:noProof/>
          </w:rPr>
          <w:t>9</w:t>
        </w:r>
      </w:ins>
      <w:ins w:id="62" w:author="Ski, Trond" w:date="2020-08-24T01:23:00Z">
        <w:r>
          <w:rPr>
            <w:noProof/>
          </w:rPr>
          <w:fldChar w:fldCharType="end"/>
        </w:r>
      </w:ins>
    </w:p>
    <w:p w14:paraId="336E6E38" w14:textId="28358249" w:rsidR="00306DE4" w:rsidRPr="00CC73BB" w:rsidRDefault="00306DE4">
      <w:pPr>
        <w:pStyle w:val="TOC3"/>
        <w:tabs>
          <w:tab w:val="left" w:pos="1134"/>
          <w:tab w:val="right" w:leader="dot" w:pos="10195"/>
        </w:tabs>
        <w:rPr>
          <w:ins w:id="63" w:author="Ski, Trond" w:date="2020-08-24T01:23:00Z"/>
          <w:rFonts w:eastAsiaTheme="minorEastAsia"/>
          <w:noProof/>
          <w:sz w:val="22"/>
          <w:lang w:val="en-US" w:eastAsia="nb-NO"/>
        </w:rPr>
      </w:pPr>
      <w:ins w:id="64" w:author="Ski, Trond" w:date="2020-08-24T01:23:00Z">
        <w:r w:rsidRPr="00067E20">
          <w:rPr>
            <w:noProof/>
            <w:lang w:val="en-US"/>
          </w:rPr>
          <w:t>2.1.10</w:t>
        </w:r>
        <w:r w:rsidRPr="00CC73BB">
          <w:rPr>
            <w:rFonts w:eastAsiaTheme="minorEastAsia"/>
            <w:noProof/>
            <w:sz w:val="22"/>
            <w:lang w:val="en-US" w:eastAsia="nb-NO"/>
          </w:rPr>
          <w:tab/>
        </w:r>
        <w:r w:rsidRPr="00067E20">
          <w:rPr>
            <w:noProof/>
            <w:lang w:val="en-US"/>
          </w:rPr>
          <w:t>Collecting information on incidents and accidents</w:t>
        </w:r>
        <w:r>
          <w:rPr>
            <w:noProof/>
          </w:rPr>
          <w:tab/>
        </w:r>
        <w:r>
          <w:rPr>
            <w:noProof/>
          </w:rPr>
          <w:fldChar w:fldCharType="begin"/>
        </w:r>
        <w:r>
          <w:rPr>
            <w:noProof/>
          </w:rPr>
          <w:instrText xml:space="preserve"> PAGEREF _Toc49124639 \h </w:instrText>
        </w:r>
      </w:ins>
      <w:r>
        <w:rPr>
          <w:noProof/>
        </w:rPr>
      </w:r>
      <w:r>
        <w:rPr>
          <w:noProof/>
        </w:rPr>
        <w:fldChar w:fldCharType="separate"/>
      </w:r>
      <w:ins w:id="65" w:author="Ski, Trond" w:date="2020-10-15T12:50:00Z">
        <w:r w:rsidR="00CC423A">
          <w:rPr>
            <w:noProof/>
          </w:rPr>
          <w:t>9</w:t>
        </w:r>
      </w:ins>
      <w:ins w:id="66" w:author="Ski, Trond" w:date="2020-08-24T01:23:00Z">
        <w:r>
          <w:rPr>
            <w:noProof/>
          </w:rPr>
          <w:fldChar w:fldCharType="end"/>
        </w:r>
      </w:ins>
    </w:p>
    <w:p w14:paraId="2E8726FF" w14:textId="07FDBA09" w:rsidR="00306DE4" w:rsidRPr="00CC73BB" w:rsidRDefault="00306DE4">
      <w:pPr>
        <w:pStyle w:val="TOC2"/>
        <w:rPr>
          <w:ins w:id="67" w:author="Ski, Trond" w:date="2020-08-24T01:23:00Z"/>
          <w:rFonts w:eastAsiaTheme="minorEastAsia"/>
          <w:color w:val="auto"/>
          <w:lang w:val="en-US" w:eastAsia="nb-NO"/>
        </w:rPr>
      </w:pPr>
      <w:ins w:id="68" w:author="Ski, Trond" w:date="2020-08-24T01:23:00Z">
        <w:r w:rsidRPr="00067E20">
          <w:rPr>
            <w:lang w:val="en-US"/>
          </w:rPr>
          <w:t>2.2</w:t>
        </w:r>
        <w:r w:rsidRPr="00CC73BB">
          <w:rPr>
            <w:rFonts w:eastAsiaTheme="minorEastAsia"/>
            <w:color w:val="auto"/>
            <w:lang w:val="en-US" w:eastAsia="nb-NO"/>
          </w:rPr>
          <w:tab/>
        </w:r>
        <w:r w:rsidRPr="00067E20">
          <w:rPr>
            <w:lang w:val="en-US"/>
          </w:rPr>
          <w:t>Emergency Procedures</w:t>
        </w:r>
        <w:r>
          <w:tab/>
        </w:r>
        <w:r>
          <w:fldChar w:fldCharType="begin"/>
        </w:r>
        <w:r>
          <w:instrText xml:space="preserve"> PAGEREF _Toc49124640 \h </w:instrText>
        </w:r>
      </w:ins>
      <w:r>
        <w:fldChar w:fldCharType="separate"/>
      </w:r>
      <w:ins w:id="69" w:author="Ski, Trond" w:date="2020-10-15T12:50:00Z">
        <w:r w:rsidR="00CC423A">
          <w:t>9</w:t>
        </w:r>
      </w:ins>
      <w:ins w:id="70" w:author="Ski, Trond" w:date="2020-08-24T01:23:00Z">
        <w:r>
          <w:fldChar w:fldCharType="end"/>
        </w:r>
      </w:ins>
    </w:p>
    <w:p w14:paraId="11EFD783" w14:textId="61952E14" w:rsidR="00306DE4" w:rsidRPr="00CC73BB" w:rsidRDefault="00306DE4">
      <w:pPr>
        <w:pStyle w:val="TOC1"/>
        <w:rPr>
          <w:ins w:id="71" w:author="Ski, Trond" w:date="2020-08-24T01:23:00Z"/>
          <w:rFonts w:eastAsiaTheme="minorEastAsia"/>
          <w:b w:val="0"/>
          <w:color w:val="auto"/>
          <w:lang w:val="en-US" w:eastAsia="nb-NO"/>
        </w:rPr>
      </w:pPr>
      <w:ins w:id="72" w:author="Ski, Trond" w:date="2020-08-24T01:23:00Z">
        <w:r>
          <w:t>3</w:t>
        </w:r>
        <w:r w:rsidRPr="00CC73BB">
          <w:rPr>
            <w:rFonts w:eastAsiaTheme="minorEastAsia"/>
            <w:b w:val="0"/>
            <w:color w:val="auto"/>
            <w:lang w:val="en-US" w:eastAsia="nb-NO"/>
          </w:rPr>
          <w:tab/>
        </w:r>
        <w:r>
          <w:t>External VTS Procedures</w:t>
        </w:r>
        <w:r>
          <w:tab/>
        </w:r>
        <w:r>
          <w:fldChar w:fldCharType="begin"/>
        </w:r>
        <w:r>
          <w:instrText xml:space="preserve"> PAGEREF _Toc49124641 \h </w:instrText>
        </w:r>
      </w:ins>
      <w:r>
        <w:fldChar w:fldCharType="separate"/>
      </w:r>
      <w:ins w:id="73" w:author="Ski, Trond" w:date="2020-10-15T12:50:00Z">
        <w:r w:rsidR="00CC423A">
          <w:t>10</w:t>
        </w:r>
      </w:ins>
      <w:ins w:id="74" w:author="Ski, Trond" w:date="2020-08-24T01:23:00Z">
        <w:r>
          <w:fldChar w:fldCharType="end"/>
        </w:r>
      </w:ins>
    </w:p>
    <w:p w14:paraId="392B6C05" w14:textId="5DC0C93D" w:rsidR="00306DE4" w:rsidRPr="00CC73BB" w:rsidRDefault="00306DE4">
      <w:pPr>
        <w:pStyle w:val="TOC2"/>
        <w:rPr>
          <w:ins w:id="75" w:author="Ski, Trond" w:date="2020-08-24T01:23:00Z"/>
          <w:rFonts w:eastAsiaTheme="minorEastAsia"/>
          <w:color w:val="auto"/>
          <w:lang w:val="en-US" w:eastAsia="nb-NO"/>
        </w:rPr>
      </w:pPr>
      <w:ins w:id="76" w:author="Ski, Trond" w:date="2020-08-24T01:23:00Z">
        <w:r w:rsidRPr="00067E20">
          <w:rPr>
            <w:rFonts w:eastAsia="Arial"/>
            <w:lang w:val="en-US"/>
          </w:rPr>
          <w:t>3.1</w:t>
        </w:r>
        <w:r w:rsidRPr="00CC73BB">
          <w:rPr>
            <w:rFonts w:eastAsiaTheme="minorEastAsia"/>
            <w:color w:val="auto"/>
            <w:lang w:val="en-US" w:eastAsia="nb-NO"/>
          </w:rPr>
          <w:tab/>
        </w:r>
        <w:r w:rsidRPr="00067E20">
          <w:rPr>
            <w:rFonts w:eastAsia="Arial"/>
            <w:lang w:val="en-US"/>
          </w:rPr>
          <w:t>Routine Procedures</w:t>
        </w:r>
        <w:r>
          <w:tab/>
        </w:r>
        <w:r>
          <w:fldChar w:fldCharType="begin"/>
        </w:r>
        <w:r>
          <w:instrText xml:space="preserve"> PAGEREF _Toc49124642 \h </w:instrText>
        </w:r>
      </w:ins>
      <w:r>
        <w:fldChar w:fldCharType="separate"/>
      </w:r>
      <w:ins w:id="77" w:author="Ski, Trond" w:date="2020-10-15T12:50:00Z">
        <w:r w:rsidR="00CC423A">
          <w:t>10</w:t>
        </w:r>
      </w:ins>
      <w:ins w:id="78" w:author="Ski, Trond" w:date="2020-08-24T01:23:00Z">
        <w:r>
          <w:fldChar w:fldCharType="end"/>
        </w:r>
      </w:ins>
    </w:p>
    <w:p w14:paraId="51DBD4D5" w14:textId="1D58AA7C" w:rsidR="00306DE4" w:rsidRPr="00CC73BB" w:rsidRDefault="00306DE4">
      <w:pPr>
        <w:pStyle w:val="TOC3"/>
        <w:tabs>
          <w:tab w:val="left" w:pos="1134"/>
          <w:tab w:val="right" w:leader="dot" w:pos="10195"/>
        </w:tabs>
        <w:rPr>
          <w:ins w:id="79" w:author="Ski, Trond" w:date="2020-08-24T01:23:00Z"/>
          <w:rFonts w:eastAsiaTheme="minorEastAsia"/>
          <w:noProof/>
          <w:sz w:val="22"/>
          <w:lang w:val="en-US" w:eastAsia="nb-NO"/>
        </w:rPr>
      </w:pPr>
      <w:ins w:id="80" w:author="Ski, Trond" w:date="2020-08-24T01:23:00Z">
        <w:r w:rsidRPr="00067E20">
          <w:rPr>
            <w:noProof/>
            <w:lang w:val="en-US"/>
          </w:rPr>
          <w:t>3.1.1</w:t>
        </w:r>
        <w:r w:rsidRPr="00CC73BB">
          <w:rPr>
            <w:rFonts w:eastAsiaTheme="minorEastAsia"/>
            <w:noProof/>
            <w:sz w:val="22"/>
            <w:lang w:val="en-US" w:eastAsia="nb-NO"/>
          </w:rPr>
          <w:tab/>
        </w:r>
        <w:r w:rsidRPr="00067E20">
          <w:rPr>
            <w:noProof/>
            <w:lang w:val="en-US"/>
          </w:rPr>
          <w:t>VHF Communication</w:t>
        </w:r>
        <w:r>
          <w:rPr>
            <w:noProof/>
          </w:rPr>
          <w:tab/>
        </w:r>
        <w:r>
          <w:rPr>
            <w:noProof/>
          </w:rPr>
          <w:fldChar w:fldCharType="begin"/>
        </w:r>
        <w:r>
          <w:rPr>
            <w:noProof/>
          </w:rPr>
          <w:instrText xml:space="preserve"> PAGEREF _Toc49124643 \h </w:instrText>
        </w:r>
      </w:ins>
      <w:r>
        <w:rPr>
          <w:noProof/>
        </w:rPr>
      </w:r>
      <w:r>
        <w:rPr>
          <w:noProof/>
        </w:rPr>
        <w:fldChar w:fldCharType="separate"/>
      </w:r>
      <w:ins w:id="81" w:author="Ski, Trond" w:date="2020-10-15T12:50:00Z">
        <w:r w:rsidR="00CC423A">
          <w:rPr>
            <w:noProof/>
          </w:rPr>
          <w:t>10</w:t>
        </w:r>
      </w:ins>
      <w:ins w:id="82" w:author="Ski, Trond" w:date="2020-08-24T01:23:00Z">
        <w:r>
          <w:rPr>
            <w:noProof/>
          </w:rPr>
          <w:fldChar w:fldCharType="end"/>
        </w:r>
      </w:ins>
    </w:p>
    <w:p w14:paraId="7980C11F" w14:textId="7321E7C2" w:rsidR="00306DE4" w:rsidRPr="00CC73BB" w:rsidRDefault="00306DE4">
      <w:pPr>
        <w:pStyle w:val="TOC3"/>
        <w:tabs>
          <w:tab w:val="left" w:pos="1134"/>
          <w:tab w:val="right" w:leader="dot" w:pos="10195"/>
        </w:tabs>
        <w:rPr>
          <w:ins w:id="83" w:author="Ski, Trond" w:date="2020-08-24T01:23:00Z"/>
          <w:rFonts w:eastAsiaTheme="minorEastAsia"/>
          <w:noProof/>
          <w:sz w:val="22"/>
          <w:lang w:val="en-US" w:eastAsia="nb-NO"/>
        </w:rPr>
      </w:pPr>
      <w:ins w:id="84" w:author="Ski, Trond" w:date="2020-08-24T01:23:00Z">
        <w:r w:rsidRPr="00067E20">
          <w:rPr>
            <w:noProof/>
            <w:lang w:val="en-US"/>
          </w:rPr>
          <w:t>3.1.2</w:t>
        </w:r>
        <w:r w:rsidRPr="00CC73BB">
          <w:rPr>
            <w:rFonts w:eastAsiaTheme="minorEastAsia"/>
            <w:noProof/>
            <w:sz w:val="22"/>
            <w:lang w:val="en-US" w:eastAsia="nb-NO"/>
          </w:rPr>
          <w:tab/>
        </w:r>
        <w:r w:rsidRPr="00067E20">
          <w:rPr>
            <w:noProof/>
            <w:lang w:val="en-US"/>
          </w:rPr>
          <w:t>Pre-Arrival Information</w:t>
        </w:r>
        <w:r>
          <w:rPr>
            <w:noProof/>
          </w:rPr>
          <w:tab/>
        </w:r>
        <w:r>
          <w:rPr>
            <w:noProof/>
          </w:rPr>
          <w:fldChar w:fldCharType="begin"/>
        </w:r>
        <w:r>
          <w:rPr>
            <w:noProof/>
          </w:rPr>
          <w:instrText xml:space="preserve"> PAGEREF _Toc49124644 \h </w:instrText>
        </w:r>
      </w:ins>
      <w:r>
        <w:rPr>
          <w:noProof/>
        </w:rPr>
      </w:r>
      <w:r>
        <w:rPr>
          <w:noProof/>
        </w:rPr>
        <w:fldChar w:fldCharType="separate"/>
      </w:r>
      <w:ins w:id="85" w:author="Ski, Trond" w:date="2020-10-15T12:50:00Z">
        <w:r w:rsidR="00CC423A">
          <w:rPr>
            <w:noProof/>
          </w:rPr>
          <w:t>10</w:t>
        </w:r>
      </w:ins>
      <w:ins w:id="86" w:author="Ski, Trond" w:date="2020-08-24T01:23:00Z">
        <w:r>
          <w:rPr>
            <w:noProof/>
          </w:rPr>
          <w:fldChar w:fldCharType="end"/>
        </w:r>
      </w:ins>
    </w:p>
    <w:p w14:paraId="5B7DC8FB" w14:textId="7DD1D321" w:rsidR="00306DE4" w:rsidRPr="00CC73BB" w:rsidRDefault="00306DE4">
      <w:pPr>
        <w:pStyle w:val="TOC3"/>
        <w:tabs>
          <w:tab w:val="left" w:pos="1134"/>
          <w:tab w:val="right" w:leader="dot" w:pos="10195"/>
        </w:tabs>
        <w:rPr>
          <w:ins w:id="87" w:author="Ski, Trond" w:date="2020-08-24T01:23:00Z"/>
          <w:rFonts w:eastAsiaTheme="minorEastAsia"/>
          <w:noProof/>
          <w:sz w:val="22"/>
          <w:lang w:val="en-US" w:eastAsia="nb-NO"/>
        </w:rPr>
      </w:pPr>
      <w:ins w:id="88" w:author="Ski, Trond" w:date="2020-08-24T01:23:00Z">
        <w:r w:rsidRPr="00067E20">
          <w:rPr>
            <w:noProof/>
            <w:lang w:val="en-US"/>
          </w:rPr>
          <w:t>3.1.3</w:t>
        </w:r>
        <w:r w:rsidRPr="00CC73BB">
          <w:rPr>
            <w:rFonts w:eastAsiaTheme="minorEastAsia"/>
            <w:noProof/>
            <w:sz w:val="22"/>
            <w:lang w:val="en-US" w:eastAsia="nb-NO"/>
          </w:rPr>
          <w:tab/>
        </w:r>
        <w:r w:rsidRPr="00067E20">
          <w:rPr>
            <w:noProof/>
            <w:lang w:val="en-US"/>
          </w:rPr>
          <w:t>Vessels Entering VTS Area</w:t>
        </w:r>
        <w:r>
          <w:rPr>
            <w:noProof/>
          </w:rPr>
          <w:tab/>
        </w:r>
        <w:r>
          <w:rPr>
            <w:noProof/>
          </w:rPr>
          <w:fldChar w:fldCharType="begin"/>
        </w:r>
        <w:r>
          <w:rPr>
            <w:noProof/>
          </w:rPr>
          <w:instrText xml:space="preserve"> PAGEREF _Toc49124645 \h </w:instrText>
        </w:r>
      </w:ins>
      <w:r>
        <w:rPr>
          <w:noProof/>
        </w:rPr>
      </w:r>
      <w:r>
        <w:rPr>
          <w:noProof/>
        </w:rPr>
        <w:fldChar w:fldCharType="separate"/>
      </w:r>
      <w:ins w:id="89" w:author="Ski, Trond" w:date="2020-10-15T12:50:00Z">
        <w:r w:rsidR="00CC423A">
          <w:rPr>
            <w:noProof/>
          </w:rPr>
          <w:t>11</w:t>
        </w:r>
      </w:ins>
      <w:ins w:id="90" w:author="Ski, Trond" w:date="2020-08-24T01:23:00Z">
        <w:r>
          <w:rPr>
            <w:noProof/>
          </w:rPr>
          <w:fldChar w:fldCharType="end"/>
        </w:r>
      </w:ins>
    </w:p>
    <w:p w14:paraId="039435CE" w14:textId="36FCE1BA" w:rsidR="00306DE4" w:rsidRPr="00CC73BB" w:rsidRDefault="00306DE4">
      <w:pPr>
        <w:pStyle w:val="TOC3"/>
        <w:tabs>
          <w:tab w:val="left" w:pos="1134"/>
          <w:tab w:val="right" w:leader="dot" w:pos="10195"/>
        </w:tabs>
        <w:rPr>
          <w:ins w:id="91" w:author="Ski, Trond" w:date="2020-08-24T01:23:00Z"/>
          <w:rFonts w:eastAsiaTheme="minorEastAsia"/>
          <w:noProof/>
          <w:sz w:val="22"/>
          <w:lang w:val="en-US" w:eastAsia="nb-NO"/>
        </w:rPr>
      </w:pPr>
      <w:ins w:id="92" w:author="Ski, Trond" w:date="2020-08-24T01:23:00Z">
        <w:r w:rsidRPr="00067E20">
          <w:rPr>
            <w:noProof/>
            <w:lang w:val="en-US"/>
          </w:rPr>
          <w:t>3.1.4</w:t>
        </w:r>
        <w:r w:rsidRPr="00CC73BB">
          <w:rPr>
            <w:rFonts w:eastAsiaTheme="minorEastAsia"/>
            <w:noProof/>
            <w:sz w:val="22"/>
            <w:lang w:val="en-US" w:eastAsia="nb-NO"/>
          </w:rPr>
          <w:tab/>
        </w:r>
        <w:r w:rsidRPr="00067E20">
          <w:rPr>
            <w:noProof/>
            <w:lang w:val="en-US"/>
          </w:rPr>
          <w:t>Vessels movements Within VTS Area</w:t>
        </w:r>
        <w:r>
          <w:rPr>
            <w:noProof/>
          </w:rPr>
          <w:tab/>
        </w:r>
        <w:r>
          <w:rPr>
            <w:noProof/>
          </w:rPr>
          <w:fldChar w:fldCharType="begin"/>
        </w:r>
        <w:r>
          <w:rPr>
            <w:noProof/>
          </w:rPr>
          <w:instrText xml:space="preserve"> PAGEREF _Toc49124646 \h </w:instrText>
        </w:r>
      </w:ins>
      <w:r>
        <w:rPr>
          <w:noProof/>
        </w:rPr>
      </w:r>
      <w:r>
        <w:rPr>
          <w:noProof/>
        </w:rPr>
        <w:fldChar w:fldCharType="separate"/>
      </w:r>
      <w:ins w:id="93" w:author="Ski, Trond" w:date="2020-10-15T12:50:00Z">
        <w:r w:rsidR="00CC423A">
          <w:rPr>
            <w:noProof/>
          </w:rPr>
          <w:t>11</w:t>
        </w:r>
      </w:ins>
      <w:ins w:id="94" w:author="Ski, Trond" w:date="2020-08-24T01:23:00Z">
        <w:r>
          <w:rPr>
            <w:noProof/>
          </w:rPr>
          <w:fldChar w:fldCharType="end"/>
        </w:r>
      </w:ins>
    </w:p>
    <w:p w14:paraId="67E0D389" w14:textId="3E86942B" w:rsidR="00306DE4" w:rsidRPr="00CC73BB" w:rsidRDefault="00306DE4">
      <w:pPr>
        <w:pStyle w:val="TOC3"/>
        <w:tabs>
          <w:tab w:val="left" w:pos="1134"/>
          <w:tab w:val="right" w:leader="dot" w:pos="10195"/>
        </w:tabs>
        <w:rPr>
          <w:ins w:id="95" w:author="Ski, Trond" w:date="2020-08-24T01:23:00Z"/>
          <w:rFonts w:eastAsiaTheme="minorEastAsia"/>
          <w:noProof/>
          <w:sz w:val="22"/>
          <w:lang w:val="en-US" w:eastAsia="nb-NO"/>
        </w:rPr>
      </w:pPr>
      <w:ins w:id="96" w:author="Ski, Trond" w:date="2020-08-24T01:23:00Z">
        <w:r w:rsidRPr="00067E20">
          <w:rPr>
            <w:noProof/>
            <w:lang w:val="en-US"/>
          </w:rPr>
          <w:t>3.1.5</w:t>
        </w:r>
        <w:r w:rsidRPr="00CC73BB">
          <w:rPr>
            <w:rFonts w:eastAsiaTheme="minorEastAsia"/>
            <w:noProof/>
            <w:sz w:val="22"/>
            <w:lang w:val="en-US" w:eastAsia="nb-NO"/>
          </w:rPr>
          <w:tab/>
        </w:r>
        <w:r w:rsidRPr="00067E20">
          <w:rPr>
            <w:noProof/>
            <w:lang w:val="en-US"/>
          </w:rPr>
          <w:t>Monitoring and management of ship traffic</w:t>
        </w:r>
        <w:r>
          <w:rPr>
            <w:noProof/>
          </w:rPr>
          <w:tab/>
        </w:r>
        <w:r>
          <w:rPr>
            <w:noProof/>
          </w:rPr>
          <w:fldChar w:fldCharType="begin"/>
        </w:r>
        <w:r>
          <w:rPr>
            <w:noProof/>
          </w:rPr>
          <w:instrText xml:space="preserve"> PAGEREF _Toc49124647 \h </w:instrText>
        </w:r>
      </w:ins>
      <w:r>
        <w:rPr>
          <w:noProof/>
        </w:rPr>
      </w:r>
      <w:r>
        <w:rPr>
          <w:noProof/>
        </w:rPr>
        <w:fldChar w:fldCharType="separate"/>
      </w:r>
      <w:ins w:id="97" w:author="Ski, Trond" w:date="2020-10-15T12:50:00Z">
        <w:r w:rsidR="00CC423A">
          <w:rPr>
            <w:noProof/>
          </w:rPr>
          <w:t>12</w:t>
        </w:r>
      </w:ins>
      <w:ins w:id="98" w:author="Ski, Trond" w:date="2020-08-24T01:23:00Z">
        <w:r>
          <w:rPr>
            <w:noProof/>
          </w:rPr>
          <w:fldChar w:fldCharType="end"/>
        </w:r>
      </w:ins>
    </w:p>
    <w:p w14:paraId="37201559" w14:textId="2A56D464" w:rsidR="00306DE4" w:rsidRPr="00CC423A" w:rsidRDefault="00306DE4">
      <w:pPr>
        <w:pStyle w:val="TOC3"/>
        <w:tabs>
          <w:tab w:val="left" w:pos="1134"/>
          <w:tab w:val="right" w:leader="dot" w:pos="10195"/>
        </w:tabs>
        <w:rPr>
          <w:ins w:id="99" w:author="Ski, Trond" w:date="2020-08-24T01:23:00Z"/>
          <w:rFonts w:eastAsiaTheme="minorEastAsia"/>
          <w:noProof/>
          <w:sz w:val="22"/>
          <w:lang w:val="en-US" w:eastAsia="nb-NO"/>
        </w:rPr>
      </w:pPr>
      <w:ins w:id="100" w:author="Ski, Trond" w:date="2020-08-24T01:23:00Z">
        <w:r w:rsidRPr="00067E20">
          <w:rPr>
            <w:noProof/>
            <w:lang w:val="en-US"/>
          </w:rPr>
          <w:t>3.1.6</w:t>
        </w:r>
        <w:r w:rsidRPr="00306DE4">
          <w:rPr>
            <w:rFonts w:eastAsiaTheme="minorEastAsia"/>
            <w:noProof/>
            <w:sz w:val="22"/>
            <w:lang w:val="en-US" w:eastAsia="nb-NO"/>
            <w:rPrChange w:id="101" w:author="Ski, Trond" w:date="2020-08-24T01:23:00Z">
              <w:rPr>
                <w:rFonts w:eastAsiaTheme="minorEastAsia"/>
                <w:noProof/>
                <w:sz w:val="22"/>
                <w:lang w:val="nb-NO" w:eastAsia="nb-NO"/>
              </w:rPr>
            </w:rPrChange>
          </w:rPr>
          <w:tab/>
        </w:r>
        <w:r w:rsidRPr="00067E20">
          <w:rPr>
            <w:noProof/>
            <w:lang w:val="en-US"/>
          </w:rPr>
          <w:t>Responding to developing unsafe situations</w:t>
        </w:r>
        <w:r>
          <w:rPr>
            <w:noProof/>
          </w:rPr>
          <w:tab/>
        </w:r>
        <w:r>
          <w:rPr>
            <w:noProof/>
          </w:rPr>
          <w:fldChar w:fldCharType="begin"/>
        </w:r>
        <w:r>
          <w:rPr>
            <w:noProof/>
          </w:rPr>
          <w:instrText xml:space="preserve"> PAGEREF _Toc49124648 \h </w:instrText>
        </w:r>
      </w:ins>
      <w:r>
        <w:rPr>
          <w:noProof/>
        </w:rPr>
      </w:r>
      <w:r>
        <w:rPr>
          <w:noProof/>
        </w:rPr>
        <w:fldChar w:fldCharType="separate"/>
      </w:r>
      <w:ins w:id="102" w:author="Ski, Trond" w:date="2020-10-15T12:50:00Z">
        <w:r w:rsidR="00CC423A">
          <w:rPr>
            <w:noProof/>
          </w:rPr>
          <w:t>13</w:t>
        </w:r>
      </w:ins>
      <w:ins w:id="103" w:author="Ski, Trond" w:date="2020-08-24T01:23:00Z">
        <w:r>
          <w:rPr>
            <w:noProof/>
          </w:rPr>
          <w:fldChar w:fldCharType="end"/>
        </w:r>
      </w:ins>
    </w:p>
    <w:p w14:paraId="64DFC45B" w14:textId="16772568" w:rsidR="00306DE4" w:rsidRDefault="00306DE4">
      <w:pPr>
        <w:pStyle w:val="TOC3"/>
        <w:tabs>
          <w:tab w:val="left" w:pos="1134"/>
          <w:tab w:val="right" w:leader="dot" w:pos="10195"/>
        </w:tabs>
        <w:rPr>
          <w:ins w:id="104" w:author="Ski, Trond" w:date="2020-08-24T01:23:00Z"/>
          <w:rFonts w:eastAsiaTheme="minorEastAsia"/>
          <w:noProof/>
          <w:sz w:val="22"/>
          <w:lang w:val="nb-NO" w:eastAsia="nb-NO"/>
        </w:rPr>
      </w:pPr>
      <w:ins w:id="105" w:author="Ski, Trond" w:date="2020-08-24T01:23:00Z">
        <w:r w:rsidRPr="00CC73BB">
          <w:rPr>
            <w:noProof/>
            <w:lang w:val="nb-NO"/>
          </w:rPr>
          <w:t>3.1.7</w:t>
        </w:r>
        <w:r>
          <w:rPr>
            <w:rFonts w:eastAsiaTheme="minorEastAsia"/>
            <w:noProof/>
            <w:sz w:val="22"/>
            <w:lang w:val="nb-NO" w:eastAsia="nb-NO"/>
          </w:rPr>
          <w:tab/>
        </w:r>
        <w:r w:rsidRPr="00CC73BB">
          <w:rPr>
            <w:noProof/>
            <w:lang w:val="nb-NO"/>
          </w:rPr>
          <w:t>Vessels at Anchor</w:t>
        </w:r>
        <w:r w:rsidRPr="00CC73BB">
          <w:rPr>
            <w:noProof/>
            <w:lang w:val="nb-NO"/>
          </w:rPr>
          <w:tab/>
        </w:r>
        <w:r>
          <w:rPr>
            <w:noProof/>
          </w:rPr>
          <w:fldChar w:fldCharType="begin"/>
        </w:r>
        <w:r w:rsidRPr="00306DE4">
          <w:rPr>
            <w:noProof/>
            <w:lang w:val="nb-NO"/>
            <w:rPrChange w:id="106" w:author="Ski, Trond" w:date="2020-08-24T01:23:00Z">
              <w:rPr>
                <w:noProof/>
              </w:rPr>
            </w:rPrChange>
          </w:rPr>
          <w:instrText xml:space="preserve"> PAGEREF _Toc49124649 \h </w:instrText>
        </w:r>
      </w:ins>
      <w:r>
        <w:rPr>
          <w:noProof/>
        </w:rPr>
      </w:r>
      <w:r>
        <w:rPr>
          <w:noProof/>
        </w:rPr>
        <w:fldChar w:fldCharType="separate"/>
      </w:r>
      <w:ins w:id="107" w:author="Ski, Trond" w:date="2020-10-15T12:50:00Z">
        <w:r w:rsidR="00CC423A">
          <w:rPr>
            <w:noProof/>
            <w:lang w:val="nb-NO"/>
          </w:rPr>
          <w:t>13</w:t>
        </w:r>
      </w:ins>
      <w:ins w:id="108" w:author="Ski, Trond" w:date="2020-08-24T01:23:00Z">
        <w:r>
          <w:rPr>
            <w:noProof/>
          </w:rPr>
          <w:fldChar w:fldCharType="end"/>
        </w:r>
      </w:ins>
    </w:p>
    <w:p w14:paraId="777CCCC5" w14:textId="5BC58B02" w:rsidR="00306DE4" w:rsidRDefault="00306DE4">
      <w:pPr>
        <w:pStyle w:val="TOC3"/>
        <w:tabs>
          <w:tab w:val="left" w:pos="1134"/>
          <w:tab w:val="right" w:leader="dot" w:pos="10195"/>
        </w:tabs>
        <w:rPr>
          <w:ins w:id="109" w:author="Ski, Trond" w:date="2020-08-24T01:23:00Z"/>
          <w:rFonts w:eastAsiaTheme="minorEastAsia"/>
          <w:noProof/>
          <w:sz w:val="22"/>
          <w:lang w:val="nb-NO" w:eastAsia="nb-NO"/>
        </w:rPr>
      </w:pPr>
      <w:ins w:id="110" w:author="Ski, Trond" w:date="2020-08-24T01:23:00Z">
        <w:r w:rsidRPr="00CC73BB">
          <w:rPr>
            <w:noProof/>
            <w:lang w:val="nb-NO"/>
          </w:rPr>
          <w:t>3.1.8</w:t>
        </w:r>
        <w:r>
          <w:rPr>
            <w:rFonts w:eastAsiaTheme="minorEastAsia"/>
            <w:noProof/>
            <w:sz w:val="22"/>
            <w:lang w:val="nb-NO" w:eastAsia="nb-NO"/>
          </w:rPr>
          <w:tab/>
        </w:r>
        <w:r w:rsidRPr="00CC73BB">
          <w:rPr>
            <w:noProof/>
            <w:lang w:val="nb-NO"/>
          </w:rPr>
          <w:t>Vessels at Berth</w:t>
        </w:r>
        <w:r w:rsidRPr="00CC73BB">
          <w:rPr>
            <w:noProof/>
            <w:lang w:val="nb-NO"/>
          </w:rPr>
          <w:tab/>
        </w:r>
        <w:r>
          <w:rPr>
            <w:noProof/>
          </w:rPr>
          <w:fldChar w:fldCharType="begin"/>
        </w:r>
        <w:r w:rsidRPr="00306DE4">
          <w:rPr>
            <w:noProof/>
            <w:lang w:val="nb-NO"/>
            <w:rPrChange w:id="111" w:author="Ski, Trond" w:date="2020-08-24T01:23:00Z">
              <w:rPr>
                <w:noProof/>
              </w:rPr>
            </w:rPrChange>
          </w:rPr>
          <w:instrText xml:space="preserve"> PAGEREF _Toc49124651 \h </w:instrText>
        </w:r>
      </w:ins>
      <w:r>
        <w:rPr>
          <w:noProof/>
        </w:rPr>
      </w:r>
      <w:r>
        <w:rPr>
          <w:noProof/>
        </w:rPr>
        <w:fldChar w:fldCharType="separate"/>
      </w:r>
      <w:ins w:id="112" w:author="Ski, Trond" w:date="2020-10-15T12:50:00Z">
        <w:r w:rsidR="00CC423A">
          <w:rPr>
            <w:noProof/>
            <w:lang w:val="nb-NO"/>
          </w:rPr>
          <w:t>13</w:t>
        </w:r>
      </w:ins>
      <w:ins w:id="113" w:author="Ski, Trond" w:date="2020-08-24T01:23:00Z">
        <w:r>
          <w:rPr>
            <w:noProof/>
          </w:rPr>
          <w:fldChar w:fldCharType="end"/>
        </w:r>
      </w:ins>
    </w:p>
    <w:p w14:paraId="09C8891F" w14:textId="01C4499F" w:rsidR="00306DE4" w:rsidRPr="00CC73BB" w:rsidRDefault="00306DE4">
      <w:pPr>
        <w:pStyle w:val="TOC3"/>
        <w:tabs>
          <w:tab w:val="left" w:pos="1134"/>
          <w:tab w:val="right" w:leader="dot" w:pos="10195"/>
        </w:tabs>
        <w:rPr>
          <w:ins w:id="114" w:author="Ski, Trond" w:date="2020-08-24T01:23:00Z"/>
          <w:rFonts w:eastAsiaTheme="minorEastAsia"/>
          <w:noProof/>
          <w:sz w:val="22"/>
          <w:lang w:val="en-US" w:eastAsia="nb-NO"/>
        </w:rPr>
      </w:pPr>
      <w:ins w:id="115" w:author="Ski, Trond" w:date="2020-08-24T01:23:00Z">
        <w:r w:rsidRPr="00067E20">
          <w:rPr>
            <w:noProof/>
            <w:lang w:val="en-US"/>
          </w:rPr>
          <w:t>3.1.9</w:t>
        </w:r>
        <w:r w:rsidRPr="00306DE4">
          <w:rPr>
            <w:rFonts w:eastAsiaTheme="minorEastAsia"/>
            <w:noProof/>
            <w:sz w:val="22"/>
            <w:lang w:val="en-US" w:eastAsia="nb-NO"/>
            <w:rPrChange w:id="116" w:author="Ski, Trond" w:date="2020-08-24T01:23:00Z">
              <w:rPr>
                <w:rFonts w:eastAsiaTheme="minorEastAsia"/>
                <w:noProof/>
                <w:sz w:val="22"/>
                <w:lang w:val="nb-NO" w:eastAsia="nb-NO"/>
              </w:rPr>
            </w:rPrChange>
          </w:rPr>
          <w:tab/>
        </w:r>
        <w:r w:rsidRPr="00067E20">
          <w:rPr>
            <w:noProof/>
            <w:lang w:val="en-US"/>
          </w:rPr>
          <w:t>Vessels Departing the VTS Area</w:t>
        </w:r>
        <w:r>
          <w:rPr>
            <w:noProof/>
          </w:rPr>
          <w:tab/>
        </w:r>
        <w:r>
          <w:rPr>
            <w:noProof/>
          </w:rPr>
          <w:fldChar w:fldCharType="begin"/>
        </w:r>
        <w:r>
          <w:rPr>
            <w:noProof/>
          </w:rPr>
          <w:instrText xml:space="preserve"> PAGEREF _Toc49124653 \h </w:instrText>
        </w:r>
      </w:ins>
      <w:r>
        <w:rPr>
          <w:noProof/>
        </w:rPr>
      </w:r>
      <w:r>
        <w:rPr>
          <w:noProof/>
        </w:rPr>
        <w:fldChar w:fldCharType="separate"/>
      </w:r>
      <w:ins w:id="117" w:author="Ski, Trond" w:date="2020-10-15T12:50:00Z">
        <w:r w:rsidR="00CC423A">
          <w:rPr>
            <w:noProof/>
          </w:rPr>
          <w:t>14</w:t>
        </w:r>
      </w:ins>
      <w:ins w:id="118" w:author="Ski, Trond" w:date="2020-08-24T01:23:00Z">
        <w:r>
          <w:rPr>
            <w:noProof/>
          </w:rPr>
          <w:fldChar w:fldCharType="end"/>
        </w:r>
      </w:ins>
    </w:p>
    <w:p w14:paraId="6D411EEF" w14:textId="2784108B" w:rsidR="00306DE4" w:rsidRPr="00CC73BB" w:rsidRDefault="00306DE4">
      <w:pPr>
        <w:pStyle w:val="TOC3"/>
        <w:tabs>
          <w:tab w:val="left" w:pos="1134"/>
          <w:tab w:val="right" w:leader="dot" w:pos="10195"/>
        </w:tabs>
        <w:rPr>
          <w:ins w:id="119" w:author="Ski, Trond" w:date="2020-08-24T01:23:00Z"/>
          <w:rFonts w:eastAsiaTheme="minorEastAsia"/>
          <w:noProof/>
          <w:sz w:val="22"/>
          <w:lang w:val="en-US" w:eastAsia="nb-NO"/>
        </w:rPr>
      </w:pPr>
      <w:ins w:id="120" w:author="Ski, Trond" w:date="2020-08-24T01:23:00Z">
        <w:r w:rsidRPr="00067E20">
          <w:rPr>
            <w:noProof/>
            <w:lang w:val="en-US"/>
          </w:rPr>
          <w:t>3.1.10</w:t>
        </w:r>
        <w:r w:rsidRPr="00CC73BB">
          <w:rPr>
            <w:rFonts w:eastAsiaTheme="minorEastAsia"/>
            <w:noProof/>
            <w:sz w:val="22"/>
            <w:lang w:val="en-US" w:eastAsia="nb-NO"/>
          </w:rPr>
          <w:tab/>
        </w:r>
        <w:r w:rsidRPr="00067E20">
          <w:rPr>
            <w:noProof/>
            <w:lang w:val="en-US"/>
          </w:rPr>
          <w:t>Transition between Adjacent VTS Areas</w:t>
        </w:r>
        <w:r>
          <w:rPr>
            <w:noProof/>
          </w:rPr>
          <w:tab/>
        </w:r>
        <w:r>
          <w:rPr>
            <w:noProof/>
          </w:rPr>
          <w:fldChar w:fldCharType="begin"/>
        </w:r>
        <w:r>
          <w:rPr>
            <w:noProof/>
          </w:rPr>
          <w:instrText xml:space="preserve"> PAGEREF _Toc49124654 \h </w:instrText>
        </w:r>
      </w:ins>
      <w:r>
        <w:rPr>
          <w:noProof/>
        </w:rPr>
      </w:r>
      <w:r>
        <w:rPr>
          <w:noProof/>
        </w:rPr>
        <w:fldChar w:fldCharType="separate"/>
      </w:r>
      <w:ins w:id="121" w:author="Ski, Trond" w:date="2020-10-15T12:50:00Z">
        <w:r w:rsidR="00CC423A">
          <w:rPr>
            <w:noProof/>
          </w:rPr>
          <w:t>14</w:t>
        </w:r>
      </w:ins>
      <w:ins w:id="122" w:author="Ski, Trond" w:date="2020-08-24T01:23:00Z">
        <w:r>
          <w:rPr>
            <w:noProof/>
          </w:rPr>
          <w:fldChar w:fldCharType="end"/>
        </w:r>
      </w:ins>
    </w:p>
    <w:p w14:paraId="764CAB43" w14:textId="69DEBB1D" w:rsidR="00306DE4" w:rsidRPr="00CC73BB" w:rsidRDefault="00306DE4">
      <w:pPr>
        <w:pStyle w:val="TOC3"/>
        <w:tabs>
          <w:tab w:val="left" w:pos="1134"/>
          <w:tab w:val="right" w:leader="dot" w:pos="10195"/>
        </w:tabs>
        <w:rPr>
          <w:ins w:id="123" w:author="Ski, Trond" w:date="2020-08-24T01:23:00Z"/>
          <w:rFonts w:eastAsiaTheme="minorEastAsia"/>
          <w:noProof/>
          <w:sz w:val="22"/>
          <w:lang w:val="en-US" w:eastAsia="nb-NO"/>
        </w:rPr>
      </w:pPr>
      <w:ins w:id="124" w:author="Ski, Trond" w:date="2020-08-24T01:23:00Z">
        <w:r w:rsidRPr="00067E20">
          <w:rPr>
            <w:noProof/>
            <w:lang w:val="en-US"/>
          </w:rPr>
          <w:t>3.1.11</w:t>
        </w:r>
        <w:r w:rsidRPr="00306DE4">
          <w:rPr>
            <w:rFonts w:eastAsiaTheme="minorEastAsia"/>
            <w:noProof/>
            <w:sz w:val="22"/>
            <w:lang w:val="en-US" w:eastAsia="nb-NO"/>
            <w:rPrChange w:id="125" w:author="Ski, Trond" w:date="2020-08-24T01:23:00Z">
              <w:rPr>
                <w:rFonts w:eastAsiaTheme="minorEastAsia"/>
                <w:noProof/>
                <w:sz w:val="22"/>
                <w:lang w:val="nb-NO" w:eastAsia="nb-NO"/>
              </w:rPr>
            </w:rPrChange>
          </w:rPr>
          <w:tab/>
        </w:r>
        <w:r w:rsidRPr="00067E20">
          <w:rPr>
            <w:noProof/>
            <w:lang w:val="en-US"/>
          </w:rPr>
          <w:t>Adverse Environmental Conditions</w:t>
        </w:r>
        <w:r>
          <w:rPr>
            <w:noProof/>
          </w:rPr>
          <w:tab/>
        </w:r>
        <w:r>
          <w:rPr>
            <w:noProof/>
          </w:rPr>
          <w:fldChar w:fldCharType="begin"/>
        </w:r>
        <w:r>
          <w:rPr>
            <w:noProof/>
          </w:rPr>
          <w:instrText xml:space="preserve"> PAGEREF _Toc49124655 \h </w:instrText>
        </w:r>
      </w:ins>
      <w:r>
        <w:rPr>
          <w:noProof/>
        </w:rPr>
      </w:r>
      <w:r>
        <w:rPr>
          <w:noProof/>
        </w:rPr>
        <w:fldChar w:fldCharType="separate"/>
      </w:r>
      <w:ins w:id="126" w:author="Ski, Trond" w:date="2020-10-15T12:50:00Z">
        <w:r w:rsidR="00CC423A">
          <w:rPr>
            <w:noProof/>
          </w:rPr>
          <w:t>14</w:t>
        </w:r>
      </w:ins>
      <w:ins w:id="127" w:author="Ski, Trond" w:date="2020-08-24T01:23:00Z">
        <w:r>
          <w:rPr>
            <w:noProof/>
          </w:rPr>
          <w:fldChar w:fldCharType="end"/>
        </w:r>
      </w:ins>
    </w:p>
    <w:p w14:paraId="76530DAA" w14:textId="16F1E0CB" w:rsidR="00306DE4" w:rsidRPr="00CC73BB" w:rsidRDefault="00306DE4">
      <w:pPr>
        <w:pStyle w:val="TOC3"/>
        <w:tabs>
          <w:tab w:val="left" w:pos="1134"/>
          <w:tab w:val="right" w:leader="dot" w:pos="10195"/>
        </w:tabs>
        <w:rPr>
          <w:ins w:id="128" w:author="Ski, Trond" w:date="2020-08-24T01:23:00Z"/>
          <w:rFonts w:eastAsiaTheme="minorEastAsia"/>
          <w:noProof/>
          <w:sz w:val="22"/>
          <w:lang w:val="en-US" w:eastAsia="nb-NO"/>
        </w:rPr>
      </w:pPr>
      <w:ins w:id="129" w:author="Ski, Trond" w:date="2020-08-24T01:23:00Z">
        <w:r w:rsidRPr="00067E20">
          <w:rPr>
            <w:noProof/>
            <w:lang w:val="en-US"/>
          </w:rPr>
          <w:t>3.1.12</w:t>
        </w:r>
        <w:r w:rsidRPr="00CC73BB">
          <w:rPr>
            <w:rFonts w:eastAsiaTheme="minorEastAsia"/>
            <w:noProof/>
            <w:sz w:val="22"/>
            <w:lang w:val="en-US" w:eastAsia="nb-NO"/>
          </w:rPr>
          <w:tab/>
        </w:r>
        <w:r w:rsidRPr="00067E20">
          <w:rPr>
            <w:noProof/>
            <w:lang w:val="en-US"/>
          </w:rPr>
          <w:t>Digital Maritime Services</w:t>
        </w:r>
        <w:r>
          <w:rPr>
            <w:noProof/>
          </w:rPr>
          <w:tab/>
        </w:r>
        <w:r>
          <w:rPr>
            <w:noProof/>
          </w:rPr>
          <w:fldChar w:fldCharType="begin"/>
        </w:r>
        <w:r>
          <w:rPr>
            <w:noProof/>
          </w:rPr>
          <w:instrText xml:space="preserve"> PAGEREF _Toc49124656 \h </w:instrText>
        </w:r>
      </w:ins>
      <w:r>
        <w:rPr>
          <w:noProof/>
        </w:rPr>
      </w:r>
      <w:r>
        <w:rPr>
          <w:noProof/>
        </w:rPr>
        <w:fldChar w:fldCharType="separate"/>
      </w:r>
      <w:ins w:id="130" w:author="Ski, Trond" w:date="2020-10-15T12:50:00Z">
        <w:r w:rsidR="00CC423A">
          <w:rPr>
            <w:noProof/>
          </w:rPr>
          <w:t>15</w:t>
        </w:r>
      </w:ins>
      <w:ins w:id="131" w:author="Ski, Trond" w:date="2020-08-24T01:23:00Z">
        <w:r>
          <w:rPr>
            <w:noProof/>
          </w:rPr>
          <w:fldChar w:fldCharType="end"/>
        </w:r>
      </w:ins>
    </w:p>
    <w:p w14:paraId="6B403B5A" w14:textId="1973FEEC" w:rsidR="00306DE4" w:rsidRPr="00CC73BB" w:rsidRDefault="00306DE4">
      <w:pPr>
        <w:pStyle w:val="TOC3"/>
        <w:tabs>
          <w:tab w:val="left" w:pos="1134"/>
          <w:tab w:val="right" w:leader="dot" w:pos="10195"/>
        </w:tabs>
        <w:rPr>
          <w:ins w:id="132" w:author="Ski, Trond" w:date="2020-08-24T01:23:00Z"/>
          <w:rFonts w:eastAsiaTheme="minorEastAsia"/>
          <w:noProof/>
          <w:sz w:val="22"/>
          <w:lang w:val="en-US" w:eastAsia="nb-NO"/>
        </w:rPr>
      </w:pPr>
      <w:ins w:id="133" w:author="Ski, Trond" w:date="2020-08-24T01:23:00Z">
        <w:r w:rsidRPr="00067E20">
          <w:rPr>
            <w:noProof/>
            <w:lang w:val="en-US"/>
          </w:rPr>
          <w:t>3.1.13</w:t>
        </w:r>
        <w:r w:rsidRPr="00CC73BB">
          <w:rPr>
            <w:rFonts w:eastAsiaTheme="minorEastAsia"/>
            <w:noProof/>
            <w:sz w:val="22"/>
            <w:lang w:val="en-US" w:eastAsia="nb-NO"/>
          </w:rPr>
          <w:tab/>
        </w:r>
        <w:r w:rsidRPr="00067E20">
          <w:rPr>
            <w:noProof/>
            <w:lang w:val="en-US"/>
          </w:rPr>
          <w:t>Interaction with Allied Services</w:t>
        </w:r>
        <w:r>
          <w:rPr>
            <w:noProof/>
          </w:rPr>
          <w:tab/>
        </w:r>
        <w:r>
          <w:rPr>
            <w:noProof/>
          </w:rPr>
          <w:fldChar w:fldCharType="begin"/>
        </w:r>
        <w:r>
          <w:rPr>
            <w:noProof/>
          </w:rPr>
          <w:instrText xml:space="preserve"> PAGEREF _Toc49124657 \h </w:instrText>
        </w:r>
      </w:ins>
      <w:r>
        <w:rPr>
          <w:noProof/>
        </w:rPr>
      </w:r>
      <w:r>
        <w:rPr>
          <w:noProof/>
        </w:rPr>
        <w:fldChar w:fldCharType="separate"/>
      </w:r>
      <w:ins w:id="134" w:author="Ski, Trond" w:date="2020-10-15T12:50:00Z">
        <w:r w:rsidR="00CC423A">
          <w:rPr>
            <w:noProof/>
          </w:rPr>
          <w:t>15</w:t>
        </w:r>
      </w:ins>
      <w:ins w:id="135" w:author="Ski, Trond" w:date="2020-08-24T01:23:00Z">
        <w:r>
          <w:rPr>
            <w:noProof/>
          </w:rPr>
          <w:fldChar w:fldCharType="end"/>
        </w:r>
      </w:ins>
    </w:p>
    <w:p w14:paraId="1A31CAA2" w14:textId="3ECEE29C" w:rsidR="00306DE4" w:rsidRPr="00CC73BB" w:rsidRDefault="00306DE4">
      <w:pPr>
        <w:pStyle w:val="TOC2"/>
        <w:rPr>
          <w:ins w:id="136" w:author="Ski, Trond" w:date="2020-08-24T01:23:00Z"/>
          <w:rFonts w:eastAsiaTheme="minorEastAsia"/>
          <w:color w:val="auto"/>
          <w:lang w:val="en-US" w:eastAsia="nb-NO"/>
        </w:rPr>
      </w:pPr>
      <w:ins w:id="137" w:author="Ski, Trond" w:date="2020-08-24T01:23:00Z">
        <w:r w:rsidRPr="00067E20">
          <w:rPr>
            <w:lang w:val="en-US"/>
          </w:rPr>
          <w:t>3.2</w:t>
        </w:r>
        <w:r w:rsidRPr="00CC73BB">
          <w:rPr>
            <w:rFonts w:eastAsiaTheme="minorEastAsia"/>
            <w:color w:val="auto"/>
            <w:lang w:val="en-US" w:eastAsia="nb-NO"/>
          </w:rPr>
          <w:tab/>
        </w:r>
        <w:r w:rsidRPr="00067E20">
          <w:rPr>
            <w:lang w:val="en-US"/>
          </w:rPr>
          <w:t>Emergency Procedures</w:t>
        </w:r>
        <w:r>
          <w:tab/>
        </w:r>
        <w:r>
          <w:fldChar w:fldCharType="begin"/>
        </w:r>
        <w:r>
          <w:instrText xml:space="preserve"> PAGEREF _Toc49124658 \h </w:instrText>
        </w:r>
      </w:ins>
      <w:r>
        <w:fldChar w:fldCharType="separate"/>
      </w:r>
      <w:ins w:id="138" w:author="Ski, Trond" w:date="2020-10-15T12:50:00Z">
        <w:r w:rsidR="00CC423A">
          <w:t>15</w:t>
        </w:r>
      </w:ins>
      <w:ins w:id="139" w:author="Ski, Trond" w:date="2020-08-24T01:23:00Z">
        <w:r>
          <w:fldChar w:fldCharType="end"/>
        </w:r>
      </w:ins>
    </w:p>
    <w:p w14:paraId="033761BA" w14:textId="00D6324C" w:rsidR="00306DE4" w:rsidRPr="00CC73BB" w:rsidRDefault="00306DE4">
      <w:pPr>
        <w:pStyle w:val="TOC3"/>
        <w:tabs>
          <w:tab w:val="left" w:pos="1134"/>
          <w:tab w:val="right" w:leader="dot" w:pos="10195"/>
        </w:tabs>
        <w:rPr>
          <w:ins w:id="140" w:author="Ski, Trond" w:date="2020-08-24T01:23:00Z"/>
          <w:rFonts w:eastAsiaTheme="minorEastAsia"/>
          <w:noProof/>
          <w:sz w:val="22"/>
          <w:lang w:val="en-US" w:eastAsia="nb-NO"/>
        </w:rPr>
      </w:pPr>
      <w:ins w:id="141" w:author="Ski, Trond" w:date="2020-08-24T01:23:00Z">
        <w:r w:rsidRPr="00067E20">
          <w:rPr>
            <w:rFonts w:eastAsia="Arial"/>
            <w:noProof/>
            <w:lang w:val="en-US"/>
          </w:rPr>
          <w:t>3.2.1</w:t>
        </w:r>
        <w:r w:rsidRPr="00CC73BB">
          <w:rPr>
            <w:rFonts w:eastAsiaTheme="minorEastAsia"/>
            <w:noProof/>
            <w:sz w:val="22"/>
            <w:lang w:val="en-US" w:eastAsia="nb-NO"/>
          </w:rPr>
          <w:tab/>
        </w:r>
        <w:r w:rsidRPr="00067E20">
          <w:rPr>
            <w:rFonts w:eastAsia="Arial"/>
            <w:noProof/>
            <w:lang w:val="en-US"/>
          </w:rPr>
          <w:t>Collision, Capsizing, Sinking, Grounding, Fire onBOARD, Man Overboard</w:t>
        </w:r>
        <w:r>
          <w:rPr>
            <w:noProof/>
          </w:rPr>
          <w:tab/>
        </w:r>
        <w:r>
          <w:rPr>
            <w:noProof/>
          </w:rPr>
          <w:fldChar w:fldCharType="begin"/>
        </w:r>
        <w:r>
          <w:rPr>
            <w:noProof/>
          </w:rPr>
          <w:instrText xml:space="preserve"> PAGEREF _Toc49124659 \h </w:instrText>
        </w:r>
      </w:ins>
      <w:r>
        <w:rPr>
          <w:noProof/>
        </w:rPr>
      </w:r>
      <w:r>
        <w:rPr>
          <w:noProof/>
        </w:rPr>
        <w:fldChar w:fldCharType="separate"/>
      </w:r>
      <w:ins w:id="142" w:author="Ski, Trond" w:date="2020-10-15T12:50:00Z">
        <w:r w:rsidR="00CC423A">
          <w:rPr>
            <w:noProof/>
          </w:rPr>
          <w:t>15</w:t>
        </w:r>
      </w:ins>
      <w:ins w:id="143" w:author="Ski, Trond" w:date="2020-08-24T01:23:00Z">
        <w:r>
          <w:rPr>
            <w:noProof/>
          </w:rPr>
          <w:fldChar w:fldCharType="end"/>
        </w:r>
      </w:ins>
    </w:p>
    <w:p w14:paraId="7EACCADF" w14:textId="1C18BFC9" w:rsidR="00306DE4" w:rsidRPr="00CC73BB" w:rsidRDefault="00306DE4">
      <w:pPr>
        <w:pStyle w:val="TOC3"/>
        <w:tabs>
          <w:tab w:val="left" w:pos="1134"/>
          <w:tab w:val="right" w:leader="dot" w:pos="10195"/>
        </w:tabs>
        <w:rPr>
          <w:ins w:id="144" w:author="Ski, Trond" w:date="2020-08-24T01:23:00Z"/>
          <w:rFonts w:eastAsiaTheme="minorEastAsia"/>
          <w:noProof/>
          <w:sz w:val="22"/>
          <w:lang w:val="en-US" w:eastAsia="nb-NO"/>
        </w:rPr>
      </w:pPr>
      <w:ins w:id="145" w:author="Ski, Trond" w:date="2020-08-24T01:23:00Z">
        <w:r w:rsidRPr="00067E20">
          <w:rPr>
            <w:noProof/>
            <w:lang w:val="en-US"/>
          </w:rPr>
          <w:t>3.2.2</w:t>
        </w:r>
        <w:r w:rsidRPr="00CC73BB">
          <w:rPr>
            <w:rFonts w:eastAsiaTheme="minorEastAsia"/>
            <w:noProof/>
            <w:sz w:val="22"/>
            <w:lang w:val="en-US" w:eastAsia="nb-NO"/>
          </w:rPr>
          <w:tab/>
        </w:r>
        <w:r w:rsidRPr="00067E20">
          <w:rPr>
            <w:noProof/>
            <w:lang w:val="en-US"/>
          </w:rPr>
          <w:t>Pollution</w:t>
        </w:r>
        <w:r>
          <w:rPr>
            <w:noProof/>
          </w:rPr>
          <w:tab/>
        </w:r>
        <w:r>
          <w:rPr>
            <w:noProof/>
          </w:rPr>
          <w:fldChar w:fldCharType="begin"/>
        </w:r>
        <w:r>
          <w:rPr>
            <w:noProof/>
          </w:rPr>
          <w:instrText xml:space="preserve"> PAGEREF _Toc49124660 \h </w:instrText>
        </w:r>
      </w:ins>
      <w:r>
        <w:rPr>
          <w:noProof/>
        </w:rPr>
      </w:r>
      <w:r>
        <w:rPr>
          <w:noProof/>
        </w:rPr>
        <w:fldChar w:fldCharType="separate"/>
      </w:r>
      <w:ins w:id="146" w:author="Ski, Trond" w:date="2020-10-15T12:50:00Z">
        <w:r w:rsidR="00CC423A">
          <w:rPr>
            <w:noProof/>
          </w:rPr>
          <w:t>16</w:t>
        </w:r>
      </w:ins>
      <w:ins w:id="147" w:author="Ski, Trond" w:date="2020-08-24T01:23:00Z">
        <w:r>
          <w:rPr>
            <w:noProof/>
          </w:rPr>
          <w:fldChar w:fldCharType="end"/>
        </w:r>
      </w:ins>
    </w:p>
    <w:p w14:paraId="45EFD6F5" w14:textId="2AF902FC" w:rsidR="00306DE4" w:rsidRPr="00CC73BB" w:rsidRDefault="00306DE4">
      <w:pPr>
        <w:pStyle w:val="TOC3"/>
        <w:tabs>
          <w:tab w:val="left" w:pos="1134"/>
          <w:tab w:val="right" w:leader="dot" w:pos="10195"/>
        </w:tabs>
        <w:rPr>
          <w:ins w:id="148" w:author="Ski, Trond" w:date="2020-08-24T01:23:00Z"/>
          <w:rFonts w:eastAsiaTheme="minorEastAsia"/>
          <w:noProof/>
          <w:sz w:val="22"/>
          <w:lang w:val="en-US" w:eastAsia="nb-NO"/>
        </w:rPr>
      </w:pPr>
      <w:ins w:id="149" w:author="Ski, Trond" w:date="2020-08-24T01:23:00Z">
        <w:r w:rsidRPr="00067E20">
          <w:rPr>
            <w:noProof/>
            <w:lang w:val="en-US"/>
          </w:rPr>
          <w:t>3.2.3</w:t>
        </w:r>
        <w:r w:rsidRPr="00CC73BB">
          <w:rPr>
            <w:rFonts w:eastAsiaTheme="minorEastAsia"/>
            <w:noProof/>
            <w:sz w:val="22"/>
            <w:lang w:val="en-US" w:eastAsia="nb-NO"/>
          </w:rPr>
          <w:tab/>
        </w:r>
        <w:r w:rsidRPr="00067E20">
          <w:rPr>
            <w:noProof/>
            <w:lang w:val="en-US"/>
          </w:rPr>
          <w:t>Places of Refuge</w:t>
        </w:r>
        <w:r>
          <w:rPr>
            <w:noProof/>
          </w:rPr>
          <w:tab/>
        </w:r>
        <w:r>
          <w:rPr>
            <w:noProof/>
          </w:rPr>
          <w:fldChar w:fldCharType="begin"/>
        </w:r>
        <w:r>
          <w:rPr>
            <w:noProof/>
          </w:rPr>
          <w:instrText xml:space="preserve"> PAGEREF _Toc49124661 \h </w:instrText>
        </w:r>
      </w:ins>
      <w:r>
        <w:rPr>
          <w:noProof/>
        </w:rPr>
      </w:r>
      <w:r>
        <w:rPr>
          <w:noProof/>
        </w:rPr>
        <w:fldChar w:fldCharType="separate"/>
      </w:r>
      <w:ins w:id="150" w:author="Ski, Trond" w:date="2020-10-15T12:50:00Z">
        <w:r w:rsidR="00CC423A">
          <w:rPr>
            <w:noProof/>
          </w:rPr>
          <w:t>16</w:t>
        </w:r>
      </w:ins>
      <w:ins w:id="151" w:author="Ski, Trond" w:date="2020-08-24T01:23:00Z">
        <w:r>
          <w:rPr>
            <w:noProof/>
          </w:rPr>
          <w:fldChar w:fldCharType="end"/>
        </w:r>
      </w:ins>
    </w:p>
    <w:p w14:paraId="1D164ED8" w14:textId="11BDC328" w:rsidR="00306DE4" w:rsidRPr="00CC73BB" w:rsidRDefault="00306DE4">
      <w:pPr>
        <w:pStyle w:val="TOC3"/>
        <w:tabs>
          <w:tab w:val="left" w:pos="1134"/>
          <w:tab w:val="right" w:leader="dot" w:pos="10195"/>
        </w:tabs>
        <w:rPr>
          <w:ins w:id="152" w:author="Ski, Trond" w:date="2020-08-24T01:23:00Z"/>
          <w:rFonts w:eastAsiaTheme="minorEastAsia"/>
          <w:noProof/>
          <w:sz w:val="22"/>
          <w:lang w:val="en-US" w:eastAsia="nb-NO"/>
        </w:rPr>
      </w:pPr>
      <w:ins w:id="153" w:author="Ski, Trond" w:date="2020-08-24T01:23:00Z">
        <w:r>
          <w:rPr>
            <w:noProof/>
          </w:rPr>
          <w:t>3.2.4</w:t>
        </w:r>
        <w:r w:rsidRPr="00CC73BB">
          <w:rPr>
            <w:rFonts w:eastAsiaTheme="minorEastAsia"/>
            <w:noProof/>
            <w:sz w:val="22"/>
            <w:lang w:val="en-US" w:eastAsia="nb-NO"/>
          </w:rPr>
          <w:tab/>
        </w:r>
        <w:r>
          <w:rPr>
            <w:noProof/>
          </w:rPr>
          <w:t>Medical Emergency</w:t>
        </w:r>
        <w:r>
          <w:rPr>
            <w:noProof/>
          </w:rPr>
          <w:tab/>
        </w:r>
        <w:r>
          <w:rPr>
            <w:noProof/>
          </w:rPr>
          <w:fldChar w:fldCharType="begin"/>
        </w:r>
        <w:r>
          <w:rPr>
            <w:noProof/>
          </w:rPr>
          <w:instrText xml:space="preserve"> PAGEREF _Toc49124662 \h </w:instrText>
        </w:r>
      </w:ins>
      <w:r>
        <w:rPr>
          <w:noProof/>
        </w:rPr>
      </w:r>
      <w:r>
        <w:rPr>
          <w:noProof/>
        </w:rPr>
        <w:fldChar w:fldCharType="separate"/>
      </w:r>
      <w:ins w:id="154" w:author="Ski, Trond" w:date="2020-10-15T12:50:00Z">
        <w:r w:rsidR="00CC423A">
          <w:rPr>
            <w:noProof/>
          </w:rPr>
          <w:t>16</w:t>
        </w:r>
      </w:ins>
      <w:ins w:id="155" w:author="Ski, Trond" w:date="2020-08-24T01:23:00Z">
        <w:r>
          <w:rPr>
            <w:noProof/>
          </w:rPr>
          <w:fldChar w:fldCharType="end"/>
        </w:r>
      </w:ins>
    </w:p>
    <w:p w14:paraId="7BDB8623" w14:textId="3DA007B9" w:rsidR="00306DE4" w:rsidRPr="00CC73BB" w:rsidRDefault="00306DE4">
      <w:pPr>
        <w:pStyle w:val="TOC3"/>
        <w:tabs>
          <w:tab w:val="left" w:pos="1134"/>
          <w:tab w:val="right" w:leader="dot" w:pos="10195"/>
        </w:tabs>
        <w:rPr>
          <w:ins w:id="156" w:author="Ski, Trond" w:date="2020-08-24T01:23:00Z"/>
          <w:rFonts w:eastAsiaTheme="minorEastAsia"/>
          <w:noProof/>
          <w:sz w:val="22"/>
          <w:lang w:val="en-US" w:eastAsia="nb-NO"/>
        </w:rPr>
      </w:pPr>
      <w:ins w:id="157" w:author="Ski, Trond" w:date="2020-08-24T01:23:00Z">
        <w:r>
          <w:rPr>
            <w:noProof/>
          </w:rPr>
          <w:t>3.2.5</w:t>
        </w:r>
        <w:r w:rsidRPr="00CC73BB">
          <w:rPr>
            <w:rFonts w:eastAsiaTheme="minorEastAsia"/>
            <w:noProof/>
            <w:sz w:val="22"/>
            <w:lang w:val="en-US" w:eastAsia="nb-NO"/>
          </w:rPr>
          <w:tab/>
        </w:r>
        <w:r>
          <w:rPr>
            <w:noProof/>
          </w:rPr>
          <w:t>Vessel Not Under Command (NUC)</w:t>
        </w:r>
        <w:r>
          <w:rPr>
            <w:noProof/>
          </w:rPr>
          <w:tab/>
        </w:r>
        <w:r>
          <w:rPr>
            <w:noProof/>
          </w:rPr>
          <w:fldChar w:fldCharType="begin"/>
        </w:r>
        <w:r>
          <w:rPr>
            <w:noProof/>
          </w:rPr>
          <w:instrText xml:space="preserve"> PAGEREF _Toc49124663 \h </w:instrText>
        </w:r>
      </w:ins>
      <w:r>
        <w:rPr>
          <w:noProof/>
        </w:rPr>
      </w:r>
      <w:r>
        <w:rPr>
          <w:noProof/>
        </w:rPr>
        <w:fldChar w:fldCharType="separate"/>
      </w:r>
      <w:ins w:id="158" w:author="Ski, Trond" w:date="2020-10-15T12:50:00Z">
        <w:r w:rsidR="00CC423A">
          <w:rPr>
            <w:noProof/>
          </w:rPr>
          <w:t>16</w:t>
        </w:r>
      </w:ins>
      <w:ins w:id="159" w:author="Ski, Trond" w:date="2020-08-24T01:23:00Z">
        <w:r>
          <w:rPr>
            <w:noProof/>
          </w:rPr>
          <w:fldChar w:fldCharType="end"/>
        </w:r>
      </w:ins>
    </w:p>
    <w:p w14:paraId="2FB5EC78" w14:textId="3F6E8408" w:rsidR="00306DE4" w:rsidRPr="00CC423A" w:rsidRDefault="00306DE4">
      <w:pPr>
        <w:pStyle w:val="TOC3"/>
        <w:tabs>
          <w:tab w:val="left" w:pos="1134"/>
          <w:tab w:val="right" w:leader="dot" w:pos="10195"/>
        </w:tabs>
        <w:rPr>
          <w:ins w:id="160" w:author="Ski, Trond" w:date="2020-08-24T01:23:00Z"/>
          <w:rFonts w:eastAsiaTheme="minorEastAsia"/>
          <w:noProof/>
          <w:sz w:val="22"/>
          <w:lang w:val="en-US" w:eastAsia="nb-NO"/>
        </w:rPr>
      </w:pPr>
      <w:ins w:id="161" w:author="Ski, Trond" w:date="2020-08-24T01:23:00Z">
        <w:r w:rsidRPr="00067E20">
          <w:rPr>
            <w:noProof/>
            <w:lang w:val="en-US"/>
          </w:rPr>
          <w:t>3.2.6</w:t>
        </w:r>
        <w:r w:rsidRPr="00CC73BB">
          <w:rPr>
            <w:rFonts w:eastAsiaTheme="minorEastAsia"/>
            <w:noProof/>
            <w:sz w:val="22"/>
            <w:lang w:val="en-US" w:eastAsia="nb-NO"/>
          </w:rPr>
          <w:tab/>
        </w:r>
        <w:r w:rsidRPr="00067E20">
          <w:rPr>
            <w:noProof/>
            <w:lang w:val="en-US"/>
          </w:rPr>
          <w:t>Security Incident</w:t>
        </w:r>
        <w:r>
          <w:rPr>
            <w:noProof/>
          </w:rPr>
          <w:tab/>
        </w:r>
        <w:r>
          <w:rPr>
            <w:noProof/>
          </w:rPr>
          <w:fldChar w:fldCharType="begin"/>
        </w:r>
        <w:r>
          <w:rPr>
            <w:noProof/>
          </w:rPr>
          <w:instrText xml:space="preserve"> PAGEREF _Toc49124664 \h </w:instrText>
        </w:r>
      </w:ins>
      <w:r>
        <w:rPr>
          <w:noProof/>
        </w:rPr>
      </w:r>
      <w:r>
        <w:rPr>
          <w:noProof/>
        </w:rPr>
        <w:fldChar w:fldCharType="separate"/>
      </w:r>
      <w:ins w:id="162" w:author="Ski, Trond" w:date="2020-10-15T12:50:00Z">
        <w:r w:rsidR="00CC423A">
          <w:rPr>
            <w:noProof/>
          </w:rPr>
          <w:t>16</w:t>
        </w:r>
      </w:ins>
      <w:ins w:id="163" w:author="Ski, Trond" w:date="2020-08-24T01:23:00Z">
        <w:r>
          <w:rPr>
            <w:noProof/>
          </w:rPr>
          <w:fldChar w:fldCharType="end"/>
        </w:r>
      </w:ins>
    </w:p>
    <w:p w14:paraId="713D85E4" w14:textId="663431D5" w:rsidR="00306DE4" w:rsidRPr="00CC73BB" w:rsidRDefault="00306DE4">
      <w:pPr>
        <w:pStyle w:val="TOC3"/>
        <w:tabs>
          <w:tab w:val="left" w:pos="1134"/>
          <w:tab w:val="right" w:leader="dot" w:pos="10195"/>
        </w:tabs>
        <w:rPr>
          <w:ins w:id="164" w:author="Ski, Trond" w:date="2020-08-24T01:23:00Z"/>
          <w:rFonts w:eastAsiaTheme="minorEastAsia"/>
          <w:noProof/>
          <w:sz w:val="22"/>
          <w:lang w:val="en-US" w:eastAsia="nb-NO"/>
        </w:rPr>
      </w:pPr>
      <w:ins w:id="165" w:author="Ski, Trond" w:date="2020-08-24T01:23:00Z">
        <w:r w:rsidRPr="00067E20">
          <w:rPr>
            <w:rFonts w:eastAsia="Arial"/>
            <w:noProof/>
            <w:lang w:val="en-US"/>
          </w:rPr>
          <w:t>3.2.7</w:t>
        </w:r>
        <w:r w:rsidRPr="00CC73BB">
          <w:rPr>
            <w:rFonts w:eastAsiaTheme="minorEastAsia"/>
            <w:noProof/>
            <w:sz w:val="22"/>
            <w:lang w:val="en-US" w:eastAsia="nb-NO"/>
          </w:rPr>
          <w:tab/>
        </w:r>
        <w:r w:rsidRPr="00067E20">
          <w:rPr>
            <w:rFonts w:eastAsia="Arial"/>
            <w:noProof/>
            <w:lang w:val="en-US"/>
          </w:rPr>
          <w:t>Protest Action</w:t>
        </w:r>
        <w:r>
          <w:rPr>
            <w:noProof/>
          </w:rPr>
          <w:tab/>
        </w:r>
        <w:r>
          <w:rPr>
            <w:noProof/>
          </w:rPr>
          <w:fldChar w:fldCharType="begin"/>
        </w:r>
        <w:r>
          <w:rPr>
            <w:noProof/>
          </w:rPr>
          <w:instrText xml:space="preserve"> PAGEREF _Toc49124665 \h </w:instrText>
        </w:r>
      </w:ins>
      <w:r>
        <w:rPr>
          <w:noProof/>
        </w:rPr>
      </w:r>
      <w:r>
        <w:rPr>
          <w:noProof/>
        </w:rPr>
        <w:fldChar w:fldCharType="separate"/>
      </w:r>
      <w:ins w:id="166" w:author="Ski, Trond" w:date="2020-10-15T12:50:00Z">
        <w:r w:rsidR="00CC423A">
          <w:rPr>
            <w:noProof/>
          </w:rPr>
          <w:t>16</w:t>
        </w:r>
      </w:ins>
      <w:ins w:id="167" w:author="Ski, Trond" w:date="2020-08-24T01:23:00Z">
        <w:r>
          <w:rPr>
            <w:noProof/>
          </w:rPr>
          <w:fldChar w:fldCharType="end"/>
        </w:r>
      </w:ins>
    </w:p>
    <w:p w14:paraId="604674E9" w14:textId="7961961C" w:rsidR="00306DE4" w:rsidRPr="00CC423A" w:rsidRDefault="00306DE4">
      <w:pPr>
        <w:pStyle w:val="TOC3"/>
        <w:tabs>
          <w:tab w:val="left" w:pos="1134"/>
          <w:tab w:val="right" w:leader="dot" w:pos="10195"/>
        </w:tabs>
        <w:rPr>
          <w:ins w:id="168" w:author="Ski, Trond" w:date="2020-08-24T01:23:00Z"/>
          <w:rFonts w:eastAsiaTheme="minorEastAsia"/>
          <w:noProof/>
          <w:sz w:val="22"/>
          <w:lang w:val="en-US" w:eastAsia="nb-NO"/>
        </w:rPr>
      </w:pPr>
      <w:ins w:id="169" w:author="Ski, Trond" w:date="2020-08-24T01:23:00Z">
        <w:r w:rsidRPr="00067E20">
          <w:rPr>
            <w:noProof/>
            <w:lang w:val="en-US"/>
          </w:rPr>
          <w:t>3.2.8</w:t>
        </w:r>
      </w:ins>
      <w:r w:rsidRPr="00CC73BB">
        <w:rPr>
          <w:rFonts w:eastAsiaTheme="minorEastAsia"/>
          <w:noProof/>
          <w:sz w:val="22"/>
          <w:lang w:val="en-US" w:eastAsia="nb-NO"/>
        </w:rPr>
        <w:tab/>
      </w:r>
      <w:ins w:id="170" w:author="Ski, Trond" w:date="2020-08-24T01:23:00Z">
        <w:r w:rsidRPr="00067E20">
          <w:rPr>
            <w:noProof/>
            <w:lang w:val="en-US"/>
          </w:rPr>
          <w:t>Natural Disaster</w:t>
        </w:r>
        <w:r>
          <w:rPr>
            <w:noProof/>
          </w:rPr>
          <w:tab/>
        </w:r>
        <w:r>
          <w:rPr>
            <w:noProof/>
          </w:rPr>
          <w:fldChar w:fldCharType="begin"/>
        </w:r>
        <w:r>
          <w:rPr>
            <w:noProof/>
          </w:rPr>
          <w:instrText xml:space="preserve"> PAGEREF _Toc49124666 \h </w:instrText>
        </w:r>
      </w:ins>
      <w:r>
        <w:rPr>
          <w:noProof/>
        </w:rPr>
      </w:r>
      <w:r>
        <w:rPr>
          <w:noProof/>
        </w:rPr>
        <w:fldChar w:fldCharType="separate"/>
      </w:r>
      <w:ins w:id="171" w:author="Ski, Trond" w:date="2020-10-15T12:50:00Z">
        <w:r w:rsidR="00CC423A">
          <w:rPr>
            <w:noProof/>
          </w:rPr>
          <w:t>17</w:t>
        </w:r>
      </w:ins>
      <w:ins w:id="172" w:author="Ski, Trond" w:date="2020-08-24T01:23:00Z">
        <w:r>
          <w:rPr>
            <w:noProof/>
          </w:rPr>
          <w:fldChar w:fldCharType="end"/>
        </w:r>
      </w:ins>
    </w:p>
    <w:p w14:paraId="09FFFCDE" w14:textId="42371835" w:rsidR="00306DE4" w:rsidRDefault="00306DE4">
      <w:pPr>
        <w:pStyle w:val="TOC1"/>
        <w:rPr>
          <w:ins w:id="173" w:author="Ski, Trond" w:date="2020-08-24T01:23:00Z"/>
          <w:rFonts w:eastAsiaTheme="minorEastAsia"/>
          <w:b w:val="0"/>
          <w:color w:val="auto"/>
          <w:lang w:val="nb-NO" w:eastAsia="nb-NO"/>
        </w:rPr>
      </w:pPr>
      <w:ins w:id="174" w:author="Ski, Trond" w:date="2020-08-24T01:23:00Z">
        <w:r w:rsidRPr="00067E20">
          <w:rPr>
            <w:lang w:val="en-US"/>
          </w:rPr>
          <w:lastRenderedPageBreak/>
          <w:t>4</w:t>
        </w:r>
        <w:r>
          <w:rPr>
            <w:rFonts w:eastAsiaTheme="minorEastAsia"/>
            <w:b w:val="0"/>
            <w:color w:val="auto"/>
            <w:lang w:val="nb-NO" w:eastAsia="nb-NO"/>
          </w:rPr>
          <w:tab/>
        </w:r>
        <w:r w:rsidRPr="00067E20">
          <w:rPr>
            <w:lang w:val="en-US"/>
          </w:rPr>
          <w:t>Evaluation of Procedures</w:t>
        </w:r>
        <w:r>
          <w:tab/>
        </w:r>
        <w:r>
          <w:fldChar w:fldCharType="begin"/>
        </w:r>
        <w:r>
          <w:instrText xml:space="preserve"> PAGEREF _Toc49124667 \h </w:instrText>
        </w:r>
      </w:ins>
      <w:r>
        <w:fldChar w:fldCharType="separate"/>
      </w:r>
      <w:ins w:id="175" w:author="Ski, Trond" w:date="2020-10-15T12:50:00Z">
        <w:r w:rsidR="00CC423A">
          <w:t>17</w:t>
        </w:r>
      </w:ins>
      <w:ins w:id="176" w:author="Ski, Trond" w:date="2020-08-24T01:23:00Z">
        <w:r>
          <w:fldChar w:fldCharType="end"/>
        </w:r>
      </w:ins>
    </w:p>
    <w:p w14:paraId="13F18AC7" w14:textId="675FDC70" w:rsidR="001A739F" w:rsidDel="009F3928" w:rsidRDefault="001A739F">
      <w:pPr>
        <w:pStyle w:val="TOC1"/>
        <w:rPr>
          <w:del w:id="177" w:author="Ski, Trond" w:date="2020-06-03T09:45:00Z"/>
          <w:rFonts w:eastAsiaTheme="minorEastAsia"/>
          <w:b w:val="0"/>
          <w:color w:val="auto"/>
          <w:lang w:eastAsia="en-GB"/>
        </w:rPr>
      </w:pPr>
      <w:del w:id="178" w:author="Ski, Trond" w:date="2020-06-03T09:45:00Z">
        <w:r w:rsidDel="009F3928">
          <w:delText>1</w:delText>
        </w:r>
        <w:r w:rsidDel="009F3928">
          <w:rPr>
            <w:rFonts w:eastAsiaTheme="minorEastAsia"/>
            <w:b w:val="0"/>
            <w:color w:val="auto"/>
            <w:lang w:eastAsia="en-GB"/>
          </w:rPr>
          <w:tab/>
        </w:r>
        <w:r w:rsidDel="009F3928">
          <w:delText>INTRODUCTION</w:delText>
        </w:r>
        <w:r w:rsidDel="009F3928">
          <w:tab/>
        </w:r>
        <w:r w:rsidR="004B33A3" w:rsidDel="009F3928">
          <w:delText>4</w:delText>
        </w:r>
      </w:del>
    </w:p>
    <w:p w14:paraId="3465A5AC" w14:textId="7B206E57" w:rsidR="001A739F" w:rsidDel="009F3928" w:rsidRDefault="001A739F">
      <w:pPr>
        <w:pStyle w:val="TOC1"/>
        <w:rPr>
          <w:del w:id="179" w:author="Ski, Trond" w:date="2020-06-03T09:45:00Z"/>
          <w:rFonts w:eastAsiaTheme="minorEastAsia"/>
          <w:b w:val="0"/>
          <w:color w:val="auto"/>
          <w:lang w:eastAsia="en-GB"/>
        </w:rPr>
      </w:pPr>
      <w:del w:id="180" w:author="Ski, Trond" w:date="2020-06-03T09:45:00Z">
        <w:r w:rsidDel="009F3928">
          <w:delText>2</w:delText>
        </w:r>
        <w:r w:rsidDel="009F3928">
          <w:rPr>
            <w:rFonts w:eastAsiaTheme="minorEastAsia"/>
            <w:b w:val="0"/>
            <w:color w:val="auto"/>
            <w:lang w:eastAsia="en-GB"/>
          </w:rPr>
          <w:tab/>
        </w:r>
        <w:r w:rsidR="00D2759C" w:rsidDel="009F3928">
          <w:delText>INTERNAL VTS PROCEDURES</w:delText>
        </w:r>
        <w:r w:rsidDel="009F3928">
          <w:tab/>
        </w:r>
        <w:r w:rsidR="004B33A3" w:rsidDel="009F3928">
          <w:delText>5</w:delText>
        </w:r>
      </w:del>
    </w:p>
    <w:p w14:paraId="3A9185DC" w14:textId="1CE8BA96" w:rsidR="001A739F" w:rsidDel="009F3928" w:rsidRDefault="001A739F">
      <w:pPr>
        <w:pStyle w:val="TOC2"/>
        <w:rPr>
          <w:del w:id="181" w:author="Ski, Trond" w:date="2020-06-03T09:45:00Z"/>
          <w:rFonts w:eastAsiaTheme="minorEastAsia"/>
          <w:color w:val="auto"/>
          <w:lang w:eastAsia="en-GB"/>
        </w:rPr>
      </w:pPr>
      <w:del w:id="182" w:author="Ski, Trond" w:date="2020-06-03T09:45:00Z">
        <w:r w:rsidRPr="008F631C" w:rsidDel="009F3928">
          <w:rPr>
            <w:rFonts w:eastAsia="Arial"/>
            <w:lang w:val="en-US"/>
          </w:rPr>
          <w:delText>2.1</w:delText>
        </w:r>
        <w:r w:rsidDel="009F3928">
          <w:rPr>
            <w:rFonts w:eastAsiaTheme="minorEastAsia"/>
            <w:color w:val="auto"/>
            <w:lang w:eastAsia="en-GB"/>
          </w:rPr>
          <w:tab/>
        </w:r>
        <w:r w:rsidRPr="008F631C" w:rsidDel="009F3928">
          <w:rPr>
            <w:rFonts w:eastAsia="Arial"/>
            <w:lang w:val="en-US"/>
          </w:rPr>
          <w:delText>Routine Procedures</w:delText>
        </w:r>
        <w:r w:rsidDel="009F3928">
          <w:tab/>
        </w:r>
        <w:r w:rsidR="004B33A3" w:rsidDel="009F3928">
          <w:delText>5</w:delText>
        </w:r>
      </w:del>
    </w:p>
    <w:p w14:paraId="7BC9229C" w14:textId="67B84ACB" w:rsidR="001A739F" w:rsidDel="009F3928" w:rsidRDefault="001A739F">
      <w:pPr>
        <w:pStyle w:val="TOC3"/>
        <w:tabs>
          <w:tab w:val="left" w:pos="1134"/>
          <w:tab w:val="right" w:leader="dot" w:pos="10195"/>
        </w:tabs>
        <w:rPr>
          <w:del w:id="183" w:author="Ski, Trond" w:date="2020-06-03T09:45:00Z"/>
          <w:rFonts w:eastAsiaTheme="minorEastAsia"/>
          <w:noProof/>
          <w:sz w:val="22"/>
          <w:lang w:eastAsia="en-GB"/>
        </w:rPr>
      </w:pPr>
      <w:del w:id="184" w:author="Ski, Trond" w:date="2020-06-03T09:45:00Z">
        <w:r w:rsidRPr="008F631C" w:rsidDel="009F3928">
          <w:rPr>
            <w:noProof/>
            <w:lang w:val="en-US"/>
          </w:rPr>
          <w:delText>2.1.1</w:delText>
        </w:r>
        <w:r w:rsidDel="009F3928">
          <w:rPr>
            <w:rFonts w:eastAsiaTheme="minorEastAsia"/>
            <w:noProof/>
            <w:sz w:val="22"/>
            <w:lang w:eastAsia="en-GB"/>
          </w:rPr>
          <w:tab/>
        </w:r>
        <w:r w:rsidRPr="008F631C" w:rsidDel="009F3928">
          <w:rPr>
            <w:noProof/>
            <w:lang w:val="en-US"/>
          </w:rPr>
          <w:delText>Gathering and Recording of Information</w:delText>
        </w:r>
        <w:r w:rsidDel="009F3928">
          <w:rPr>
            <w:noProof/>
          </w:rPr>
          <w:tab/>
        </w:r>
        <w:r w:rsidR="004B33A3" w:rsidDel="009F3928">
          <w:rPr>
            <w:noProof/>
          </w:rPr>
          <w:delText>5</w:delText>
        </w:r>
      </w:del>
    </w:p>
    <w:p w14:paraId="6E41A4C5" w14:textId="30CF2DBC" w:rsidR="001A739F" w:rsidDel="009F3928" w:rsidRDefault="001A739F">
      <w:pPr>
        <w:pStyle w:val="TOC3"/>
        <w:tabs>
          <w:tab w:val="left" w:pos="1134"/>
          <w:tab w:val="right" w:leader="dot" w:pos="10195"/>
        </w:tabs>
        <w:rPr>
          <w:del w:id="185" w:author="Ski, Trond" w:date="2020-06-03T09:45:00Z"/>
          <w:rFonts w:eastAsiaTheme="minorEastAsia"/>
          <w:noProof/>
          <w:sz w:val="22"/>
          <w:lang w:eastAsia="en-GB"/>
        </w:rPr>
      </w:pPr>
      <w:del w:id="186" w:author="Ski, Trond" w:date="2020-06-03T09:45:00Z">
        <w:r w:rsidRPr="008F631C" w:rsidDel="009F3928">
          <w:rPr>
            <w:noProof/>
            <w:lang w:val="en-US"/>
          </w:rPr>
          <w:delText>2.1.2</w:delText>
        </w:r>
        <w:r w:rsidDel="009F3928">
          <w:rPr>
            <w:rFonts w:eastAsiaTheme="minorEastAsia"/>
            <w:noProof/>
            <w:sz w:val="22"/>
            <w:lang w:eastAsia="en-GB"/>
          </w:rPr>
          <w:tab/>
        </w:r>
        <w:r w:rsidRPr="008F631C" w:rsidDel="009F3928">
          <w:rPr>
            <w:noProof/>
            <w:lang w:val="en-US"/>
          </w:rPr>
          <w:delText>Operational Staff</w:delText>
        </w:r>
        <w:r w:rsidDel="009F3928">
          <w:rPr>
            <w:noProof/>
          </w:rPr>
          <w:tab/>
        </w:r>
        <w:r w:rsidR="004B33A3" w:rsidDel="009F3928">
          <w:rPr>
            <w:noProof/>
          </w:rPr>
          <w:delText>5</w:delText>
        </w:r>
      </w:del>
    </w:p>
    <w:p w14:paraId="675AFB32" w14:textId="6CFC79F9" w:rsidR="001A739F" w:rsidDel="009F3928" w:rsidRDefault="001A739F">
      <w:pPr>
        <w:pStyle w:val="TOC3"/>
        <w:tabs>
          <w:tab w:val="left" w:pos="1134"/>
          <w:tab w:val="right" w:leader="dot" w:pos="10195"/>
        </w:tabs>
        <w:rPr>
          <w:del w:id="187" w:author="Ski, Trond" w:date="2020-06-03T09:45:00Z"/>
          <w:rFonts w:eastAsiaTheme="minorEastAsia"/>
          <w:noProof/>
          <w:sz w:val="22"/>
          <w:lang w:eastAsia="en-GB"/>
        </w:rPr>
      </w:pPr>
      <w:del w:id="188" w:author="Ski, Trond" w:date="2020-06-03T09:45:00Z">
        <w:r w:rsidRPr="008F631C" w:rsidDel="009F3928">
          <w:rPr>
            <w:rFonts w:eastAsia="Arial"/>
            <w:noProof/>
            <w:lang w:val="en-US"/>
          </w:rPr>
          <w:delText>2.1.3</w:delText>
        </w:r>
        <w:r w:rsidDel="009F3928">
          <w:rPr>
            <w:rFonts w:eastAsiaTheme="minorEastAsia"/>
            <w:noProof/>
            <w:sz w:val="22"/>
            <w:lang w:eastAsia="en-GB"/>
          </w:rPr>
          <w:tab/>
        </w:r>
        <w:r w:rsidRPr="008F631C" w:rsidDel="009F3928">
          <w:rPr>
            <w:rFonts w:eastAsia="Arial"/>
            <w:noProof/>
            <w:lang w:val="en-US"/>
          </w:rPr>
          <w:delText>Equipment Operation, Maintenance, Calibration and Updating</w:delText>
        </w:r>
        <w:r w:rsidDel="009F3928">
          <w:rPr>
            <w:noProof/>
          </w:rPr>
          <w:tab/>
        </w:r>
        <w:r w:rsidR="004B33A3" w:rsidDel="009F3928">
          <w:rPr>
            <w:noProof/>
          </w:rPr>
          <w:delText>5</w:delText>
        </w:r>
      </w:del>
    </w:p>
    <w:p w14:paraId="2863A114" w14:textId="6033905B" w:rsidR="001A739F" w:rsidDel="009F3928" w:rsidRDefault="001A739F">
      <w:pPr>
        <w:pStyle w:val="TOC3"/>
        <w:tabs>
          <w:tab w:val="left" w:pos="1134"/>
          <w:tab w:val="right" w:leader="dot" w:pos="10195"/>
        </w:tabs>
        <w:rPr>
          <w:del w:id="189" w:author="Ski, Trond" w:date="2020-06-03T09:45:00Z"/>
          <w:rFonts w:eastAsiaTheme="minorEastAsia"/>
          <w:noProof/>
          <w:sz w:val="22"/>
          <w:lang w:eastAsia="en-GB"/>
        </w:rPr>
      </w:pPr>
      <w:del w:id="190" w:author="Ski, Trond" w:date="2020-06-03T09:45:00Z">
        <w:r w:rsidRPr="008F631C" w:rsidDel="009F3928">
          <w:rPr>
            <w:noProof/>
            <w:lang w:val="en-US"/>
          </w:rPr>
          <w:delText>2.1.4</w:delText>
        </w:r>
        <w:r w:rsidDel="009F3928">
          <w:rPr>
            <w:rFonts w:eastAsiaTheme="minorEastAsia"/>
            <w:noProof/>
            <w:sz w:val="22"/>
            <w:lang w:eastAsia="en-GB"/>
          </w:rPr>
          <w:tab/>
        </w:r>
        <w:r w:rsidRPr="008F631C" w:rsidDel="009F3928">
          <w:rPr>
            <w:noProof/>
            <w:lang w:val="en-US"/>
          </w:rPr>
          <w:delText>Interaction with Allied Services</w:delText>
        </w:r>
        <w:r w:rsidDel="009F3928">
          <w:rPr>
            <w:noProof/>
          </w:rPr>
          <w:tab/>
        </w:r>
        <w:r w:rsidR="004B33A3" w:rsidDel="009F3928">
          <w:rPr>
            <w:noProof/>
          </w:rPr>
          <w:delText>5</w:delText>
        </w:r>
      </w:del>
    </w:p>
    <w:p w14:paraId="11275608" w14:textId="03B7C2E9" w:rsidR="001A739F" w:rsidDel="009F3928" w:rsidRDefault="001A739F">
      <w:pPr>
        <w:pStyle w:val="TOC3"/>
        <w:tabs>
          <w:tab w:val="left" w:pos="1134"/>
          <w:tab w:val="right" w:leader="dot" w:pos="10195"/>
        </w:tabs>
        <w:rPr>
          <w:del w:id="191" w:author="Ski, Trond" w:date="2020-06-03T09:45:00Z"/>
          <w:rFonts w:eastAsiaTheme="minorEastAsia"/>
          <w:noProof/>
          <w:sz w:val="22"/>
          <w:lang w:eastAsia="en-GB"/>
        </w:rPr>
      </w:pPr>
      <w:del w:id="192" w:author="Ski, Trond" w:date="2020-06-03T09:45:00Z">
        <w:r w:rsidRPr="008F631C" w:rsidDel="009F3928">
          <w:rPr>
            <w:noProof/>
            <w:lang w:val="en-US"/>
          </w:rPr>
          <w:delText>2.1.5</w:delText>
        </w:r>
        <w:r w:rsidDel="009F3928">
          <w:rPr>
            <w:rFonts w:eastAsiaTheme="minorEastAsia"/>
            <w:noProof/>
            <w:sz w:val="22"/>
            <w:lang w:eastAsia="en-GB"/>
          </w:rPr>
          <w:tab/>
        </w:r>
        <w:r w:rsidRPr="008F631C" w:rsidDel="009F3928">
          <w:rPr>
            <w:noProof/>
            <w:lang w:val="en-US"/>
          </w:rPr>
          <w:delText>Public Relations</w:delText>
        </w:r>
        <w:r w:rsidDel="009F3928">
          <w:rPr>
            <w:noProof/>
          </w:rPr>
          <w:tab/>
        </w:r>
        <w:r w:rsidR="004B33A3" w:rsidDel="009F3928">
          <w:rPr>
            <w:noProof/>
          </w:rPr>
          <w:delText>6</w:delText>
        </w:r>
      </w:del>
    </w:p>
    <w:p w14:paraId="2D1C3B9C" w14:textId="6FD98B5A" w:rsidR="001A739F" w:rsidDel="009F3928" w:rsidRDefault="001A739F">
      <w:pPr>
        <w:pStyle w:val="TOC3"/>
        <w:tabs>
          <w:tab w:val="left" w:pos="1134"/>
          <w:tab w:val="right" w:leader="dot" w:pos="10195"/>
        </w:tabs>
        <w:rPr>
          <w:del w:id="193" w:author="Ski, Trond" w:date="2020-06-03T09:45:00Z"/>
          <w:rFonts w:eastAsiaTheme="minorEastAsia"/>
          <w:noProof/>
          <w:sz w:val="22"/>
          <w:lang w:eastAsia="en-GB"/>
        </w:rPr>
      </w:pPr>
      <w:del w:id="194" w:author="Ski, Trond" w:date="2020-06-03T09:45:00Z">
        <w:r w:rsidRPr="008F631C" w:rsidDel="009F3928">
          <w:rPr>
            <w:noProof/>
            <w:lang w:val="en-US"/>
          </w:rPr>
          <w:delText>2.1.6</w:delText>
        </w:r>
        <w:r w:rsidDel="009F3928">
          <w:rPr>
            <w:rFonts w:eastAsiaTheme="minorEastAsia"/>
            <w:noProof/>
            <w:sz w:val="22"/>
            <w:lang w:eastAsia="en-GB"/>
          </w:rPr>
          <w:tab/>
        </w:r>
        <w:r w:rsidRPr="008F631C" w:rsidDel="009F3928">
          <w:rPr>
            <w:noProof/>
            <w:lang w:val="en-US"/>
          </w:rPr>
          <w:delText>Security</w:delText>
        </w:r>
        <w:r w:rsidDel="009F3928">
          <w:rPr>
            <w:noProof/>
          </w:rPr>
          <w:tab/>
        </w:r>
        <w:r w:rsidR="004B33A3" w:rsidDel="009F3928">
          <w:rPr>
            <w:noProof/>
          </w:rPr>
          <w:delText>6</w:delText>
        </w:r>
      </w:del>
    </w:p>
    <w:p w14:paraId="2F27AD2F" w14:textId="50D702DA" w:rsidR="001A739F" w:rsidDel="009F3928" w:rsidRDefault="001A739F">
      <w:pPr>
        <w:pStyle w:val="TOC3"/>
        <w:tabs>
          <w:tab w:val="left" w:pos="1134"/>
          <w:tab w:val="right" w:leader="dot" w:pos="10195"/>
        </w:tabs>
        <w:rPr>
          <w:del w:id="195" w:author="Ski, Trond" w:date="2020-06-03T09:45:00Z"/>
          <w:rFonts w:eastAsiaTheme="minorEastAsia"/>
          <w:noProof/>
          <w:sz w:val="22"/>
          <w:lang w:eastAsia="en-GB"/>
        </w:rPr>
      </w:pPr>
      <w:del w:id="196" w:author="Ski, Trond" w:date="2020-06-03T09:45:00Z">
        <w:r w:rsidRPr="008F631C" w:rsidDel="009F3928">
          <w:rPr>
            <w:noProof/>
            <w:lang w:val="en-US"/>
          </w:rPr>
          <w:delText>2.1.7</w:delText>
        </w:r>
        <w:r w:rsidDel="009F3928">
          <w:rPr>
            <w:rFonts w:eastAsiaTheme="minorEastAsia"/>
            <w:noProof/>
            <w:sz w:val="22"/>
            <w:lang w:eastAsia="en-GB"/>
          </w:rPr>
          <w:tab/>
        </w:r>
        <w:r w:rsidRPr="008F631C" w:rsidDel="009F3928">
          <w:rPr>
            <w:noProof/>
            <w:lang w:val="en-US"/>
          </w:rPr>
          <w:delText>Training</w:delText>
        </w:r>
        <w:r w:rsidDel="009F3928">
          <w:rPr>
            <w:noProof/>
          </w:rPr>
          <w:tab/>
        </w:r>
        <w:r w:rsidR="004B33A3" w:rsidDel="009F3928">
          <w:rPr>
            <w:noProof/>
          </w:rPr>
          <w:delText>6</w:delText>
        </w:r>
      </w:del>
    </w:p>
    <w:p w14:paraId="202BB1ED" w14:textId="665DEEFD" w:rsidR="001A739F" w:rsidDel="009F3928" w:rsidRDefault="001A739F">
      <w:pPr>
        <w:pStyle w:val="TOC3"/>
        <w:tabs>
          <w:tab w:val="left" w:pos="1134"/>
          <w:tab w:val="right" w:leader="dot" w:pos="10195"/>
        </w:tabs>
        <w:rPr>
          <w:del w:id="197" w:author="Ski, Trond" w:date="2020-06-03T09:45:00Z"/>
          <w:rFonts w:eastAsiaTheme="minorEastAsia"/>
          <w:noProof/>
          <w:sz w:val="22"/>
          <w:lang w:eastAsia="en-GB"/>
        </w:rPr>
      </w:pPr>
      <w:del w:id="198" w:author="Ski, Trond" w:date="2020-06-03T09:45:00Z">
        <w:r w:rsidRPr="008F631C" w:rsidDel="009F3928">
          <w:rPr>
            <w:noProof/>
            <w:lang w:val="en-US"/>
          </w:rPr>
          <w:delText>2.1.8</w:delText>
        </w:r>
        <w:r w:rsidDel="009F3928">
          <w:rPr>
            <w:rFonts w:eastAsiaTheme="minorEastAsia"/>
            <w:noProof/>
            <w:sz w:val="22"/>
            <w:lang w:eastAsia="en-GB"/>
          </w:rPr>
          <w:tab/>
        </w:r>
        <w:r w:rsidRPr="008F631C" w:rsidDel="009F3928">
          <w:rPr>
            <w:noProof/>
            <w:lang w:val="en-US"/>
          </w:rPr>
          <w:delText>Watch Handover</w:delText>
        </w:r>
        <w:r w:rsidDel="009F3928">
          <w:rPr>
            <w:noProof/>
          </w:rPr>
          <w:tab/>
        </w:r>
        <w:r w:rsidR="004B33A3" w:rsidDel="009F3928">
          <w:rPr>
            <w:noProof/>
          </w:rPr>
          <w:delText>6</w:delText>
        </w:r>
      </w:del>
    </w:p>
    <w:p w14:paraId="4755A05F" w14:textId="4A61A679" w:rsidR="001A739F" w:rsidDel="009F3928" w:rsidRDefault="001A739F">
      <w:pPr>
        <w:pStyle w:val="TOC3"/>
        <w:tabs>
          <w:tab w:val="left" w:pos="1134"/>
          <w:tab w:val="right" w:leader="dot" w:pos="10195"/>
        </w:tabs>
        <w:rPr>
          <w:del w:id="199" w:author="Ski, Trond" w:date="2020-06-03T09:45:00Z"/>
          <w:rFonts w:eastAsiaTheme="minorEastAsia"/>
          <w:noProof/>
          <w:sz w:val="22"/>
          <w:lang w:eastAsia="en-GB"/>
        </w:rPr>
      </w:pPr>
      <w:del w:id="200" w:author="Ski, Trond" w:date="2020-06-03T09:45:00Z">
        <w:r w:rsidRPr="008F631C" w:rsidDel="009F3928">
          <w:rPr>
            <w:noProof/>
            <w:lang w:val="en-US"/>
          </w:rPr>
          <w:delText>2.1.9</w:delText>
        </w:r>
        <w:r w:rsidDel="009F3928">
          <w:rPr>
            <w:rFonts w:eastAsiaTheme="minorEastAsia"/>
            <w:noProof/>
            <w:sz w:val="22"/>
            <w:lang w:eastAsia="en-GB"/>
          </w:rPr>
          <w:tab/>
        </w:r>
        <w:r w:rsidRPr="008F631C" w:rsidDel="009F3928">
          <w:rPr>
            <w:noProof/>
            <w:lang w:val="en-US"/>
          </w:rPr>
          <w:delText>Vessel Handover</w:delText>
        </w:r>
        <w:r w:rsidDel="009F3928">
          <w:rPr>
            <w:noProof/>
          </w:rPr>
          <w:tab/>
        </w:r>
        <w:r w:rsidR="004B33A3" w:rsidDel="009F3928">
          <w:rPr>
            <w:noProof/>
          </w:rPr>
          <w:delText>7</w:delText>
        </w:r>
      </w:del>
    </w:p>
    <w:p w14:paraId="3AF63D18" w14:textId="647045BC" w:rsidR="001A739F" w:rsidDel="009F3928" w:rsidRDefault="001A739F">
      <w:pPr>
        <w:pStyle w:val="TOC3"/>
        <w:tabs>
          <w:tab w:val="left" w:pos="1134"/>
          <w:tab w:val="right" w:leader="dot" w:pos="10195"/>
        </w:tabs>
        <w:rPr>
          <w:del w:id="201" w:author="Ski, Trond" w:date="2020-06-03T09:45:00Z"/>
          <w:rFonts w:eastAsiaTheme="minorEastAsia"/>
          <w:noProof/>
          <w:sz w:val="22"/>
          <w:lang w:eastAsia="en-GB"/>
        </w:rPr>
      </w:pPr>
      <w:del w:id="202" w:author="Ski, Trond" w:date="2020-06-03T09:45:00Z">
        <w:r w:rsidRPr="008F631C" w:rsidDel="009F3928">
          <w:rPr>
            <w:noProof/>
            <w:lang w:val="en-US"/>
          </w:rPr>
          <w:delText>2.1.10</w:delText>
        </w:r>
        <w:r w:rsidDel="009F3928">
          <w:rPr>
            <w:rFonts w:eastAsiaTheme="minorEastAsia"/>
            <w:noProof/>
            <w:sz w:val="22"/>
            <w:lang w:eastAsia="en-GB"/>
          </w:rPr>
          <w:tab/>
        </w:r>
        <w:r w:rsidRPr="008F631C" w:rsidDel="009F3928">
          <w:rPr>
            <w:noProof/>
            <w:lang w:val="en-US"/>
          </w:rPr>
          <w:delText>Maintenance of Marine Publications</w:delText>
        </w:r>
        <w:r w:rsidDel="009F3928">
          <w:rPr>
            <w:noProof/>
          </w:rPr>
          <w:tab/>
        </w:r>
        <w:r w:rsidR="004B33A3" w:rsidDel="009F3928">
          <w:rPr>
            <w:noProof/>
          </w:rPr>
          <w:delText>7</w:delText>
        </w:r>
      </w:del>
    </w:p>
    <w:p w14:paraId="1392A0BB" w14:textId="236AD620" w:rsidR="001A739F" w:rsidDel="009F3928" w:rsidRDefault="001A739F">
      <w:pPr>
        <w:pStyle w:val="TOC2"/>
        <w:rPr>
          <w:del w:id="203" w:author="Ski, Trond" w:date="2020-06-03T09:45:00Z"/>
          <w:rFonts w:eastAsiaTheme="minorEastAsia"/>
          <w:color w:val="auto"/>
          <w:lang w:eastAsia="en-GB"/>
        </w:rPr>
      </w:pPr>
      <w:del w:id="204" w:author="Ski, Trond" w:date="2020-06-03T09:45:00Z">
        <w:r w:rsidRPr="008F631C" w:rsidDel="009F3928">
          <w:rPr>
            <w:lang w:val="en-US"/>
          </w:rPr>
          <w:delText>2.2</w:delText>
        </w:r>
        <w:r w:rsidDel="009F3928">
          <w:rPr>
            <w:rFonts w:eastAsiaTheme="minorEastAsia"/>
            <w:color w:val="auto"/>
            <w:lang w:eastAsia="en-GB"/>
          </w:rPr>
          <w:tab/>
        </w:r>
        <w:r w:rsidRPr="008F631C" w:rsidDel="009F3928">
          <w:rPr>
            <w:lang w:val="en-US"/>
          </w:rPr>
          <w:delText>Emergency Procedures</w:delText>
        </w:r>
        <w:r w:rsidDel="009F3928">
          <w:tab/>
        </w:r>
        <w:r w:rsidR="004B33A3" w:rsidDel="009F3928">
          <w:delText>7</w:delText>
        </w:r>
      </w:del>
    </w:p>
    <w:p w14:paraId="7B2CE5B2" w14:textId="23C8F8AA" w:rsidR="001A739F" w:rsidDel="009F3928" w:rsidRDefault="001A739F">
      <w:pPr>
        <w:pStyle w:val="TOC1"/>
        <w:rPr>
          <w:del w:id="205" w:author="Ski, Trond" w:date="2020-06-03T09:45:00Z"/>
          <w:rFonts w:eastAsiaTheme="minorEastAsia"/>
          <w:b w:val="0"/>
          <w:color w:val="auto"/>
          <w:lang w:eastAsia="en-GB"/>
        </w:rPr>
      </w:pPr>
      <w:del w:id="206" w:author="Ski, Trond" w:date="2020-06-03T09:45:00Z">
        <w:r w:rsidDel="009F3928">
          <w:delText>3</w:delText>
        </w:r>
        <w:r w:rsidDel="009F3928">
          <w:rPr>
            <w:rFonts w:eastAsiaTheme="minorEastAsia"/>
            <w:b w:val="0"/>
            <w:color w:val="auto"/>
            <w:lang w:eastAsia="en-GB"/>
          </w:rPr>
          <w:tab/>
        </w:r>
        <w:r w:rsidR="00D2759C" w:rsidDel="009F3928">
          <w:delText>EXTERNAL VTS PROCEDURES</w:delText>
        </w:r>
        <w:r w:rsidDel="009F3928">
          <w:tab/>
        </w:r>
        <w:r w:rsidR="004B33A3" w:rsidDel="009F3928">
          <w:delText>7</w:delText>
        </w:r>
      </w:del>
    </w:p>
    <w:p w14:paraId="0474CD9C" w14:textId="40B1198A" w:rsidR="001A739F" w:rsidDel="009F3928" w:rsidRDefault="001A739F">
      <w:pPr>
        <w:pStyle w:val="TOC2"/>
        <w:rPr>
          <w:del w:id="207" w:author="Ski, Trond" w:date="2020-06-03T09:45:00Z"/>
          <w:rFonts w:eastAsiaTheme="minorEastAsia"/>
          <w:color w:val="auto"/>
          <w:lang w:eastAsia="en-GB"/>
        </w:rPr>
      </w:pPr>
      <w:del w:id="208" w:author="Ski, Trond" w:date="2020-06-03T09:45:00Z">
        <w:r w:rsidRPr="008F631C" w:rsidDel="009F3928">
          <w:rPr>
            <w:rFonts w:eastAsia="Arial"/>
            <w:lang w:val="en-US"/>
          </w:rPr>
          <w:delText>3.1</w:delText>
        </w:r>
        <w:r w:rsidDel="009F3928">
          <w:rPr>
            <w:rFonts w:eastAsiaTheme="minorEastAsia"/>
            <w:color w:val="auto"/>
            <w:lang w:eastAsia="en-GB"/>
          </w:rPr>
          <w:tab/>
        </w:r>
        <w:r w:rsidRPr="008F631C" w:rsidDel="009F3928">
          <w:rPr>
            <w:rFonts w:eastAsia="Arial"/>
            <w:lang w:val="en-US"/>
          </w:rPr>
          <w:delText>Routine Procedures</w:delText>
        </w:r>
        <w:r w:rsidDel="009F3928">
          <w:tab/>
        </w:r>
        <w:r w:rsidR="004B33A3" w:rsidDel="009F3928">
          <w:delText>8</w:delText>
        </w:r>
      </w:del>
    </w:p>
    <w:p w14:paraId="10009B89" w14:textId="5803959B" w:rsidR="001A739F" w:rsidDel="009F3928" w:rsidRDefault="001A739F">
      <w:pPr>
        <w:pStyle w:val="TOC3"/>
        <w:tabs>
          <w:tab w:val="left" w:pos="1134"/>
          <w:tab w:val="right" w:leader="dot" w:pos="10195"/>
        </w:tabs>
        <w:rPr>
          <w:del w:id="209" w:author="Ski, Trond" w:date="2020-06-03T09:45:00Z"/>
          <w:rFonts w:eastAsiaTheme="minorEastAsia"/>
          <w:noProof/>
          <w:sz w:val="22"/>
          <w:lang w:eastAsia="en-GB"/>
        </w:rPr>
      </w:pPr>
      <w:del w:id="210" w:author="Ski, Trond" w:date="2020-06-03T09:45:00Z">
        <w:r w:rsidRPr="008F631C" w:rsidDel="009F3928">
          <w:rPr>
            <w:noProof/>
            <w:lang w:val="en-US"/>
          </w:rPr>
          <w:delText>3.1.1</w:delText>
        </w:r>
        <w:r w:rsidDel="009F3928">
          <w:rPr>
            <w:rFonts w:eastAsiaTheme="minorEastAsia"/>
            <w:noProof/>
            <w:sz w:val="22"/>
            <w:lang w:eastAsia="en-GB"/>
          </w:rPr>
          <w:tab/>
        </w:r>
        <w:r w:rsidRPr="008F631C" w:rsidDel="009F3928">
          <w:rPr>
            <w:noProof/>
            <w:lang w:val="en-US"/>
          </w:rPr>
          <w:delText>Pre-Arrival Information</w:delText>
        </w:r>
        <w:r w:rsidDel="009F3928">
          <w:rPr>
            <w:noProof/>
          </w:rPr>
          <w:tab/>
        </w:r>
        <w:r w:rsidR="004B33A3" w:rsidDel="009F3928">
          <w:rPr>
            <w:noProof/>
          </w:rPr>
          <w:delText>8</w:delText>
        </w:r>
      </w:del>
    </w:p>
    <w:p w14:paraId="025BA3A6" w14:textId="09A7A051" w:rsidR="001A739F" w:rsidDel="009F3928" w:rsidRDefault="001A739F">
      <w:pPr>
        <w:pStyle w:val="TOC3"/>
        <w:tabs>
          <w:tab w:val="left" w:pos="1134"/>
          <w:tab w:val="right" w:leader="dot" w:pos="10195"/>
        </w:tabs>
        <w:rPr>
          <w:del w:id="211" w:author="Ski, Trond" w:date="2020-06-03T09:45:00Z"/>
          <w:rFonts w:eastAsiaTheme="minorEastAsia"/>
          <w:noProof/>
          <w:sz w:val="22"/>
          <w:lang w:eastAsia="en-GB"/>
        </w:rPr>
      </w:pPr>
      <w:del w:id="212" w:author="Ski, Trond" w:date="2020-06-03T09:45:00Z">
        <w:r w:rsidRPr="008F631C" w:rsidDel="009F3928">
          <w:rPr>
            <w:noProof/>
            <w:lang w:val="en-US"/>
          </w:rPr>
          <w:delText>3.1.2</w:delText>
        </w:r>
        <w:r w:rsidDel="009F3928">
          <w:rPr>
            <w:rFonts w:eastAsiaTheme="minorEastAsia"/>
            <w:noProof/>
            <w:sz w:val="22"/>
            <w:lang w:eastAsia="en-GB"/>
          </w:rPr>
          <w:tab/>
        </w:r>
        <w:r w:rsidRPr="008F631C" w:rsidDel="009F3928">
          <w:rPr>
            <w:noProof/>
            <w:lang w:val="en-US"/>
          </w:rPr>
          <w:delText>Vessels Entering VTS Area</w:delText>
        </w:r>
        <w:r w:rsidDel="009F3928">
          <w:rPr>
            <w:noProof/>
          </w:rPr>
          <w:tab/>
        </w:r>
        <w:r w:rsidR="004B33A3" w:rsidDel="009F3928">
          <w:rPr>
            <w:noProof/>
          </w:rPr>
          <w:delText>8</w:delText>
        </w:r>
      </w:del>
    </w:p>
    <w:p w14:paraId="10A1D8B8" w14:textId="61D6466D" w:rsidR="001A739F" w:rsidDel="009F3928" w:rsidRDefault="001A739F">
      <w:pPr>
        <w:pStyle w:val="TOC3"/>
        <w:tabs>
          <w:tab w:val="left" w:pos="1134"/>
          <w:tab w:val="right" w:leader="dot" w:pos="10195"/>
        </w:tabs>
        <w:rPr>
          <w:del w:id="213" w:author="Ski, Trond" w:date="2020-06-03T09:45:00Z"/>
          <w:rFonts w:eastAsiaTheme="minorEastAsia"/>
          <w:noProof/>
          <w:sz w:val="22"/>
          <w:lang w:eastAsia="en-GB"/>
        </w:rPr>
      </w:pPr>
      <w:del w:id="214" w:author="Ski, Trond" w:date="2020-06-03T09:45:00Z">
        <w:r w:rsidRPr="008F631C" w:rsidDel="009F3928">
          <w:rPr>
            <w:noProof/>
            <w:lang w:val="en-US"/>
          </w:rPr>
          <w:delText>3.1.3</w:delText>
        </w:r>
        <w:r w:rsidDel="009F3928">
          <w:rPr>
            <w:rFonts w:eastAsiaTheme="minorEastAsia"/>
            <w:noProof/>
            <w:sz w:val="22"/>
            <w:lang w:eastAsia="en-GB"/>
          </w:rPr>
          <w:tab/>
        </w:r>
        <w:r w:rsidRPr="008F631C" w:rsidDel="009F3928">
          <w:rPr>
            <w:noProof/>
            <w:lang w:val="en-US"/>
          </w:rPr>
          <w:delText>Vessels Within VTS Area</w:delText>
        </w:r>
        <w:r w:rsidDel="009F3928">
          <w:rPr>
            <w:noProof/>
          </w:rPr>
          <w:tab/>
        </w:r>
        <w:r w:rsidR="004B33A3" w:rsidDel="009F3928">
          <w:rPr>
            <w:noProof/>
          </w:rPr>
          <w:delText>8</w:delText>
        </w:r>
      </w:del>
    </w:p>
    <w:p w14:paraId="2C03D447" w14:textId="4CDA1665" w:rsidR="001A739F" w:rsidDel="009F3928" w:rsidRDefault="001A739F">
      <w:pPr>
        <w:pStyle w:val="TOC3"/>
        <w:tabs>
          <w:tab w:val="left" w:pos="1134"/>
          <w:tab w:val="right" w:leader="dot" w:pos="10195"/>
        </w:tabs>
        <w:rPr>
          <w:del w:id="215" w:author="Ski, Trond" w:date="2020-06-03T09:45:00Z"/>
          <w:rFonts w:eastAsiaTheme="minorEastAsia"/>
          <w:noProof/>
          <w:sz w:val="22"/>
          <w:lang w:eastAsia="en-GB"/>
        </w:rPr>
      </w:pPr>
      <w:del w:id="216" w:author="Ski, Trond" w:date="2020-06-03T09:45:00Z">
        <w:r w:rsidRPr="008F631C" w:rsidDel="009F3928">
          <w:rPr>
            <w:noProof/>
            <w:lang w:val="en-US"/>
          </w:rPr>
          <w:delText>3.1.4</w:delText>
        </w:r>
        <w:r w:rsidDel="009F3928">
          <w:rPr>
            <w:rFonts w:eastAsiaTheme="minorEastAsia"/>
            <w:noProof/>
            <w:sz w:val="22"/>
            <w:lang w:eastAsia="en-GB"/>
          </w:rPr>
          <w:tab/>
        </w:r>
        <w:r w:rsidRPr="008F631C" w:rsidDel="009F3928">
          <w:rPr>
            <w:noProof/>
            <w:lang w:val="en-US"/>
          </w:rPr>
          <w:delText>Vessels at Anchor</w:delText>
        </w:r>
        <w:r w:rsidDel="009F3928">
          <w:rPr>
            <w:noProof/>
          </w:rPr>
          <w:tab/>
        </w:r>
        <w:r w:rsidR="004B33A3" w:rsidDel="009F3928">
          <w:rPr>
            <w:noProof/>
          </w:rPr>
          <w:delText>9</w:delText>
        </w:r>
      </w:del>
    </w:p>
    <w:p w14:paraId="29F37293" w14:textId="7DC24071" w:rsidR="001A739F" w:rsidDel="009F3928" w:rsidRDefault="001A739F">
      <w:pPr>
        <w:pStyle w:val="TOC3"/>
        <w:tabs>
          <w:tab w:val="left" w:pos="1134"/>
          <w:tab w:val="right" w:leader="dot" w:pos="10195"/>
        </w:tabs>
        <w:rPr>
          <w:del w:id="217" w:author="Ski, Trond" w:date="2020-06-03T09:45:00Z"/>
          <w:rFonts w:eastAsiaTheme="minorEastAsia"/>
          <w:noProof/>
          <w:sz w:val="22"/>
          <w:lang w:eastAsia="en-GB"/>
        </w:rPr>
      </w:pPr>
      <w:del w:id="218" w:author="Ski, Trond" w:date="2020-06-03T09:45:00Z">
        <w:r w:rsidRPr="008F631C" w:rsidDel="009F3928">
          <w:rPr>
            <w:noProof/>
            <w:lang w:val="en-US"/>
          </w:rPr>
          <w:delText>3.1.5</w:delText>
        </w:r>
        <w:r w:rsidDel="009F3928">
          <w:rPr>
            <w:rFonts w:eastAsiaTheme="minorEastAsia"/>
            <w:noProof/>
            <w:sz w:val="22"/>
            <w:lang w:eastAsia="en-GB"/>
          </w:rPr>
          <w:tab/>
        </w:r>
        <w:r w:rsidRPr="008F631C" w:rsidDel="009F3928">
          <w:rPr>
            <w:noProof/>
            <w:lang w:val="en-US"/>
          </w:rPr>
          <w:delText>Vessels at Berth</w:delText>
        </w:r>
        <w:r w:rsidDel="009F3928">
          <w:rPr>
            <w:noProof/>
          </w:rPr>
          <w:tab/>
        </w:r>
        <w:r w:rsidR="004B33A3" w:rsidDel="009F3928">
          <w:rPr>
            <w:noProof/>
          </w:rPr>
          <w:delText>9</w:delText>
        </w:r>
      </w:del>
    </w:p>
    <w:p w14:paraId="7B7F2F84" w14:textId="2A193F41" w:rsidR="001A739F" w:rsidDel="009F3928" w:rsidRDefault="001A739F">
      <w:pPr>
        <w:pStyle w:val="TOC3"/>
        <w:tabs>
          <w:tab w:val="left" w:pos="1134"/>
          <w:tab w:val="right" w:leader="dot" w:pos="10195"/>
        </w:tabs>
        <w:rPr>
          <w:del w:id="219" w:author="Ski, Trond" w:date="2020-06-03T09:45:00Z"/>
          <w:rFonts w:eastAsiaTheme="minorEastAsia"/>
          <w:noProof/>
          <w:sz w:val="22"/>
          <w:lang w:eastAsia="en-GB"/>
        </w:rPr>
      </w:pPr>
      <w:del w:id="220" w:author="Ski, Trond" w:date="2020-06-03T09:45:00Z">
        <w:r w:rsidRPr="008F631C" w:rsidDel="009F3928">
          <w:rPr>
            <w:noProof/>
            <w:lang w:val="en-US"/>
          </w:rPr>
          <w:delText>3.1.6</w:delText>
        </w:r>
        <w:r w:rsidDel="009F3928">
          <w:rPr>
            <w:rFonts w:eastAsiaTheme="minorEastAsia"/>
            <w:noProof/>
            <w:sz w:val="22"/>
            <w:lang w:eastAsia="en-GB"/>
          </w:rPr>
          <w:tab/>
        </w:r>
        <w:r w:rsidRPr="008F631C" w:rsidDel="009F3928">
          <w:rPr>
            <w:noProof/>
            <w:lang w:val="en-US"/>
          </w:rPr>
          <w:delText>Vessels Departing the VTS Area</w:delText>
        </w:r>
        <w:r w:rsidDel="009F3928">
          <w:rPr>
            <w:noProof/>
          </w:rPr>
          <w:tab/>
        </w:r>
        <w:r w:rsidR="004B33A3" w:rsidDel="009F3928">
          <w:rPr>
            <w:noProof/>
          </w:rPr>
          <w:delText>9</w:delText>
        </w:r>
      </w:del>
    </w:p>
    <w:p w14:paraId="594ECB0B" w14:textId="4C8ABB66" w:rsidR="001A739F" w:rsidDel="009F3928" w:rsidRDefault="001A739F">
      <w:pPr>
        <w:pStyle w:val="TOC3"/>
        <w:tabs>
          <w:tab w:val="left" w:pos="1134"/>
          <w:tab w:val="right" w:leader="dot" w:pos="10195"/>
        </w:tabs>
        <w:rPr>
          <w:del w:id="221" w:author="Ski, Trond" w:date="2020-06-03T09:45:00Z"/>
          <w:rFonts w:eastAsiaTheme="minorEastAsia"/>
          <w:noProof/>
          <w:sz w:val="22"/>
          <w:lang w:eastAsia="en-GB"/>
        </w:rPr>
      </w:pPr>
      <w:del w:id="222" w:author="Ski, Trond" w:date="2020-06-03T09:45:00Z">
        <w:r w:rsidRPr="008F631C" w:rsidDel="009F3928">
          <w:rPr>
            <w:noProof/>
            <w:lang w:val="en-US"/>
          </w:rPr>
          <w:delText>3.1.7</w:delText>
        </w:r>
        <w:r w:rsidDel="009F3928">
          <w:rPr>
            <w:rFonts w:eastAsiaTheme="minorEastAsia"/>
            <w:noProof/>
            <w:sz w:val="22"/>
            <w:lang w:eastAsia="en-GB"/>
          </w:rPr>
          <w:tab/>
        </w:r>
        <w:r w:rsidRPr="008F631C" w:rsidDel="009F3928">
          <w:rPr>
            <w:noProof/>
            <w:lang w:val="en-US"/>
          </w:rPr>
          <w:delText>Transition between Adjacent VTS Areas</w:delText>
        </w:r>
        <w:r w:rsidDel="009F3928">
          <w:rPr>
            <w:noProof/>
          </w:rPr>
          <w:tab/>
        </w:r>
        <w:r w:rsidR="004B33A3" w:rsidDel="009F3928">
          <w:rPr>
            <w:noProof/>
          </w:rPr>
          <w:delText>10</w:delText>
        </w:r>
      </w:del>
    </w:p>
    <w:p w14:paraId="3ED05B02" w14:textId="609B69F6" w:rsidR="001A739F" w:rsidDel="009F3928" w:rsidRDefault="001A739F">
      <w:pPr>
        <w:pStyle w:val="TOC3"/>
        <w:tabs>
          <w:tab w:val="left" w:pos="1134"/>
          <w:tab w:val="right" w:leader="dot" w:pos="10195"/>
        </w:tabs>
        <w:rPr>
          <w:del w:id="223" w:author="Ski, Trond" w:date="2020-06-03T09:45:00Z"/>
          <w:rFonts w:eastAsiaTheme="minorEastAsia"/>
          <w:noProof/>
          <w:sz w:val="22"/>
          <w:lang w:eastAsia="en-GB"/>
        </w:rPr>
      </w:pPr>
      <w:del w:id="224" w:author="Ski, Trond" w:date="2020-06-03T09:45:00Z">
        <w:r w:rsidRPr="008F631C" w:rsidDel="009F3928">
          <w:rPr>
            <w:noProof/>
            <w:lang w:val="en-US"/>
          </w:rPr>
          <w:delText>3.1.8</w:delText>
        </w:r>
        <w:r w:rsidDel="009F3928">
          <w:rPr>
            <w:rFonts w:eastAsiaTheme="minorEastAsia"/>
            <w:noProof/>
            <w:sz w:val="22"/>
            <w:lang w:eastAsia="en-GB"/>
          </w:rPr>
          <w:tab/>
        </w:r>
        <w:r w:rsidRPr="008F631C" w:rsidDel="009F3928">
          <w:rPr>
            <w:noProof/>
            <w:lang w:val="en-US"/>
          </w:rPr>
          <w:delText>Adverse Environmental Conditions</w:delText>
        </w:r>
        <w:r w:rsidDel="009F3928">
          <w:rPr>
            <w:noProof/>
          </w:rPr>
          <w:tab/>
        </w:r>
        <w:r w:rsidR="004B33A3" w:rsidDel="009F3928">
          <w:rPr>
            <w:noProof/>
          </w:rPr>
          <w:delText>10</w:delText>
        </w:r>
      </w:del>
    </w:p>
    <w:p w14:paraId="5A4038C9" w14:textId="7DDFEDCA" w:rsidR="001A739F" w:rsidDel="009F3928" w:rsidRDefault="001A739F">
      <w:pPr>
        <w:pStyle w:val="TOC2"/>
        <w:rPr>
          <w:del w:id="225" w:author="Ski, Trond" w:date="2020-06-03T09:45:00Z"/>
          <w:rFonts w:eastAsiaTheme="minorEastAsia"/>
          <w:color w:val="auto"/>
          <w:lang w:eastAsia="en-GB"/>
        </w:rPr>
      </w:pPr>
      <w:del w:id="226" w:author="Ski, Trond" w:date="2020-06-03T09:45:00Z">
        <w:r w:rsidRPr="008F631C" w:rsidDel="009F3928">
          <w:rPr>
            <w:lang w:val="en-US"/>
          </w:rPr>
          <w:delText>3.2</w:delText>
        </w:r>
        <w:r w:rsidDel="009F3928">
          <w:rPr>
            <w:rFonts w:eastAsiaTheme="minorEastAsia"/>
            <w:color w:val="auto"/>
            <w:lang w:eastAsia="en-GB"/>
          </w:rPr>
          <w:tab/>
        </w:r>
        <w:r w:rsidRPr="008F631C" w:rsidDel="009F3928">
          <w:rPr>
            <w:lang w:val="en-US"/>
          </w:rPr>
          <w:delText>Emergency Procedures</w:delText>
        </w:r>
        <w:r w:rsidDel="009F3928">
          <w:tab/>
        </w:r>
        <w:r w:rsidR="004B33A3" w:rsidDel="009F3928">
          <w:delText>10</w:delText>
        </w:r>
      </w:del>
    </w:p>
    <w:p w14:paraId="6CCF67C9" w14:textId="1BFA5C4D" w:rsidR="001A739F" w:rsidDel="009F3928" w:rsidRDefault="001A739F">
      <w:pPr>
        <w:pStyle w:val="TOC3"/>
        <w:tabs>
          <w:tab w:val="left" w:pos="1134"/>
          <w:tab w:val="right" w:leader="dot" w:pos="10195"/>
        </w:tabs>
        <w:rPr>
          <w:del w:id="227" w:author="Ski, Trond" w:date="2020-06-03T09:45:00Z"/>
          <w:rFonts w:eastAsiaTheme="minorEastAsia"/>
          <w:noProof/>
          <w:sz w:val="22"/>
          <w:lang w:eastAsia="en-GB"/>
        </w:rPr>
      </w:pPr>
      <w:del w:id="228" w:author="Ski, Trond" w:date="2020-06-03T09:45:00Z">
        <w:r w:rsidRPr="008F631C" w:rsidDel="009F3928">
          <w:rPr>
            <w:rFonts w:eastAsia="Arial"/>
            <w:noProof/>
            <w:lang w:val="en-US"/>
          </w:rPr>
          <w:delText>3.2.1</w:delText>
        </w:r>
        <w:r w:rsidDel="009F3928">
          <w:rPr>
            <w:rFonts w:eastAsiaTheme="minorEastAsia"/>
            <w:noProof/>
            <w:sz w:val="22"/>
            <w:lang w:eastAsia="en-GB"/>
          </w:rPr>
          <w:tab/>
        </w:r>
        <w:r w:rsidRPr="008F631C" w:rsidDel="009F3928">
          <w:rPr>
            <w:rFonts w:eastAsia="Arial"/>
            <w:noProof/>
            <w:lang w:val="en-US"/>
          </w:rPr>
          <w:delText>Collision, Capsize, Sinking, Grounding, Fire on Vessel, Man Overboard</w:delText>
        </w:r>
        <w:r w:rsidDel="009F3928">
          <w:rPr>
            <w:noProof/>
          </w:rPr>
          <w:tab/>
        </w:r>
        <w:r w:rsidR="004B33A3" w:rsidDel="009F3928">
          <w:rPr>
            <w:noProof/>
          </w:rPr>
          <w:delText>10</w:delText>
        </w:r>
      </w:del>
    </w:p>
    <w:p w14:paraId="6BCD7205" w14:textId="3A552543" w:rsidR="001A739F" w:rsidDel="009F3928" w:rsidRDefault="001A739F">
      <w:pPr>
        <w:pStyle w:val="TOC3"/>
        <w:tabs>
          <w:tab w:val="left" w:pos="1134"/>
          <w:tab w:val="right" w:leader="dot" w:pos="10195"/>
        </w:tabs>
        <w:rPr>
          <w:del w:id="229" w:author="Ski, Trond" w:date="2020-06-03T09:45:00Z"/>
          <w:rFonts w:eastAsiaTheme="minorEastAsia"/>
          <w:noProof/>
          <w:sz w:val="22"/>
          <w:lang w:eastAsia="en-GB"/>
        </w:rPr>
      </w:pPr>
      <w:del w:id="230" w:author="Ski, Trond" w:date="2020-06-03T09:45:00Z">
        <w:r w:rsidRPr="008F631C" w:rsidDel="009F3928">
          <w:rPr>
            <w:noProof/>
            <w:lang w:val="en-US"/>
          </w:rPr>
          <w:delText>3.2.2</w:delText>
        </w:r>
        <w:r w:rsidDel="009F3928">
          <w:rPr>
            <w:rFonts w:eastAsiaTheme="minorEastAsia"/>
            <w:noProof/>
            <w:sz w:val="22"/>
            <w:lang w:eastAsia="en-GB"/>
          </w:rPr>
          <w:tab/>
        </w:r>
        <w:r w:rsidRPr="008F631C" w:rsidDel="009F3928">
          <w:rPr>
            <w:noProof/>
            <w:lang w:val="en-US"/>
          </w:rPr>
          <w:delText>Pollution</w:delText>
        </w:r>
        <w:r w:rsidDel="009F3928">
          <w:rPr>
            <w:noProof/>
          </w:rPr>
          <w:tab/>
        </w:r>
        <w:r w:rsidR="004B33A3" w:rsidDel="009F3928">
          <w:rPr>
            <w:noProof/>
          </w:rPr>
          <w:delText>10</w:delText>
        </w:r>
      </w:del>
    </w:p>
    <w:p w14:paraId="439C0827" w14:textId="21D0F1D5" w:rsidR="001A739F" w:rsidDel="009F3928" w:rsidRDefault="001A739F">
      <w:pPr>
        <w:pStyle w:val="TOC3"/>
        <w:tabs>
          <w:tab w:val="left" w:pos="1134"/>
          <w:tab w:val="right" w:leader="dot" w:pos="10195"/>
        </w:tabs>
        <w:rPr>
          <w:del w:id="231" w:author="Ski, Trond" w:date="2020-06-03T09:45:00Z"/>
          <w:rFonts w:eastAsiaTheme="minorEastAsia"/>
          <w:noProof/>
          <w:sz w:val="22"/>
          <w:lang w:eastAsia="en-GB"/>
        </w:rPr>
      </w:pPr>
      <w:del w:id="232" w:author="Ski, Trond" w:date="2020-06-03T09:45:00Z">
        <w:r w:rsidRPr="008F631C" w:rsidDel="009F3928">
          <w:rPr>
            <w:noProof/>
            <w:lang w:val="en-US"/>
          </w:rPr>
          <w:delText>3.2.3</w:delText>
        </w:r>
        <w:r w:rsidDel="009F3928">
          <w:rPr>
            <w:rFonts w:eastAsiaTheme="minorEastAsia"/>
            <w:noProof/>
            <w:sz w:val="22"/>
            <w:lang w:eastAsia="en-GB"/>
          </w:rPr>
          <w:tab/>
        </w:r>
        <w:r w:rsidRPr="008F631C" w:rsidDel="009F3928">
          <w:rPr>
            <w:noProof/>
            <w:lang w:val="en-US"/>
          </w:rPr>
          <w:delText>Places of Refuge</w:delText>
        </w:r>
        <w:r w:rsidDel="009F3928">
          <w:rPr>
            <w:noProof/>
          </w:rPr>
          <w:tab/>
        </w:r>
        <w:r w:rsidR="004B33A3" w:rsidDel="009F3928">
          <w:rPr>
            <w:noProof/>
          </w:rPr>
          <w:delText>11</w:delText>
        </w:r>
      </w:del>
    </w:p>
    <w:p w14:paraId="53F18E04" w14:textId="072387EA" w:rsidR="001A739F" w:rsidDel="009F3928" w:rsidRDefault="001A739F">
      <w:pPr>
        <w:pStyle w:val="TOC3"/>
        <w:tabs>
          <w:tab w:val="left" w:pos="1134"/>
          <w:tab w:val="right" w:leader="dot" w:pos="10195"/>
        </w:tabs>
        <w:rPr>
          <w:del w:id="233" w:author="Ski, Trond" w:date="2020-06-03T09:45:00Z"/>
          <w:rFonts w:eastAsiaTheme="minorEastAsia"/>
          <w:noProof/>
          <w:sz w:val="22"/>
          <w:lang w:eastAsia="en-GB"/>
        </w:rPr>
      </w:pPr>
      <w:del w:id="234" w:author="Ski, Trond" w:date="2020-06-03T09:45:00Z">
        <w:r w:rsidDel="009F3928">
          <w:rPr>
            <w:noProof/>
          </w:rPr>
          <w:delText>3.2.4</w:delText>
        </w:r>
        <w:r w:rsidDel="009F3928">
          <w:rPr>
            <w:rFonts w:eastAsiaTheme="minorEastAsia"/>
            <w:noProof/>
            <w:sz w:val="22"/>
            <w:lang w:eastAsia="en-GB"/>
          </w:rPr>
          <w:tab/>
        </w:r>
        <w:r w:rsidDel="009F3928">
          <w:rPr>
            <w:noProof/>
          </w:rPr>
          <w:delText>Medical Emergency</w:delText>
        </w:r>
        <w:r w:rsidDel="009F3928">
          <w:rPr>
            <w:noProof/>
          </w:rPr>
          <w:tab/>
        </w:r>
        <w:r w:rsidR="004B33A3" w:rsidDel="009F3928">
          <w:rPr>
            <w:noProof/>
          </w:rPr>
          <w:delText>11</w:delText>
        </w:r>
      </w:del>
    </w:p>
    <w:p w14:paraId="74E22516" w14:textId="2FAA4F04" w:rsidR="001A739F" w:rsidDel="009F3928" w:rsidRDefault="001A739F">
      <w:pPr>
        <w:pStyle w:val="TOC3"/>
        <w:tabs>
          <w:tab w:val="left" w:pos="1134"/>
          <w:tab w:val="right" w:leader="dot" w:pos="10195"/>
        </w:tabs>
        <w:rPr>
          <w:del w:id="235" w:author="Ski, Trond" w:date="2020-06-03T09:45:00Z"/>
          <w:rFonts w:eastAsiaTheme="minorEastAsia"/>
          <w:noProof/>
          <w:sz w:val="22"/>
          <w:lang w:eastAsia="en-GB"/>
        </w:rPr>
      </w:pPr>
      <w:del w:id="236" w:author="Ski, Trond" w:date="2020-06-03T09:45:00Z">
        <w:r w:rsidDel="009F3928">
          <w:rPr>
            <w:noProof/>
          </w:rPr>
          <w:delText>3.2.5</w:delText>
        </w:r>
        <w:r w:rsidDel="009F3928">
          <w:rPr>
            <w:rFonts w:eastAsiaTheme="minorEastAsia"/>
            <w:noProof/>
            <w:sz w:val="22"/>
            <w:lang w:eastAsia="en-GB"/>
          </w:rPr>
          <w:tab/>
        </w:r>
        <w:r w:rsidDel="009F3928">
          <w:rPr>
            <w:noProof/>
          </w:rPr>
          <w:delText>Vessel Not Under Command (NUC)</w:delText>
        </w:r>
        <w:r w:rsidDel="009F3928">
          <w:rPr>
            <w:noProof/>
          </w:rPr>
          <w:tab/>
        </w:r>
        <w:r w:rsidR="004B33A3" w:rsidDel="009F3928">
          <w:rPr>
            <w:noProof/>
          </w:rPr>
          <w:delText>11</w:delText>
        </w:r>
      </w:del>
    </w:p>
    <w:p w14:paraId="22B5C3F1" w14:textId="63E2A158" w:rsidR="001A739F" w:rsidDel="009F3928" w:rsidRDefault="001A739F">
      <w:pPr>
        <w:pStyle w:val="TOC3"/>
        <w:tabs>
          <w:tab w:val="left" w:pos="1134"/>
          <w:tab w:val="right" w:leader="dot" w:pos="10195"/>
        </w:tabs>
        <w:rPr>
          <w:del w:id="237" w:author="Ski, Trond" w:date="2020-06-03T09:45:00Z"/>
          <w:rFonts w:eastAsiaTheme="minorEastAsia"/>
          <w:noProof/>
          <w:sz w:val="22"/>
          <w:lang w:eastAsia="en-GB"/>
        </w:rPr>
      </w:pPr>
      <w:del w:id="238" w:author="Ski, Trond" w:date="2020-06-03T09:45:00Z">
        <w:r w:rsidRPr="008F631C" w:rsidDel="009F3928">
          <w:rPr>
            <w:noProof/>
            <w:lang w:val="en-US"/>
          </w:rPr>
          <w:delText>3.2.6</w:delText>
        </w:r>
        <w:r w:rsidDel="009F3928">
          <w:rPr>
            <w:rFonts w:eastAsiaTheme="minorEastAsia"/>
            <w:noProof/>
            <w:sz w:val="22"/>
            <w:lang w:eastAsia="en-GB"/>
          </w:rPr>
          <w:tab/>
        </w:r>
        <w:r w:rsidRPr="008F631C" w:rsidDel="009F3928">
          <w:rPr>
            <w:noProof/>
            <w:lang w:val="en-US"/>
          </w:rPr>
          <w:delText>Security Incident</w:delText>
        </w:r>
        <w:r w:rsidDel="009F3928">
          <w:rPr>
            <w:noProof/>
          </w:rPr>
          <w:tab/>
        </w:r>
        <w:r w:rsidR="004B33A3" w:rsidDel="009F3928">
          <w:rPr>
            <w:noProof/>
          </w:rPr>
          <w:delText>11</w:delText>
        </w:r>
      </w:del>
    </w:p>
    <w:p w14:paraId="322AAD46" w14:textId="59B5565C" w:rsidR="001A739F" w:rsidDel="009F3928" w:rsidRDefault="001A739F">
      <w:pPr>
        <w:pStyle w:val="TOC3"/>
        <w:tabs>
          <w:tab w:val="left" w:pos="1134"/>
          <w:tab w:val="right" w:leader="dot" w:pos="10195"/>
        </w:tabs>
        <w:rPr>
          <w:del w:id="239" w:author="Ski, Trond" w:date="2020-06-03T09:45:00Z"/>
          <w:rFonts w:eastAsiaTheme="minorEastAsia"/>
          <w:noProof/>
          <w:sz w:val="22"/>
          <w:lang w:eastAsia="en-GB"/>
        </w:rPr>
      </w:pPr>
      <w:del w:id="240" w:author="Ski, Trond" w:date="2020-06-03T09:45:00Z">
        <w:r w:rsidRPr="008F631C" w:rsidDel="009F3928">
          <w:rPr>
            <w:rFonts w:eastAsia="Arial"/>
            <w:noProof/>
            <w:lang w:val="en-US"/>
          </w:rPr>
          <w:delText>3.2.7</w:delText>
        </w:r>
        <w:r w:rsidDel="009F3928">
          <w:rPr>
            <w:rFonts w:eastAsiaTheme="minorEastAsia"/>
            <w:noProof/>
            <w:sz w:val="22"/>
            <w:lang w:eastAsia="en-GB"/>
          </w:rPr>
          <w:tab/>
        </w:r>
        <w:r w:rsidRPr="008F631C" w:rsidDel="009F3928">
          <w:rPr>
            <w:rFonts w:eastAsia="Arial"/>
            <w:noProof/>
            <w:lang w:val="en-US"/>
          </w:rPr>
          <w:delText>Protest Action</w:delText>
        </w:r>
        <w:r w:rsidDel="009F3928">
          <w:rPr>
            <w:noProof/>
          </w:rPr>
          <w:tab/>
        </w:r>
        <w:r w:rsidR="004B33A3" w:rsidDel="009F3928">
          <w:rPr>
            <w:noProof/>
          </w:rPr>
          <w:delText>11</w:delText>
        </w:r>
      </w:del>
    </w:p>
    <w:p w14:paraId="2A461D2A" w14:textId="79DC60C8" w:rsidR="001A739F" w:rsidDel="009F3928" w:rsidRDefault="001A739F">
      <w:pPr>
        <w:pStyle w:val="TOC3"/>
        <w:tabs>
          <w:tab w:val="left" w:pos="1134"/>
          <w:tab w:val="right" w:leader="dot" w:pos="10195"/>
        </w:tabs>
        <w:rPr>
          <w:del w:id="241" w:author="Ski, Trond" w:date="2020-06-03T09:45:00Z"/>
          <w:rFonts w:eastAsiaTheme="minorEastAsia"/>
          <w:noProof/>
          <w:sz w:val="22"/>
          <w:lang w:eastAsia="en-GB"/>
        </w:rPr>
      </w:pPr>
      <w:del w:id="242" w:author="Ski, Trond" w:date="2020-06-03T09:45:00Z">
        <w:r w:rsidRPr="008F631C" w:rsidDel="009F3928">
          <w:rPr>
            <w:noProof/>
            <w:lang w:val="en-US"/>
          </w:rPr>
          <w:delText>3.2.8</w:delText>
        </w:r>
        <w:r w:rsidDel="009F3928">
          <w:rPr>
            <w:rFonts w:eastAsiaTheme="minorEastAsia"/>
            <w:noProof/>
            <w:sz w:val="22"/>
            <w:lang w:eastAsia="en-GB"/>
          </w:rPr>
          <w:tab/>
        </w:r>
        <w:r w:rsidRPr="008F631C" w:rsidDel="009F3928">
          <w:rPr>
            <w:noProof/>
            <w:lang w:val="en-US"/>
          </w:rPr>
          <w:delText>Natural Disaster</w:delText>
        </w:r>
        <w:r w:rsidDel="009F3928">
          <w:rPr>
            <w:noProof/>
          </w:rPr>
          <w:tab/>
        </w:r>
        <w:r w:rsidR="004B33A3" w:rsidDel="009F3928">
          <w:rPr>
            <w:noProof/>
          </w:rPr>
          <w:delText>11</w:delText>
        </w:r>
      </w:del>
    </w:p>
    <w:p w14:paraId="5ED999B7" w14:textId="77777777" w:rsidR="00642025" w:rsidRPr="0093492E" w:rsidRDefault="004A4EC4" w:rsidP="00BA5754">
      <w:pPr>
        <w:rPr>
          <w:noProof/>
        </w:rPr>
      </w:pPr>
      <w:r>
        <w:rPr>
          <w:noProof/>
        </w:rPr>
        <w:fldChar w:fldCharType="end"/>
      </w:r>
    </w:p>
    <w:p w14:paraId="5CEAE9EE" w14:textId="77777777" w:rsidR="00B07717" w:rsidRPr="00161325" w:rsidRDefault="00B07717" w:rsidP="007D1805">
      <w:pPr>
        <w:pStyle w:val="TableofFigures"/>
      </w:pPr>
    </w:p>
    <w:p w14:paraId="3B1D313E" w14:textId="77777777" w:rsidR="00790277" w:rsidRPr="00244D75" w:rsidRDefault="00790277" w:rsidP="003274DB">
      <w:pPr>
        <w:sectPr w:rsidR="00790277" w:rsidRPr="00244D75" w:rsidSect="00C716E5">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p>
    <w:p w14:paraId="69F6F2EF" w14:textId="77777777" w:rsidR="004944C8" w:rsidRDefault="00ED4450" w:rsidP="00DE2814">
      <w:pPr>
        <w:pStyle w:val="Heading1"/>
      </w:pPr>
      <w:bookmarkStart w:id="257" w:name="_Toc49124614"/>
      <w:r>
        <w:lastRenderedPageBreak/>
        <w:t>INTRODUCTION</w:t>
      </w:r>
      <w:bookmarkEnd w:id="257"/>
    </w:p>
    <w:p w14:paraId="41D2ABBE" w14:textId="77777777" w:rsidR="004944C8" w:rsidRDefault="004944C8" w:rsidP="004944C8">
      <w:pPr>
        <w:pStyle w:val="Heading1separatationline"/>
      </w:pPr>
    </w:p>
    <w:p w14:paraId="4A136799" w14:textId="7DF4B396" w:rsidR="00244D75" w:rsidRPr="002779FD" w:rsidRDefault="000F3A0A" w:rsidP="00244D75">
      <w:pPr>
        <w:pStyle w:val="BodyText"/>
        <w:rPr>
          <w:lang w:val="en-US"/>
        </w:rPr>
      </w:pPr>
      <w:ins w:id="258" w:author="Shahid Khan" w:date="2019-09-24T09:02:00Z">
        <w:r w:rsidRPr="0037448A">
          <w:t>The purpose of vessel traffic services is to contribute to safety of life at sea, safety and efficiency of navigation and the protection of the marine environment within the VTS area by mitigating the development of unsafe situations</w:t>
        </w:r>
      </w:ins>
      <w:ins w:id="259" w:author="Shahid Khan" w:date="2019-09-24T08:58:00Z">
        <w:r w:rsidR="00D656B7">
          <w:rPr>
            <w:rFonts w:cs="Arial"/>
            <w:lang w:val="en-AU"/>
          </w:rPr>
          <w:t>.</w:t>
        </w:r>
      </w:ins>
      <w:del w:id="260" w:author="Shahid Khan" w:date="2019-09-24T08:58:00Z">
        <w:r w:rsidR="00244D75" w:rsidRPr="002779FD" w:rsidDel="00D656B7">
          <w:rPr>
            <w:lang w:val="en-US"/>
          </w:rPr>
          <w:delText>The purpose of vessel traffic se</w:delText>
        </w:r>
        <w:r w:rsidR="00244D75" w:rsidRPr="002779FD" w:rsidDel="00D656B7">
          <w:rPr>
            <w:spacing w:val="-1"/>
            <w:lang w:val="en-US"/>
          </w:rPr>
          <w:delText>rv</w:delText>
        </w:r>
        <w:r w:rsidR="00244D75" w:rsidRPr="002779FD" w:rsidDel="00D656B7">
          <w:rPr>
            <w:lang w:val="en-US"/>
          </w:rPr>
          <w:delText>ices (VTS) is to</w:delText>
        </w:r>
        <w:r w:rsidR="00244D75" w:rsidRPr="002779FD" w:rsidDel="00D656B7">
          <w:rPr>
            <w:spacing w:val="7"/>
            <w:lang w:val="en-US"/>
          </w:rPr>
          <w:delText xml:space="preserve"> </w:delText>
        </w:r>
        <w:r w:rsidR="00244D75" w:rsidRPr="002779FD" w:rsidDel="00D656B7">
          <w:rPr>
            <w:lang w:val="en-US"/>
          </w:rPr>
          <w:delText>improve</w:delText>
        </w:r>
        <w:r w:rsidR="00244D75" w:rsidRPr="002779FD" w:rsidDel="00D656B7">
          <w:rPr>
            <w:spacing w:val="1"/>
            <w:lang w:val="en-US"/>
          </w:rPr>
          <w:delText xml:space="preserve"> </w:delText>
        </w:r>
        <w:r w:rsidR="00244D75" w:rsidRPr="002779FD" w:rsidDel="00D656B7">
          <w:rPr>
            <w:lang w:val="en-US"/>
          </w:rPr>
          <w:delText>the</w:delText>
        </w:r>
        <w:r w:rsidR="00244D75" w:rsidRPr="002779FD" w:rsidDel="00D656B7">
          <w:rPr>
            <w:spacing w:val="6"/>
            <w:lang w:val="en-US"/>
          </w:rPr>
          <w:delText xml:space="preserve"> </w:delText>
        </w:r>
        <w:r w:rsidR="00244D75" w:rsidRPr="002779FD" w:rsidDel="00D656B7">
          <w:rPr>
            <w:lang w:val="en-US"/>
          </w:rPr>
          <w:delText>safety and e</w:delText>
        </w:r>
        <w:r w:rsidR="00244D75" w:rsidRPr="002779FD" w:rsidDel="00D656B7">
          <w:rPr>
            <w:spacing w:val="1"/>
            <w:lang w:val="en-US"/>
          </w:rPr>
          <w:delText>f</w:delText>
        </w:r>
        <w:r w:rsidR="00244D75" w:rsidRPr="002779FD" w:rsidDel="00D656B7">
          <w:rPr>
            <w:lang w:val="en-US"/>
          </w:rPr>
          <w:delText>ficiency of navigation, and</w:delText>
        </w:r>
        <w:r w:rsidR="00244D75" w:rsidRPr="002779FD" w:rsidDel="00D656B7">
          <w:rPr>
            <w:spacing w:val="7"/>
            <w:lang w:val="en-US"/>
          </w:rPr>
          <w:delText xml:space="preserve"> </w:delText>
        </w:r>
        <w:r w:rsidR="00244D75" w:rsidRPr="002779FD" w:rsidDel="00D656B7">
          <w:rPr>
            <w:lang w:val="en-US"/>
          </w:rPr>
          <w:delText>protect</w:delText>
        </w:r>
        <w:r w:rsidR="00244D75" w:rsidRPr="002779FD" w:rsidDel="00D656B7">
          <w:rPr>
            <w:spacing w:val="2"/>
            <w:lang w:val="en-US"/>
          </w:rPr>
          <w:delText xml:space="preserve"> </w:delText>
        </w:r>
        <w:r w:rsidR="00244D75" w:rsidRPr="002779FD" w:rsidDel="00D656B7">
          <w:rPr>
            <w:lang w:val="en-US"/>
          </w:rPr>
          <w:delText>the</w:delText>
        </w:r>
        <w:r w:rsidR="00244D75" w:rsidRPr="002779FD" w:rsidDel="00D656B7">
          <w:rPr>
            <w:spacing w:val="8"/>
            <w:lang w:val="en-US"/>
          </w:rPr>
          <w:delText xml:space="preserve"> </w:delText>
        </w:r>
        <w:r w:rsidR="00244D75" w:rsidRPr="002779FD" w:rsidDel="00D656B7">
          <w:rPr>
            <w:lang w:val="en-US"/>
          </w:rPr>
          <w:delText>marine</w:delText>
        </w:r>
        <w:r w:rsidR="00244D75" w:rsidRPr="002779FD" w:rsidDel="00D656B7">
          <w:rPr>
            <w:spacing w:val="4"/>
            <w:lang w:val="en-US"/>
          </w:rPr>
          <w:delText xml:space="preserve"> </w:delText>
        </w:r>
        <w:r w:rsidR="00244D75" w:rsidRPr="002779FD" w:rsidDel="00D656B7">
          <w:rPr>
            <w:lang w:val="en-US"/>
          </w:rPr>
          <w:delText>environment and/or</w:delText>
        </w:r>
        <w:r w:rsidR="00244D75" w:rsidRPr="002779FD" w:rsidDel="00D656B7">
          <w:rPr>
            <w:spacing w:val="5"/>
            <w:lang w:val="en-US"/>
          </w:rPr>
          <w:delText xml:space="preserve"> </w:delText>
        </w:r>
        <w:r w:rsidR="00244D75" w:rsidRPr="002779FD" w:rsidDel="00D656B7">
          <w:rPr>
            <w:lang w:val="en-US"/>
          </w:rPr>
          <w:delText>the</w:delText>
        </w:r>
        <w:r w:rsidR="00244D75" w:rsidRPr="002779FD" w:rsidDel="00D656B7">
          <w:rPr>
            <w:spacing w:val="6"/>
            <w:lang w:val="en-US"/>
          </w:rPr>
          <w:delText xml:space="preserve"> </w:delText>
        </w:r>
        <w:r w:rsidR="00244D75" w:rsidRPr="002779FD" w:rsidDel="00D656B7">
          <w:rPr>
            <w:lang w:val="en-US"/>
          </w:rPr>
          <w:delText>adjacent</w:delText>
        </w:r>
        <w:r w:rsidR="00244D75" w:rsidRPr="002779FD" w:rsidDel="00D656B7">
          <w:rPr>
            <w:spacing w:val="3"/>
            <w:lang w:val="en-US"/>
          </w:rPr>
          <w:delText xml:space="preserve"> </w:delText>
        </w:r>
        <w:r w:rsidR="00244D75" w:rsidRPr="002779FD" w:rsidDel="00D656B7">
          <w:rPr>
            <w:lang w:val="en-US"/>
          </w:rPr>
          <w:delText>s</w:delText>
        </w:r>
        <w:r w:rsidR="00244D75" w:rsidRPr="002779FD" w:rsidDel="00D656B7">
          <w:rPr>
            <w:spacing w:val="-1"/>
            <w:lang w:val="en-US"/>
          </w:rPr>
          <w:delText>h</w:delText>
        </w:r>
        <w:r w:rsidR="00244D75" w:rsidRPr="002779FD" w:rsidDel="00D656B7">
          <w:rPr>
            <w:lang w:val="en-US"/>
          </w:rPr>
          <w:delText>ore</w:delText>
        </w:r>
        <w:r w:rsidR="00244D75" w:rsidRPr="002779FD" w:rsidDel="00D656B7">
          <w:rPr>
            <w:spacing w:val="6"/>
            <w:lang w:val="en-US"/>
          </w:rPr>
          <w:delText xml:space="preserve"> </w:delText>
        </w:r>
        <w:r w:rsidR="00244D75" w:rsidRPr="002779FD" w:rsidDel="00D656B7">
          <w:rPr>
            <w:lang w:val="en-US"/>
          </w:rPr>
          <w:delText>area,</w:delText>
        </w:r>
        <w:r w:rsidR="00244D75" w:rsidRPr="002779FD" w:rsidDel="00D656B7">
          <w:rPr>
            <w:spacing w:val="6"/>
            <w:lang w:val="en-US"/>
          </w:rPr>
          <w:delText xml:space="preserve"> </w:delText>
        </w:r>
        <w:r w:rsidR="00244D75" w:rsidRPr="002779FD" w:rsidDel="00D656B7">
          <w:rPr>
            <w:lang w:val="en-US"/>
          </w:rPr>
          <w:delText>work</w:delText>
        </w:r>
        <w:r w:rsidR="00244D75" w:rsidRPr="002779FD" w:rsidDel="00D656B7">
          <w:rPr>
            <w:spacing w:val="6"/>
            <w:lang w:val="en-US"/>
          </w:rPr>
          <w:delText xml:space="preserve"> </w:delText>
        </w:r>
        <w:r w:rsidR="00244D75" w:rsidRPr="002779FD" w:rsidDel="00D656B7">
          <w:rPr>
            <w:lang w:val="en-US"/>
          </w:rPr>
          <w:delText>sit</w:delText>
        </w:r>
        <w:r w:rsidR="00244D75" w:rsidRPr="002779FD" w:rsidDel="00D656B7">
          <w:rPr>
            <w:spacing w:val="-1"/>
            <w:lang w:val="en-US"/>
          </w:rPr>
          <w:delText>e</w:delText>
        </w:r>
        <w:r w:rsidR="00244D75" w:rsidRPr="002779FD" w:rsidDel="00D656B7">
          <w:rPr>
            <w:lang w:val="en-US"/>
          </w:rPr>
          <w:delText>s</w:delText>
        </w:r>
        <w:r w:rsidR="00244D75" w:rsidRPr="002779FD" w:rsidDel="00D656B7">
          <w:rPr>
            <w:spacing w:val="7"/>
            <w:lang w:val="en-US"/>
          </w:rPr>
          <w:delText xml:space="preserve"> </w:delText>
        </w:r>
        <w:r w:rsidR="00244D75" w:rsidRPr="002779FD" w:rsidDel="00D656B7">
          <w:rPr>
            <w:lang w:val="en-US"/>
          </w:rPr>
          <w:delText>a</w:delText>
        </w:r>
        <w:r w:rsidR="00244D75" w:rsidRPr="002779FD" w:rsidDel="00D656B7">
          <w:rPr>
            <w:spacing w:val="-1"/>
            <w:lang w:val="en-US"/>
          </w:rPr>
          <w:delText>n</w:delText>
        </w:r>
        <w:r w:rsidR="00244D75" w:rsidRPr="002779FD" w:rsidDel="00D656B7">
          <w:rPr>
            <w:lang w:val="en-US"/>
          </w:rPr>
          <w:delText>d offshore ins</w:delText>
        </w:r>
        <w:r w:rsidR="00244D75" w:rsidRPr="002779FD" w:rsidDel="00D656B7">
          <w:rPr>
            <w:spacing w:val="-1"/>
            <w:lang w:val="en-US"/>
          </w:rPr>
          <w:delText>t</w:delText>
        </w:r>
        <w:r w:rsidR="00244D75" w:rsidRPr="002779FD" w:rsidDel="00D656B7">
          <w:rPr>
            <w:lang w:val="en-US"/>
          </w:rPr>
          <w:delText>allations</w:delText>
        </w:r>
        <w:r w:rsidR="00244D75" w:rsidRPr="002779FD" w:rsidDel="00D656B7">
          <w:rPr>
            <w:spacing w:val="-5"/>
            <w:lang w:val="en-US"/>
          </w:rPr>
          <w:delText xml:space="preserve"> </w:delText>
        </w:r>
        <w:r w:rsidR="00244D75" w:rsidRPr="002779FD" w:rsidDel="00D656B7">
          <w:rPr>
            <w:lang w:val="en-US"/>
          </w:rPr>
          <w:delText>fr</w:delText>
        </w:r>
        <w:r w:rsidR="00244D75" w:rsidRPr="002779FD" w:rsidDel="00D656B7">
          <w:rPr>
            <w:spacing w:val="-1"/>
            <w:lang w:val="en-US"/>
          </w:rPr>
          <w:delText>o</w:delText>
        </w:r>
        <w:r w:rsidR="00244D75" w:rsidRPr="002779FD" w:rsidDel="00D656B7">
          <w:rPr>
            <w:lang w:val="en-US"/>
          </w:rPr>
          <w:delText>m</w:delText>
        </w:r>
        <w:r w:rsidR="00244D75" w:rsidRPr="002779FD" w:rsidDel="00D656B7">
          <w:rPr>
            <w:spacing w:val="3"/>
            <w:lang w:val="en-US"/>
          </w:rPr>
          <w:delText xml:space="preserve"> </w:delText>
        </w:r>
        <w:r w:rsidR="00244D75" w:rsidRPr="002779FD" w:rsidDel="00D656B7">
          <w:rPr>
            <w:lang w:val="en-US"/>
          </w:rPr>
          <w:delText>possible</w:delText>
        </w:r>
        <w:r w:rsidR="00244D75" w:rsidRPr="002779FD" w:rsidDel="00D656B7">
          <w:rPr>
            <w:spacing w:val="-2"/>
            <w:lang w:val="en-US"/>
          </w:rPr>
          <w:delText xml:space="preserve"> </w:delText>
        </w:r>
        <w:r w:rsidR="00244D75" w:rsidRPr="002779FD" w:rsidDel="00D656B7">
          <w:rPr>
            <w:lang w:val="en-US"/>
          </w:rPr>
          <w:delText>adverse effects</w:delText>
        </w:r>
        <w:r w:rsidR="00244D75" w:rsidRPr="002779FD" w:rsidDel="00D656B7">
          <w:rPr>
            <w:spacing w:val="2"/>
            <w:lang w:val="en-US"/>
          </w:rPr>
          <w:delText xml:space="preserve"> </w:delText>
        </w:r>
        <w:r w:rsidR="00244D75" w:rsidRPr="002779FD" w:rsidDel="00D656B7">
          <w:rPr>
            <w:lang w:val="en-US"/>
          </w:rPr>
          <w:delText>of</w:delText>
        </w:r>
        <w:r w:rsidR="00244D75" w:rsidRPr="002779FD" w:rsidDel="00D656B7">
          <w:rPr>
            <w:spacing w:val="6"/>
            <w:lang w:val="en-US"/>
          </w:rPr>
          <w:delText xml:space="preserve"> </w:delText>
        </w:r>
        <w:r w:rsidR="00244D75" w:rsidRPr="002779FD" w:rsidDel="00D656B7">
          <w:rPr>
            <w:lang w:val="en-US"/>
          </w:rPr>
          <w:delText>maritime traffi</w:delText>
        </w:r>
        <w:r w:rsidR="00244D75" w:rsidRPr="002779FD" w:rsidDel="00D656B7">
          <w:rPr>
            <w:spacing w:val="1"/>
            <w:lang w:val="en-US"/>
          </w:rPr>
          <w:delText>c</w:delText>
        </w:r>
        <w:r w:rsidR="00244D75" w:rsidRPr="002779FD" w:rsidDel="00D656B7">
          <w:rPr>
            <w:lang w:val="en-US"/>
          </w:rPr>
          <w:delText>. Some</w:delText>
        </w:r>
        <w:r w:rsidR="00244D75" w:rsidRPr="002779FD" w:rsidDel="00D656B7">
          <w:rPr>
            <w:spacing w:val="1"/>
            <w:lang w:val="en-US"/>
          </w:rPr>
          <w:delText xml:space="preserve"> </w:delText>
        </w:r>
        <w:r w:rsidR="00244D75" w:rsidRPr="002779FD" w:rsidDel="00D656B7">
          <w:rPr>
            <w:lang w:val="en-US"/>
          </w:rPr>
          <w:delText>VTS</w:delText>
        </w:r>
        <w:r w:rsidR="00244D75" w:rsidRPr="002779FD" w:rsidDel="00D656B7">
          <w:rPr>
            <w:spacing w:val="5"/>
            <w:lang w:val="en-US"/>
          </w:rPr>
          <w:delText xml:space="preserve"> </w:delText>
        </w:r>
        <w:r w:rsidR="00244D75" w:rsidRPr="002779FD" w:rsidDel="00D656B7">
          <w:rPr>
            <w:lang w:val="en-US"/>
          </w:rPr>
          <w:delText>centres may also</w:delText>
        </w:r>
        <w:r w:rsidR="00244D75" w:rsidRPr="002779FD" w:rsidDel="00D656B7">
          <w:rPr>
            <w:spacing w:val="-4"/>
            <w:lang w:val="en-US"/>
          </w:rPr>
          <w:delText xml:space="preserve"> </w:delText>
        </w:r>
        <w:r w:rsidR="00244D75" w:rsidRPr="002779FD" w:rsidDel="00D656B7">
          <w:rPr>
            <w:lang w:val="en-US"/>
          </w:rPr>
          <w:delText>have</w:delText>
        </w:r>
        <w:r w:rsidR="00244D75" w:rsidRPr="002779FD" w:rsidDel="00D656B7">
          <w:rPr>
            <w:spacing w:val="-5"/>
            <w:lang w:val="en-US"/>
          </w:rPr>
          <w:delText xml:space="preserve"> </w:delText>
        </w:r>
        <w:r w:rsidR="00244D75" w:rsidRPr="002779FD" w:rsidDel="00D656B7">
          <w:rPr>
            <w:lang w:val="en-US"/>
          </w:rPr>
          <w:delText>a</w:delText>
        </w:r>
        <w:r w:rsidR="00244D75" w:rsidRPr="002779FD" w:rsidDel="00D656B7">
          <w:rPr>
            <w:spacing w:val="-1"/>
            <w:lang w:val="en-US"/>
          </w:rPr>
          <w:delText xml:space="preserve"> </w:delText>
        </w:r>
        <w:r w:rsidR="00244D75" w:rsidRPr="002779FD" w:rsidDel="00D656B7">
          <w:rPr>
            <w:lang w:val="en-US"/>
          </w:rPr>
          <w:delText>role</w:delText>
        </w:r>
        <w:r w:rsidR="00244D75" w:rsidRPr="002779FD" w:rsidDel="00D656B7">
          <w:rPr>
            <w:spacing w:val="-4"/>
            <w:lang w:val="en-US"/>
          </w:rPr>
          <w:delText xml:space="preserve"> </w:delText>
        </w:r>
        <w:r w:rsidR="00244D75" w:rsidRPr="002779FD" w:rsidDel="00D656B7">
          <w:rPr>
            <w:lang w:val="en-US"/>
          </w:rPr>
          <w:delText>to</w:delText>
        </w:r>
        <w:r w:rsidR="00244D75" w:rsidRPr="002779FD" w:rsidDel="00D656B7">
          <w:rPr>
            <w:spacing w:val="-2"/>
            <w:lang w:val="en-US"/>
          </w:rPr>
          <w:delText xml:space="preserve"> </w:delText>
        </w:r>
        <w:r w:rsidR="00244D75" w:rsidRPr="002779FD" w:rsidDel="00D656B7">
          <w:rPr>
            <w:lang w:val="en-US"/>
          </w:rPr>
          <w:delText>play</w:delText>
        </w:r>
        <w:r w:rsidR="00244D75" w:rsidRPr="002779FD" w:rsidDel="00D656B7">
          <w:rPr>
            <w:spacing w:val="-4"/>
            <w:lang w:val="en-US"/>
          </w:rPr>
          <w:delText xml:space="preserve"> </w:delText>
        </w:r>
        <w:r w:rsidR="00244D75" w:rsidRPr="002779FD" w:rsidDel="00D656B7">
          <w:rPr>
            <w:lang w:val="en-US"/>
          </w:rPr>
          <w:delText>in</w:delText>
        </w:r>
        <w:r w:rsidR="00244D75" w:rsidRPr="002779FD" w:rsidDel="00D656B7">
          <w:rPr>
            <w:spacing w:val="-2"/>
            <w:lang w:val="en-US"/>
          </w:rPr>
          <w:delText xml:space="preserve"> </w:delText>
        </w:r>
        <w:r w:rsidR="00244D75" w:rsidRPr="002779FD" w:rsidDel="00D656B7">
          <w:rPr>
            <w:lang w:val="en-US"/>
          </w:rPr>
          <w:delText>other</w:delText>
        </w:r>
        <w:r w:rsidR="00244D75" w:rsidRPr="002779FD" w:rsidDel="00D656B7">
          <w:rPr>
            <w:spacing w:val="-5"/>
            <w:lang w:val="en-US"/>
          </w:rPr>
          <w:delText xml:space="preserve"> </w:delText>
        </w:r>
        <w:r w:rsidR="00244D75" w:rsidRPr="002779FD" w:rsidDel="00D656B7">
          <w:rPr>
            <w:lang w:val="en-US"/>
          </w:rPr>
          <w:delText>activities</w:delText>
        </w:r>
        <w:r w:rsidR="00244D75" w:rsidRPr="002779FD" w:rsidDel="00D656B7">
          <w:rPr>
            <w:spacing w:val="-8"/>
            <w:lang w:val="en-US"/>
          </w:rPr>
          <w:delText xml:space="preserve"> </w:delText>
        </w:r>
        <w:r w:rsidR="00244D75" w:rsidRPr="002779FD" w:rsidDel="00D656B7">
          <w:rPr>
            <w:lang w:val="en-US"/>
          </w:rPr>
          <w:delText>s</w:delText>
        </w:r>
        <w:r w:rsidR="00244D75" w:rsidRPr="002779FD" w:rsidDel="00D656B7">
          <w:rPr>
            <w:spacing w:val="-1"/>
            <w:lang w:val="en-US"/>
          </w:rPr>
          <w:delText>u</w:delText>
        </w:r>
        <w:r w:rsidR="00244D75" w:rsidRPr="002779FD" w:rsidDel="00D656B7">
          <w:rPr>
            <w:lang w:val="en-US"/>
          </w:rPr>
          <w:delText>ch</w:delText>
        </w:r>
        <w:r w:rsidR="00244D75" w:rsidRPr="002779FD" w:rsidDel="00D656B7">
          <w:rPr>
            <w:spacing w:val="-5"/>
            <w:lang w:val="en-US"/>
          </w:rPr>
          <w:delText xml:space="preserve"> </w:delText>
        </w:r>
        <w:r w:rsidR="00244D75" w:rsidRPr="002779FD" w:rsidDel="00D656B7">
          <w:rPr>
            <w:lang w:val="en-US"/>
          </w:rPr>
          <w:delText>as</w:delText>
        </w:r>
        <w:r w:rsidR="00244D75" w:rsidRPr="002779FD" w:rsidDel="00D656B7">
          <w:rPr>
            <w:spacing w:val="-2"/>
            <w:lang w:val="en-US"/>
          </w:rPr>
          <w:delText xml:space="preserve"> </w:delText>
        </w:r>
        <w:r w:rsidR="00244D75" w:rsidRPr="002779FD" w:rsidDel="00D656B7">
          <w:rPr>
            <w:lang w:val="en-US"/>
          </w:rPr>
          <w:delText>maritime</w:delText>
        </w:r>
        <w:r w:rsidR="00244D75" w:rsidRPr="002779FD" w:rsidDel="00D656B7">
          <w:rPr>
            <w:spacing w:val="-8"/>
            <w:lang w:val="en-US"/>
          </w:rPr>
          <w:delText xml:space="preserve"> </w:delText>
        </w:r>
        <w:r w:rsidR="00244D75" w:rsidRPr="002779FD" w:rsidDel="00D656B7">
          <w:rPr>
            <w:lang w:val="en-US"/>
          </w:rPr>
          <w:delText>security.</w:delText>
        </w:r>
      </w:del>
    </w:p>
    <w:p w14:paraId="20DDE81B" w14:textId="35CFF432" w:rsidR="002E687E" w:rsidRDefault="00244D75" w:rsidP="00244D75">
      <w:pPr>
        <w:pStyle w:val="BodyText"/>
        <w:rPr>
          <w:ins w:id="261" w:author="Ski, Trond" w:date="2020-06-12T10:35:00Z"/>
          <w:lang w:val="en-US"/>
        </w:rPr>
      </w:pPr>
      <w:r w:rsidRPr="00514BA9">
        <w:rPr>
          <w:lang w:val="en-US"/>
        </w:rPr>
        <w:t>VTS</w:t>
      </w:r>
      <w:r w:rsidRPr="00514BA9">
        <w:rPr>
          <w:spacing w:val="-1"/>
          <w:lang w:val="en-US"/>
        </w:rPr>
        <w:t xml:space="preserve"> </w:t>
      </w:r>
      <w:del w:id="262" w:author="Shahid Khan" w:date="2019-09-25T08:50:00Z">
        <w:r w:rsidRPr="00514BA9" w:rsidDel="003772F2">
          <w:rPr>
            <w:lang w:val="en-US"/>
          </w:rPr>
          <w:delText>authorities</w:delText>
        </w:r>
        <w:r w:rsidRPr="00514BA9" w:rsidDel="003772F2">
          <w:rPr>
            <w:spacing w:val="-7"/>
            <w:lang w:val="en-US"/>
          </w:rPr>
          <w:delText xml:space="preserve"> </w:delText>
        </w:r>
      </w:del>
      <w:ins w:id="263" w:author="Ski, Trond" w:date="2020-08-24T00:29:00Z">
        <w:r w:rsidR="009A5C3D" w:rsidRPr="009A5C3D">
          <w:rPr>
            <w:lang w:val="en-US"/>
          </w:rPr>
          <w:t>authorities</w:t>
        </w:r>
      </w:ins>
      <w:ins w:id="264" w:author="Shahid Khan" w:date="2019-09-25T08:50:00Z">
        <w:del w:id="265" w:author="Ski, Trond" w:date="2020-08-24T00:29:00Z">
          <w:r w:rsidR="003772F2" w:rsidDel="009A5C3D">
            <w:rPr>
              <w:lang w:val="en-US"/>
            </w:rPr>
            <w:delText>provider</w:delText>
          </w:r>
          <w:r w:rsidR="003772F2" w:rsidRPr="00514BA9" w:rsidDel="009A5C3D">
            <w:rPr>
              <w:lang w:val="en-US"/>
            </w:rPr>
            <w:delText>s</w:delText>
          </w:r>
        </w:del>
        <w:r w:rsidR="003772F2" w:rsidRPr="00514BA9">
          <w:rPr>
            <w:spacing w:val="-7"/>
            <w:lang w:val="en-US"/>
          </w:rPr>
          <w:t xml:space="preserve"> </w:t>
        </w:r>
      </w:ins>
      <w:r w:rsidRPr="00514BA9">
        <w:rPr>
          <w:lang w:val="en-US"/>
        </w:rPr>
        <w:t>are res</w:t>
      </w:r>
      <w:r w:rsidRPr="00514BA9">
        <w:rPr>
          <w:spacing w:val="-1"/>
          <w:lang w:val="en-US"/>
        </w:rPr>
        <w:t>p</w:t>
      </w:r>
      <w:r w:rsidRPr="003772F2">
        <w:rPr>
          <w:lang w:val="en-US"/>
        </w:rPr>
        <w:t>onsible</w:t>
      </w:r>
      <w:r w:rsidRPr="003772F2">
        <w:rPr>
          <w:spacing w:val="-8"/>
          <w:lang w:val="en-US"/>
        </w:rPr>
        <w:t xml:space="preserve"> </w:t>
      </w:r>
      <w:r w:rsidRPr="003772F2">
        <w:rPr>
          <w:lang w:val="en-US"/>
        </w:rPr>
        <w:t>for</w:t>
      </w:r>
      <w:r w:rsidRPr="003772F2">
        <w:rPr>
          <w:spacing w:val="-1"/>
          <w:lang w:val="en-US"/>
        </w:rPr>
        <w:t xml:space="preserve"> e</w:t>
      </w:r>
      <w:r w:rsidRPr="003772F2">
        <w:rPr>
          <w:lang w:val="en-US"/>
        </w:rPr>
        <w:t>nsuring</w:t>
      </w:r>
      <w:r w:rsidRPr="003772F2">
        <w:rPr>
          <w:spacing w:val="-5"/>
          <w:lang w:val="en-US"/>
        </w:rPr>
        <w:t xml:space="preserve"> </w:t>
      </w:r>
      <w:r w:rsidRPr="003772F2">
        <w:rPr>
          <w:lang w:val="en-US"/>
        </w:rPr>
        <w:t>that</w:t>
      </w:r>
      <w:r w:rsidRPr="003772F2">
        <w:rPr>
          <w:spacing w:val="-2"/>
          <w:lang w:val="en-US"/>
        </w:rPr>
        <w:t xml:space="preserve"> </w:t>
      </w:r>
      <w:r w:rsidRPr="003772F2">
        <w:rPr>
          <w:lang w:val="en-US"/>
        </w:rPr>
        <w:t>the objecti</w:t>
      </w:r>
      <w:r w:rsidRPr="003772F2">
        <w:rPr>
          <w:spacing w:val="-2"/>
          <w:lang w:val="en-US"/>
        </w:rPr>
        <w:t>v</w:t>
      </w:r>
      <w:r w:rsidRPr="003772F2">
        <w:rPr>
          <w:lang w:val="en-US"/>
        </w:rPr>
        <w:t>es</w:t>
      </w:r>
      <w:ins w:id="266" w:author="Shahid Khan" w:date="2019-09-25T08:52:00Z">
        <w:r w:rsidR="003772F2">
          <w:rPr>
            <w:lang w:val="en-US"/>
          </w:rPr>
          <w:t xml:space="preserve"> </w:t>
        </w:r>
      </w:ins>
      <w:del w:id="267" w:author="Shahid Khan" w:date="2019-09-25T08:53:00Z">
        <w:r w:rsidRPr="003772F2" w:rsidDel="003772F2">
          <w:rPr>
            <w:spacing w:val="-7"/>
            <w:lang w:val="en-US"/>
          </w:rPr>
          <w:delText xml:space="preserve"> </w:delText>
        </w:r>
      </w:del>
      <w:ins w:id="268" w:author="Shahid Khan" w:date="2019-09-25T08:53:00Z">
        <w:r w:rsidR="003772F2" w:rsidRPr="00F10BC1">
          <w:rPr>
            <w:lang w:val="en-US"/>
          </w:rPr>
          <w:t>set</w:t>
        </w:r>
        <w:r w:rsidR="003772F2" w:rsidRPr="00F10BC1">
          <w:rPr>
            <w:spacing w:val="7"/>
            <w:lang w:val="en-US"/>
          </w:rPr>
          <w:t xml:space="preserve"> </w:t>
        </w:r>
        <w:r w:rsidR="003772F2" w:rsidRPr="00F10BC1">
          <w:rPr>
            <w:lang w:val="en-US"/>
          </w:rPr>
          <w:t>by</w:t>
        </w:r>
        <w:r w:rsidR="003772F2" w:rsidRPr="00F10BC1">
          <w:rPr>
            <w:spacing w:val="8"/>
            <w:lang w:val="en-US"/>
          </w:rPr>
          <w:t xml:space="preserve"> </w:t>
        </w:r>
        <w:r w:rsidR="003772F2" w:rsidRPr="00F10BC1">
          <w:rPr>
            <w:lang w:val="en-US"/>
          </w:rPr>
          <w:t>the</w:t>
        </w:r>
        <w:r w:rsidR="003772F2" w:rsidRPr="00F10BC1">
          <w:rPr>
            <w:spacing w:val="7"/>
            <w:lang w:val="en-US"/>
          </w:rPr>
          <w:t xml:space="preserve"> </w:t>
        </w:r>
        <w:r w:rsidR="003772F2" w:rsidRPr="00F10BC1">
          <w:rPr>
            <w:lang w:val="en-US"/>
          </w:rPr>
          <w:t>compe</w:t>
        </w:r>
        <w:r w:rsidR="003772F2" w:rsidRPr="00F10BC1">
          <w:rPr>
            <w:spacing w:val="1"/>
            <w:lang w:val="en-US"/>
          </w:rPr>
          <w:t>t</w:t>
        </w:r>
        <w:r w:rsidR="003772F2" w:rsidRPr="00F10BC1">
          <w:rPr>
            <w:lang w:val="en-US"/>
          </w:rPr>
          <w:t>ent authority</w:t>
        </w:r>
        <w:r w:rsidR="003772F2" w:rsidRPr="00F10BC1">
          <w:rPr>
            <w:spacing w:val="2"/>
            <w:lang w:val="en-US"/>
          </w:rPr>
          <w:t xml:space="preserve"> </w:t>
        </w:r>
      </w:ins>
      <w:del w:id="269" w:author="Shahid Khan" w:date="2019-09-25T08:53:00Z">
        <w:r w:rsidRPr="003772F2" w:rsidDel="003772F2">
          <w:rPr>
            <w:lang w:val="en-US"/>
          </w:rPr>
          <w:delText>of</w:delText>
        </w:r>
        <w:r w:rsidRPr="003772F2" w:rsidDel="003772F2">
          <w:rPr>
            <w:spacing w:val="1"/>
            <w:lang w:val="en-US"/>
          </w:rPr>
          <w:delText xml:space="preserve"> </w:delText>
        </w:r>
        <w:r w:rsidRPr="003772F2" w:rsidDel="003772F2">
          <w:rPr>
            <w:lang w:val="en-US"/>
          </w:rPr>
          <w:delText>a</w:delText>
        </w:r>
        <w:r w:rsidRPr="003772F2" w:rsidDel="003772F2">
          <w:rPr>
            <w:spacing w:val="2"/>
            <w:lang w:val="en-US"/>
          </w:rPr>
          <w:delText xml:space="preserve"> </w:delText>
        </w:r>
        <w:r w:rsidRPr="003772F2" w:rsidDel="003772F2">
          <w:rPr>
            <w:lang w:val="en-US"/>
          </w:rPr>
          <w:delText>VTS</w:delText>
        </w:r>
        <w:r w:rsidRPr="003772F2" w:rsidDel="003772F2">
          <w:rPr>
            <w:spacing w:val="-2"/>
            <w:lang w:val="en-US"/>
          </w:rPr>
          <w:delText xml:space="preserve"> </w:delText>
        </w:r>
      </w:del>
      <w:r w:rsidRPr="003772F2">
        <w:rPr>
          <w:lang w:val="en-US"/>
        </w:rPr>
        <w:t>are met</w:t>
      </w:r>
      <w:ins w:id="270" w:author="Shahid Khan" w:date="2019-09-25T08:54:00Z">
        <w:r w:rsidR="003772F2">
          <w:rPr>
            <w:lang w:val="en-US"/>
          </w:rPr>
          <w:t xml:space="preserve"> (IALA Guidline G1131 – Setting and Measuring </w:t>
        </w:r>
      </w:ins>
      <w:ins w:id="271" w:author="Shahid Khan" w:date="2019-09-25T08:55:00Z">
        <w:r w:rsidR="003772F2">
          <w:rPr>
            <w:lang w:val="en-US"/>
          </w:rPr>
          <w:t>VTS Objectives</w:t>
        </w:r>
      </w:ins>
      <w:ins w:id="272" w:author="Shahid Khan" w:date="2019-09-25T08:54:00Z">
        <w:r w:rsidR="003772F2">
          <w:rPr>
            <w:lang w:val="en-US"/>
          </w:rPr>
          <w:t>)</w:t>
        </w:r>
      </w:ins>
      <w:r w:rsidRPr="003772F2">
        <w:rPr>
          <w:lang w:val="en-US"/>
        </w:rPr>
        <w:t xml:space="preserve">. </w:t>
      </w:r>
      <w:del w:id="273" w:author="Shahid Khan" w:date="2019-09-25T08:53:00Z">
        <w:r w:rsidRPr="003772F2" w:rsidDel="003772F2">
          <w:rPr>
            <w:spacing w:val="1"/>
            <w:lang w:val="en-US"/>
          </w:rPr>
          <w:delText xml:space="preserve"> </w:delText>
        </w:r>
      </w:del>
      <w:del w:id="274" w:author="Shahid Khan" w:date="2019-09-25T08:54:00Z">
        <w:r w:rsidRPr="003772F2" w:rsidDel="003772F2">
          <w:rPr>
            <w:lang w:val="en-US"/>
          </w:rPr>
          <w:delText>This</w:delText>
        </w:r>
        <w:r w:rsidRPr="003772F2" w:rsidDel="003772F2">
          <w:rPr>
            <w:spacing w:val="-1"/>
            <w:lang w:val="en-US"/>
          </w:rPr>
          <w:delText xml:space="preserve"> </w:delText>
        </w:r>
        <w:r w:rsidRPr="003772F2" w:rsidDel="003772F2">
          <w:rPr>
            <w:lang w:val="en-US"/>
          </w:rPr>
          <w:delText>includes ensuring</w:delText>
        </w:r>
        <w:r w:rsidRPr="003772F2" w:rsidDel="003772F2">
          <w:rPr>
            <w:spacing w:val="2"/>
            <w:lang w:val="en-US"/>
          </w:rPr>
          <w:delText xml:space="preserve"> </w:delText>
        </w:r>
        <w:r w:rsidRPr="003772F2" w:rsidDel="003772F2">
          <w:rPr>
            <w:lang w:val="en-US"/>
          </w:rPr>
          <w:delText>t</w:delText>
        </w:r>
        <w:r w:rsidRPr="003772F2" w:rsidDel="003772F2">
          <w:rPr>
            <w:spacing w:val="-1"/>
            <w:lang w:val="en-US"/>
          </w:rPr>
          <w:delText>h</w:delText>
        </w:r>
        <w:r w:rsidRPr="003772F2" w:rsidDel="003772F2">
          <w:rPr>
            <w:lang w:val="en-US"/>
          </w:rPr>
          <w:delText>at</w:delText>
        </w:r>
        <w:r w:rsidRPr="003772F2" w:rsidDel="003772F2">
          <w:rPr>
            <w:spacing w:val="7"/>
            <w:lang w:val="en-US"/>
          </w:rPr>
          <w:delText xml:space="preserve"> </w:delText>
        </w:r>
        <w:r w:rsidRPr="003772F2" w:rsidDel="003772F2">
          <w:rPr>
            <w:lang w:val="en-US"/>
          </w:rPr>
          <w:delText>the</w:delText>
        </w:r>
        <w:r w:rsidRPr="003772F2" w:rsidDel="003772F2">
          <w:rPr>
            <w:spacing w:val="7"/>
            <w:lang w:val="en-US"/>
          </w:rPr>
          <w:delText xml:space="preserve"> </w:delText>
        </w:r>
        <w:r w:rsidRPr="003772F2" w:rsidDel="003772F2">
          <w:rPr>
            <w:lang w:val="en-US"/>
          </w:rPr>
          <w:delText>standards</w:delText>
        </w:r>
        <w:r w:rsidRPr="003772F2" w:rsidDel="003772F2">
          <w:rPr>
            <w:spacing w:val="1"/>
            <w:lang w:val="en-US"/>
          </w:rPr>
          <w:delText xml:space="preserve"> </w:delText>
        </w:r>
      </w:del>
      <w:del w:id="275" w:author="Shahid Khan" w:date="2019-09-25T08:53:00Z">
        <w:r w:rsidRPr="003772F2" w:rsidDel="003772F2">
          <w:rPr>
            <w:lang w:val="en-US"/>
          </w:rPr>
          <w:delText>set</w:delText>
        </w:r>
        <w:r w:rsidRPr="003772F2" w:rsidDel="003772F2">
          <w:rPr>
            <w:spacing w:val="7"/>
            <w:lang w:val="en-US"/>
          </w:rPr>
          <w:delText xml:space="preserve"> </w:delText>
        </w:r>
        <w:r w:rsidRPr="003772F2" w:rsidDel="003772F2">
          <w:rPr>
            <w:lang w:val="en-US"/>
          </w:rPr>
          <w:delText>by</w:delText>
        </w:r>
        <w:r w:rsidRPr="003772F2" w:rsidDel="003772F2">
          <w:rPr>
            <w:spacing w:val="8"/>
            <w:lang w:val="en-US"/>
          </w:rPr>
          <w:delText xml:space="preserve"> </w:delText>
        </w:r>
        <w:r w:rsidRPr="003772F2" w:rsidDel="003772F2">
          <w:rPr>
            <w:lang w:val="en-US"/>
          </w:rPr>
          <w:delText>the</w:delText>
        </w:r>
        <w:r w:rsidRPr="003772F2" w:rsidDel="003772F2">
          <w:rPr>
            <w:spacing w:val="7"/>
            <w:lang w:val="en-US"/>
          </w:rPr>
          <w:delText xml:space="preserve"> </w:delText>
        </w:r>
        <w:r w:rsidRPr="003772F2" w:rsidDel="003772F2">
          <w:rPr>
            <w:lang w:val="en-US"/>
          </w:rPr>
          <w:delText>compe</w:delText>
        </w:r>
        <w:r w:rsidRPr="003772F2" w:rsidDel="003772F2">
          <w:rPr>
            <w:spacing w:val="1"/>
            <w:lang w:val="en-US"/>
          </w:rPr>
          <w:delText>t</w:delText>
        </w:r>
        <w:r w:rsidRPr="003772F2" w:rsidDel="003772F2">
          <w:rPr>
            <w:lang w:val="en-US"/>
          </w:rPr>
          <w:delText>ent authority</w:delText>
        </w:r>
        <w:r w:rsidRPr="003772F2" w:rsidDel="003772F2">
          <w:rPr>
            <w:spacing w:val="2"/>
            <w:lang w:val="en-US"/>
          </w:rPr>
          <w:delText xml:space="preserve"> </w:delText>
        </w:r>
      </w:del>
      <w:del w:id="276" w:author="Shahid Khan" w:date="2019-09-25T08:54:00Z">
        <w:r w:rsidRPr="003772F2" w:rsidDel="003772F2">
          <w:rPr>
            <w:lang w:val="en-US"/>
          </w:rPr>
          <w:delText>for</w:delText>
        </w:r>
        <w:r w:rsidRPr="003772F2" w:rsidDel="003772F2">
          <w:rPr>
            <w:spacing w:val="8"/>
            <w:lang w:val="en-US"/>
          </w:rPr>
          <w:delText xml:space="preserve"> </w:delText>
        </w:r>
        <w:r w:rsidRPr="003772F2" w:rsidDel="003772F2">
          <w:rPr>
            <w:lang w:val="en-US"/>
          </w:rPr>
          <w:delText>l</w:delText>
        </w:r>
        <w:r w:rsidRPr="003772F2" w:rsidDel="003772F2">
          <w:rPr>
            <w:spacing w:val="1"/>
            <w:lang w:val="en-US"/>
          </w:rPr>
          <w:delText>e</w:delText>
        </w:r>
        <w:r w:rsidRPr="003772F2" w:rsidDel="003772F2">
          <w:rPr>
            <w:lang w:val="en-US"/>
          </w:rPr>
          <w:delText>vels</w:delText>
        </w:r>
        <w:r w:rsidRPr="003772F2" w:rsidDel="003772F2">
          <w:rPr>
            <w:spacing w:val="5"/>
            <w:lang w:val="en-US"/>
          </w:rPr>
          <w:delText xml:space="preserve"> </w:delText>
        </w:r>
        <w:r w:rsidRPr="003772F2" w:rsidDel="003772F2">
          <w:rPr>
            <w:lang w:val="en-US"/>
          </w:rPr>
          <w:delText>of</w:delText>
        </w:r>
        <w:r w:rsidRPr="003772F2" w:rsidDel="003772F2">
          <w:rPr>
            <w:spacing w:val="8"/>
            <w:lang w:val="en-US"/>
          </w:rPr>
          <w:delText xml:space="preserve"> </w:delText>
        </w:r>
        <w:r w:rsidRPr="003772F2" w:rsidDel="003772F2">
          <w:rPr>
            <w:lang w:val="en-US"/>
          </w:rPr>
          <w:delText>service</w:delText>
        </w:r>
        <w:r w:rsidRPr="00514BA9" w:rsidDel="003772F2">
          <w:rPr>
            <w:spacing w:val="3"/>
            <w:lang w:val="en-US"/>
          </w:rPr>
          <w:delText xml:space="preserve"> </w:delText>
        </w:r>
        <w:r w:rsidRPr="00514BA9" w:rsidDel="003772F2">
          <w:rPr>
            <w:lang w:val="en-US"/>
          </w:rPr>
          <w:delText>and</w:delText>
        </w:r>
        <w:r w:rsidRPr="00514BA9" w:rsidDel="003772F2">
          <w:rPr>
            <w:spacing w:val="7"/>
            <w:lang w:val="en-US"/>
          </w:rPr>
          <w:delText xml:space="preserve"> </w:delText>
        </w:r>
        <w:r w:rsidRPr="00514BA9" w:rsidDel="003772F2">
          <w:rPr>
            <w:lang w:val="en-US"/>
          </w:rPr>
          <w:delText>operator qualifica</w:delText>
        </w:r>
        <w:r w:rsidRPr="00514BA9" w:rsidDel="003772F2">
          <w:rPr>
            <w:spacing w:val="-1"/>
            <w:lang w:val="en-US"/>
          </w:rPr>
          <w:delText>t</w:delText>
        </w:r>
        <w:r w:rsidRPr="00514BA9" w:rsidDel="003772F2">
          <w:rPr>
            <w:lang w:val="en-US"/>
          </w:rPr>
          <w:delText>io</w:delText>
        </w:r>
        <w:r w:rsidRPr="003772F2" w:rsidDel="003772F2">
          <w:rPr>
            <w:spacing w:val="-1"/>
            <w:lang w:val="en-US"/>
          </w:rPr>
          <w:delText>n</w:delText>
        </w:r>
        <w:r w:rsidRPr="003772F2" w:rsidDel="003772F2">
          <w:rPr>
            <w:lang w:val="en-US"/>
          </w:rPr>
          <w:delText>s</w:delText>
        </w:r>
        <w:r w:rsidRPr="003772F2" w:rsidDel="003772F2">
          <w:rPr>
            <w:spacing w:val="4"/>
            <w:lang w:val="en-US"/>
          </w:rPr>
          <w:delText xml:space="preserve"> </w:delText>
        </w:r>
        <w:r w:rsidRPr="003772F2" w:rsidDel="003772F2">
          <w:rPr>
            <w:lang w:val="en-US"/>
          </w:rPr>
          <w:delText>are</w:delText>
        </w:r>
        <w:r w:rsidRPr="003772F2" w:rsidDel="003772F2">
          <w:rPr>
            <w:spacing w:val="14"/>
            <w:lang w:val="en-US"/>
          </w:rPr>
          <w:delText xml:space="preserve"> </w:delText>
        </w:r>
        <w:r w:rsidRPr="003772F2" w:rsidDel="003772F2">
          <w:rPr>
            <w:lang w:val="en-US"/>
          </w:rPr>
          <w:delText>adhe</w:delText>
        </w:r>
        <w:r w:rsidRPr="003772F2" w:rsidDel="003772F2">
          <w:rPr>
            <w:spacing w:val="-1"/>
            <w:lang w:val="en-US"/>
          </w:rPr>
          <w:delText>r</w:delText>
        </w:r>
        <w:r w:rsidRPr="003772F2" w:rsidDel="003772F2">
          <w:rPr>
            <w:lang w:val="en-US"/>
          </w:rPr>
          <w:delText>ed</w:delText>
        </w:r>
        <w:r w:rsidRPr="003772F2" w:rsidDel="003772F2">
          <w:rPr>
            <w:spacing w:val="9"/>
            <w:lang w:val="en-US"/>
          </w:rPr>
          <w:delText xml:space="preserve"> </w:delText>
        </w:r>
        <w:r w:rsidRPr="003772F2" w:rsidDel="003772F2">
          <w:rPr>
            <w:lang w:val="en-US"/>
          </w:rPr>
          <w:delText>to</w:delText>
        </w:r>
      </w:del>
      <w:del w:id="277" w:author="Ski, Trond" w:date="2020-06-03T01:54:00Z">
        <w:r w:rsidRPr="003772F2" w:rsidDel="00B22A02">
          <w:rPr>
            <w:lang w:val="en-US"/>
          </w:rPr>
          <w:delText xml:space="preserve">. </w:delText>
        </w:r>
      </w:del>
      <w:r w:rsidRPr="003772F2">
        <w:rPr>
          <w:lang w:val="en-US"/>
        </w:rPr>
        <w:t>The</w:t>
      </w:r>
      <w:r w:rsidRPr="003772F2">
        <w:rPr>
          <w:spacing w:val="11"/>
          <w:lang w:val="en-US"/>
        </w:rPr>
        <w:t xml:space="preserve"> </w:t>
      </w:r>
      <w:r w:rsidRPr="003772F2">
        <w:rPr>
          <w:lang w:val="en-US"/>
        </w:rPr>
        <w:t>authority</w:t>
      </w:r>
      <w:r w:rsidRPr="003772F2">
        <w:rPr>
          <w:spacing w:val="9"/>
          <w:lang w:val="en-US"/>
        </w:rPr>
        <w:t xml:space="preserve"> </w:t>
      </w:r>
      <w:r w:rsidRPr="003772F2">
        <w:rPr>
          <w:lang w:val="en-US"/>
        </w:rPr>
        <w:t>delegated</w:t>
      </w:r>
      <w:r w:rsidRPr="003772F2">
        <w:rPr>
          <w:spacing w:val="7"/>
          <w:lang w:val="en-US"/>
        </w:rPr>
        <w:t xml:space="preserve"> </w:t>
      </w:r>
      <w:r w:rsidRPr="003772F2">
        <w:rPr>
          <w:lang w:val="en-US"/>
        </w:rPr>
        <w:t>to</w:t>
      </w:r>
      <w:r w:rsidRPr="003772F2">
        <w:rPr>
          <w:spacing w:val="15"/>
          <w:lang w:val="en-US"/>
        </w:rPr>
        <w:t xml:space="preserve"> </w:t>
      </w:r>
      <w:r w:rsidRPr="003772F2">
        <w:rPr>
          <w:spacing w:val="-1"/>
          <w:lang w:val="en-US"/>
        </w:rPr>
        <w:t>V</w:t>
      </w:r>
      <w:r w:rsidRPr="003772F2">
        <w:rPr>
          <w:lang w:val="en-US"/>
        </w:rPr>
        <w:t>TS</w:t>
      </w:r>
      <w:r w:rsidRPr="003772F2">
        <w:rPr>
          <w:spacing w:val="13"/>
          <w:lang w:val="en-US"/>
        </w:rPr>
        <w:t xml:space="preserve"> </w:t>
      </w:r>
      <w:r w:rsidRPr="003772F2">
        <w:rPr>
          <w:lang w:val="en-US"/>
        </w:rPr>
        <w:t>staff</w:t>
      </w:r>
      <w:r w:rsidRPr="003772F2">
        <w:rPr>
          <w:spacing w:val="13"/>
          <w:lang w:val="en-US"/>
        </w:rPr>
        <w:t xml:space="preserve"> </w:t>
      </w:r>
      <w:r w:rsidRPr="003772F2">
        <w:rPr>
          <w:lang w:val="en-US"/>
        </w:rPr>
        <w:t>sh</w:t>
      </w:r>
      <w:r w:rsidRPr="003772F2">
        <w:rPr>
          <w:spacing w:val="-1"/>
          <w:lang w:val="en-US"/>
        </w:rPr>
        <w:t>o</w:t>
      </w:r>
      <w:r w:rsidRPr="003772F2">
        <w:rPr>
          <w:lang w:val="en-US"/>
        </w:rPr>
        <w:t>uld</w:t>
      </w:r>
      <w:r w:rsidRPr="003772F2">
        <w:rPr>
          <w:spacing w:val="11"/>
          <w:lang w:val="en-US"/>
        </w:rPr>
        <w:t xml:space="preserve"> </w:t>
      </w:r>
      <w:r w:rsidRPr="003772F2">
        <w:rPr>
          <w:lang w:val="en-US"/>
        </w:rPr>
        <w:t>be</w:t>
      </w:r>
      <w:r w:rsidRPr="003772F2">
        <w:rPr>
          <w:spacing w:val="15"/>
          <w:lang w:val="en-US"/>
        </w:rPr>
        <w:t xml:space="preserve"> </w:t>
      </w:r>
      <w:r w:rsidRPr="003772F2">
        <w:rPr>
          <w:lang w:val="en-US"/>
        </w:rPr>
        <w:t>clearly</w:t>
      </w:r>
      <w:r w:rsidRPr="003772F2">
        <w:rPr>
          <w:spacing w:val="11"/>
          <w:lang w:val="en-US"/>
        </w:rPr>
        <w:t xml:space="preserve"> </w:t>
      </w:r>
      <w:r w:rsidRPr="003772F2">
        <w:rPr>
          <w:lang w:val="en-US"/>
        </w:rPr>
        <w:t>identified in</w:t>
      </w:r>
      <w:r w:rsidRPr="003772F2">
        <w:rPr>
          <w:spacing w:val="25"/>
          <w:lang w:val="en-US"/>
        </w:rPr>
        <w:t xml:space="preserve"> </w:t>
      </w:r>
      <w:r w:rsidRPr="003772F2">
        <w:rPr>
          <w:lang w:val="en-US"/>
        </w:rPr>
        <w:t>the</w:t>
      </w:r>
      <w:r w:rsidRPr="003772F2">
        <w:rPr>
          <w:spacing w:val="24"/>
          <w:lang w:val="en-US"/>
        </w:rPr>
        <w:t xml:space="preserve"> </w:t>
      </w:r>
      <w:r w:rsidRPr="003772F2">
        <w:rPr>
          <w:lang w:val="en-US"/>
        </w:rPr>
        <w:t>d</w:t>
      </w:r>
      <w:r w:rsidRPr="003772F2">
        <w:rPr>
          <w:spacing w:val="-1"/>
          <w:lang w:val="en-US"/>
        </w:rPr>
        <w:t>o</w:t>
      </w:r>
      <w:r w:rsidRPr="003772F2">
        <w:rPr>
          <w:lang w:val="en-US"/>
        </w:rPr>
        <w:t>c</w:t>
      </w:r>
      <w:r w:rsidRPr="003772F2">
        <w:rPr>
          <w:spacing w:val="-1"/>
          <w:lang w:val="en-US"/>
        </w:rPr>
        <w:t>u</w:t>
      </w:r>
      <w:r w:rsidRPr="003772F2">
        <w:rPr>
          <w:lang w:val="en-US"/>
        </w:rPr>
        <w:t>mented</w:t>
      </w:r>
      <w:r w:rsidRPr="003772F2">
        <w:rPr>
          <w:spacing w:val="15"/>
          <w:lang w:val="en-US"/>
        </w:rPr>
        <w:t xml:space="preserve"> </w:t>
      </w:r>
      <w:r w:rsidRPr="003772F2">
        <w:rPr>
          <w:lang w:val="en-US"/>
        </w:rPr>
        <w:t>operational</w:t>
      </w:r>
      <w:r w:rsidRPr="003772F2">
        <w:rPr>
          <w:spacing w:val="16"/>
          <w:lang w:val="en-US"/>
        </w:rPr>
        <w:t xml:space="preserve"> </w:t>
      </w:r>
      <w:r w:rsidRPr="003772F2">
        <w:rPr>
          <w:lang w:val="en-US"/>
        </w:rPr>
        <w:t>pr</w:t>
      </w:r>
      <w:r w:rsidRPr="003772F2">
        <w:rPr>
          <w:spacing w:val="-1"/>
          <w:lang w:val="en-US"/>
        </w:rPr>
        <w:t>o</w:t>
      </w:r>
      <w:r w:rsidRPr="003772F2">
        <w:rPr>
          <w:spacing w:val="1"/>
          <w:lang w:val="en-US"/>
        </w:rPr>
        <w:t>c</w:t>
      </w:r>
      <w:r w:rsidRPr="003772F2">
        <w:rPr>
          <w:lang w:val="en-US"/>
        </w:rPr>
        <w:t>edures</w:t>
      </w:r>
      <w:r w:rsidRPr="003772F2">
        <w:rPr>
          <w:spacing w:val="16"/>
          <w:lang w:val="en-US"/>
        </w:rPr>
        <w:t xml:space="preserve"> </w:t>
      </w:r>
      <w:r w:rsidRPr="003772F2">
        <w:rPr>
          <w:lang w:val="en-US"/>
        </w:rPr>
        <w:t>of</w:t>
      </w:r>
      <w:r w:rsidRPr="003772F2">
        <w:rPr>
          <w:spacing w:val="22"/>
          <w:lang w:val="en-US"/>
        </w:rPr>
        <w:t xml:space="preserve"> </w:t>
      </w:r>
      <w:r w:rsidRPr="003772F2">
        <w:rPr>
          <w:lang w:val="en-US"/>
        </w:rPr>
        <w:t>a</w:t>
      </w:r>
      <w:r w:rsidRPr="003772F2">
        <w:rPr>
          <w:spacing w:val="26"/>
          <w:lang w:val="en-US"/>
        </w:rPr>
        <w:t xml:space="preserve"> </w:t>
      </w:r>
      <w:r w:rsidRPr="003772F2">
        <w:rPr>
          <w:lang w:val="en-US"/>
        </w:rPr>
        <w:t xml:space="preserve">VTS. </w:t>
      </w:r>
      <w:del w:id="278" w:author="Ski, Trond" w:date="2020-10-01T13:05:00Z">
        <w:r w:rsidRPr="003772F2" w:rsidDel="00663C6C">
          <w:rPr>
            <w:spacing w:val="48"/>
            <w:lang w:val="en-US"/>
          </w:rPr>
          <w:delText xml:space="preserve"> </w:delText>
        </w:r>
        <w:r w:rsidRPr="003772F2" w:rsidDel="00663C6C">
          <w:rPr>
            <w:lang w:val="en-US"/>
          </w:rPr>
          <w:delText>Such</w:delText>
        </w:r>
        <w:r w:rsidRPr="003772F2" w:rsidDel="00663C6C">
          <w:rPr>
            <w:spacing w:val="22"/>
            <w:lang w:val="en-US"/>
          </w:rPr>
          <w:delText xml:space="preserve"> </w:delText>
        </w:r>
        <w:r w:rsidRPr="003772F2" w:rsidDel="00663C6C">
          <w:rPr>
            <w:lang w:val="en-US"/>
          </w:rPr>
          <w:delText>procedu</w:delText>
        </w:r>
        <w:r w:rsidRPr="003772F2" w:rsidDel="00663C6C">
          <w:rPr>
            <w:spacing w:val="-1"/>
            <w:lang w:val="en-US"/>
          </w:rPr>
          <w:delText>r</w:delText>
        </w:r>
        <w:r w:rsidRPr="003772F2" w:rsidDel="00663C6C">
          <w:rPr>
            <w:lang w:val="en-US"/>
          </w:rPr>
          <w:delText>es</w:delText>
        </w:r>
        <w:r w:rsidRPr="003772F2" w:rsidDel="00663C6C">
          <w:rPr>
            <w:spacing w:val="16"/>
            <w:lang w:val="en-US"/>
          </w:rPr>
          <w:delText xml:space="preserve"> </w:delText>
        </w:r>
        <w:r w:rsidRPr="003772F2" w:rsidDel="00663C6C">
          <w:rPr>
            <w:lang w:val="en-US"/>
          </w:rPr>
          <w:delText>should</w:delText>
        </w:r>
        <w:r w:rsidRPr="003772F2" w:rsidDel="00663C6C">
          <w:rPr>
            <w:spacing w:val="21"/>
            <w:lang w:val="en-US"/>
          </w:rPr>
          <w:delText xml:space="preserve"> </w:delText>
        </w:r>
        <w:r w:rsidRPr="003772F2" w:rsidDel="00663C6C">
          <w:rPr>
            <w:spacing w:val="-1"/>
            <w:lang w:val="en-US"/>
          </w:rPr>
          <w:delText>b</w:delText>
        </w:r>
        <w:r w:rsidRPr="003772F2" w:rsidDel="00663C6C">
          <w:rPr>
            <w:lang w:val="en-US"/>
          </w:rPr>
          <w:delText>e</w:delText>
        </w:r>
        <w:r w:rsidRPr="003772F2" w:rsidDel="00663C6C">
          <w:rPr>
            <w:spacing w:val="25"/>
            <w:lang w:val="en-US"/>
          </w:rPr>
          <w:delText xml:space="preserve"> </w:delText>
        </w:r>
        <w:r w:rsidRPr="003772F2" w:rsidDel="00663C6C">
          <w:rPr>
            <w:lang w:val="en-US"/>
          </w:rPr>
          <w:delText>an</w:delText>
        </w:r>
        <w:r w:rsidRPr="003772F2" w:rsidDel="00663C6C">
          <w:rPr>
            <w:spacing w:val="25"/>
            <w:lang w:val="en-US"/>
          </w:rPr>
          <w:delText xml:space="preserve"> </w:delText>
        </w:r>
        <w:r w:rsidRPr="003772F2" w:rsidDel="00663C6C">
          <w:rPr>
            <w:lang w:val="en-US"/>
          </w:rPr>
          <w:delText>integr</w:delText>
        </w:r>
        <w:r w:rsidRPr="003772F2" w:rsidDel="00663C6C">
          <w:rPr>
            <w:spacing w:val="-1"/>
            <w:lang w:val="en-US"/>
          </w:rPr>
          <w:delText>a</w:delText>
        </w:r>
        <w:r w:rsidRPr="003772F2" w:rsidDel="00663C6C">
          <w:rPr>
            <w:lang w:val="en-US"/>
          </w:rPr>
          <w:delText>l part</w:delText>
        </w:r>
        <w:r w:rsidRPr="003772F2" w:rsidDel="00663C6C">
          <w:rPr>
            <w:spacing w:val="30"/>
            <w:lang w:val="en-US"/>
          </w:rPr>
          <w:delText xml:space="preserve"> </w:delText>
        </w:r>
        <w:r w:rsidRPr="003772F2" w:rsidDel="00663C6C">
          <w:rPr>
            <w:lang w:val="en-US"/>
          </w:rPr>
          <w:delText>of</w:delText>
        </w:r>
        <w:r w:rsidRPr="003772F2" w:rsidDel="00663C6C">
          <w:rPr>
            <w:spacing w:val="32"/>
            <w:lang w:val="en-US"/>
          </w:rPr>
          <w:delText xml:space="preserve"> </w:delText>
        </w:r>
        <w:r w:rsidRPr="003772F2" w:rsidDel="00663C6C">
          <w:rPr>
            <w:lang w:val="en-US"/>
          </w:rPr>
          <w:delText>a</w:delText>
        </w:r>
        <w:r w:rsidRPr="003772F2" w:rsidDel="00663C6C">
          <w:rPr>
            <w:spacing w:val="33"/>
            <w:lang w:val="en-US"/>
          </w:rPr>
          <w:delText xml:space="preserve"> </w:delText>
        </w:r>
        <w:r w:rsidRPr="003772F2" w:rsidDel="00663C6C">
          <w:rPr>
            <w:lang w:val="en-US"/>
          </w:rPr>
          <w:delText>v</w:delText>
        </w:r>
        <w:r w:rsidRPr="003772F2" w:rsidDel="00663C6C">
          <w:rPr>
            <w:spacing w:val="1"/>
            <w:lang w:val="en-US"/>
          </w:rPr>
          <w:delText>e</w:delText>
        </w:r>
        <w:r w:rsidRPr="003772F2" w:rsidDel="00663C6C">
          <w:rPr>
            <w:lang w:val="en-US"/>
          </w:rPr>
          <w:delText>rifiable</w:delText>
        </w:r>
        <w:r w:rsidRPr="003772F2" w:rsidDel="00663C6C">
          <w:rPr>
            <w:spacing w:val="25"/>
            <w:lang w:val="en-US"/>
          </w:rPr>
          <w:delText xml:space="preserve"> </w:delText>
        </w:r>
        <w:r w:rsidR="003772F2" w:rsidRPr="003772F2" w:rsidDel="00663C6C">
          <w:rPr>
            <w:lang w:val="en-US"/>
          </w:rPr>
          <w:delText>Safe</w:delText>
        </w:r>
        <w:r w:rsidR="003772F2" w:rsidRPr="003772F2" w:rsidDel="00663C6C">
          <w:rPr>
            <w:spacing w:val="-1"/>
            <w:lang w:val="en-US"/>
          </w:rPr>
          <w:delText>t</w:delText>
        </w:r>
        <w:r w:rsidR="003772F2" w:rsidRPr="003772F2" w:rsidDel="00663C6C">
          <w:rPr>
            <w:lang w:val="en-US"/>
          </w:rPr>
          <w:delText>y</w:delText>
        </w:r>
        <w:r w:rsidR="003772F2" w:rsidRPr="003772F2" w:rsidDel="00663C6C">
          <w:rPr>
            <w:spacing w:val="28"/>
            <w:lang w:val="en-US"/>
          </w:rPr>
          <w:delText xml:space="preserve"> </w:delText>
        </w:r>
        <w:r w:rsidR="003772F2" w:rsidRPr="003772F2" w:rsidDel="00663C6C">
          <w:rPr>
            <w:lang w:val="en-US"/>
          </w:rPr>
          <w:delText>Management</w:delText>
        </w:r>
        <w:r w:rsidR="003772F2" w:rsidRPr="003772F2" w:rsidDel="00663C6C">
          <w:rPr>
            <w:spacing w:val="21"/>
            <w:lang w:val="en-US"/>
          </w:rPr>
          <w:delText xml:space="preserve"> </w:delText>
        </w:r>
        <w:r w:rsidR="003772F2" w:rsidRPr="003772F2" w:rsidDel="00663C6C">
          <w:rPr>
            <w:lang w:val="en-US"/>
          </w:rPr>
          <w:delText>System</w:delText>
        </w:r>
      </w:del>
      <w:ins w:id="279" w:author="Shahid Khan" w:date="2019-09-25T09:05:00Z">
        <w:del w:id="280" w:author="Ski, Trond" w:date="2020-10-01T13:05:00Z">
          <w:r w:rsidR="003772F2" w:rsidDel="00663C6C">
            <w:rPr>
              <w:lang w:val="en-US"/>
            </w:rPr>
            <w:delText xml:space="preserve"> (SMS) or any other </w:delText>
          </w:r>
        </w:del>
      </w:ins>
      <w:ins w:id="281" w:author="Shahid Khan" w:date="2019-09-25T09:06:00Z">
        <w:del w:id="282" w:author="Ski, Trond" w:date="2020-10-01T13:05:00Z">
          <w:r w:rsidR="00921BC6" w:rsidDel="00663C6C">
            <w:rPr>
              <w:lang w:val="en-US"/>
            </w:rPr>
            <w:delText>applicable</w:delText>
          </w:r>
        </w:del>
      </w:ins>
      <w:ins w:id="283" w:author="Shahid Khan" w:date="2019-09-25T09:05:00Z">
        <w:del w:id="284" w:author="Ski, Trond" w:date="2020-10-01T13:05:00Z">
          <w:r w:rsidR="00921BC6" w:rsidDel="00663C6C">
            <w:rPr>
              <w:lang w:val="en-US"/>
            </w:rPr>
            <w:delText xml:space="preserve"> standards</w:delText>
          </w:r>
        </w:del>
      </w:ins>
      <w:del w:id="285" w:author="Ski, Trond" w:date="2020-10-01T13:05:00Z">
        <w:r w:rsidR="003772F2" w:rsidRPr="003772F2" w:rsidDel="00663C6C">
          <w:rPr>
            <w:spacing w:val="28"/>
            <w:lang w:val="en-US"/>
          </w:rPr>
          <w:delText xml:space="preserve"> </w:delText>
        </w:r>
        <w:r w:rsidRPr="003772F2" w:rsidDel="00663C6C">
          <w:rPr>
            <w:lang w:val="en-US"/>
          </w:rPr>
          <w:delText>for</w:delText>
        </w:r>
        <w:r w:rsidRPr="003772F2" w:rsidDel="00663C6C">
          <w:rPr>
            <w:spacing w:val="32"/>
            <w:lang w:val="en-US"/>
          </w:rPr>
          <w:delText xml:space="preserve"> </w:delText>
        </w:r>
        <w:r w:rsidRPr="003772F2" w:rsidDel="00663C6C">
          <w:rPr>
            <w:lang w:val="en-US"/>
          </w:rPr>
          <w:delText>the</w:delText>
        </w:r>
        <w:r w:rsidRPr="003772F2" w:rsidDel="00663C6C">
          <w:rPr>
            <w:spacing w:val="31"/>
            <w:lang w:val="en-US"/>
          </w:rPr>
          <w:delText xml:space="preserve"> </w:delText>
        </w:r>
        <w:r w:rsidRPr="003772F2" w:rsidDel="00663C6C">
          <w:rPr>
            <w:lang w:val="en-US"/>
          </w:rPr>
          <w:delText xml:space="preserve">VTS. </w:delText>
        </w:r>
      </w:del>
    </w:p>
    <w:p w14:paraId="2BF666EA" w14:textId="77777777" w:rsidR="000F6C37" w:rsidRDefault="002E687E" w:rsidP="00B03FDA">
      <w:pPr>
        <w:pStyle w:val="Bullet1text"/>
        <w:ind w:left="0"/>
        <w:rPr>
          <w:ins w:id="286" w:author="Ski, Trond" w:date="2020-10-05T15:47:00Z"/>
          <w:rFonts w:eastAsia="Arial"/>
          <w:lang w:val="en-US"/>
        </w:rPr>
      </w:pPr>
      <w:ins w:id="287" w:author="Ski, Trond" w:date="2020-06-12T10:35:00Z">
        <w:r w:rsidRPr="002779FD">
          <w:rPr>
            <w:rFonts w:eastAsia="Arial"/>
            <w:lang w:val="en-US"/>
          </w:rPr>
          <w:t>The</w:t>
        </w:r>
        <w:r w:rsidRPr="002779FD">
          <w:rPr>
            <w:rFonts w:eastAsia="Arial"/>
            <w:spacing w:val="4"/>
            <w:lang w:val="en-US"/>
          </w:rPr>
          <w:t xml:space="preserve"> </w:t>
        </w:r>
        <w:r w:rsidRPr="002779FD">
          <w:rPr>
            <w:rFonts w:eastAsia="Arial"/>
            <w:lang w:val="en-US"/>
          </w:rPr>
          <w:t>nature of</w:t>
        </w:r>
        <w:r w:rsidRPr="002779FD">
          <w:rPr>
            <w:rFonts w:eastAsia="Arial"/>
            <w:spacing w:val="6"/>
            <w:lang w:val="en-US"/>
          </w:rPr>
          <w:t xml:space="preserve"> </w:t>
        </w:r>
        <w:r w:rsidRPr="002779FD">
          <w:rPr>
            <w:rFonts w:eastAsia="Arial"/>
            <w:lang w:val="en-US"/>
          </w:rPr>
          <w:t>the</w:t>
        </w:r>
        <w:r w:rsidRPr="002779FD">
          <w:rPr>
            <w:rFonts w:eastAsia="Arial"/>
            <w:spacing w:val="5"/>
            <w:lang w:val="en-US"/>
          </w:rPr>
          <w:t xml:space="preserve"> </w:t>
        </w:r>
        <w:r w:rsidRPr="002779FD">
          <w:rPr>
            <w:rFonts w:eastAsia="Arial"/>
            <w:lang w:val="en-US"/>
          </w:rPr>
          <w:t>tasks</w:t>
        </w:r>
        <w:r w:rsidRPr="002779FD">
          <w:rPr>
            <w:rFonts w:eastAsia="Arial"/>
            <w:spacing w:val="1"/>
            <w:lang w:val="en-US"/>
          </w:rPr>
          <w:t xml:space="preserve"> </w:t>
        </w:r>
        <w:r w:rsidRPr="002779FD">
          <w:rPr>
            <w:rFonts w:eastAsia="Arial"/>
            <w:lang w:val="en-US"/>
          </w:rPr>
          <w:t>and</w:t>
        </w:r>
        <w:r w:rsidRPr="002779FD">
          <w:rPr>
            <w:rFonts w:eastAsia="Arial"/>
            <w:spacing w:val="4"/>
            <w:lang w:val="en-US"/>
          </w:rPr>
          <w:t xml:space="preserve"> </w:t>
        </w:r>
        <w:r w:rsidRPr="002779FD">
          <w:rPr>
            <w:rFonts w:eastAsia="Arial"/>
            <w:lang w:val="en-US"/>
          </w:rPr>
          <w:t>activiti</w:t>
        </w:r>
        <w:r w:rsidRPr="002779FD">
          <w:rPr>
            <w:rFonts w:eastAsia="Arial"/>
            <w:spacing w:val="-1"/>
            <w:lang w:val="en-US"/>
          </w:rPr>
          <w:t>e</w:t>
        </w:r>
        <w:r w:rsidRPr="002779FD">
          <w:rPr>
            <w:rFonts w:eastAsia="Arial"/>
            <w:lang w:val="en-US"/>
          </w:rPr>
          <w:t>s to</w:t>
        </w:r>
        <w:r w:rsidRPr="002779FD">
          <w:rPr>
            <w:rFonts w:eastAsia="Arial"/>
            <w:spacing w:val="6"/>
            <w:lang w:val="en-US"/>
          </w:rPr>
          <w:t xml:space="preserve"> </w:t>
        </w:r>
        <w:r w:rsidRPr="002779FD">
          <w:rPr>
            <w:rFonts w:eastAsia="Arial"/>
            <w:lang w:val="en-US"/>
          </w:rPr>
          <w:t>be</w:t>
        </w:r>
        <w:r w:rsidRPr="002779FD">
          <w:rPr>
            <w:rFonts w:eastAsia="Arial"/>
            <w:spacing w:val="6"/>
            <w:lang w:val="en-US"/>
          </w:rPr>
          <w:t xml:space="preserve"> </w:t>
        </w:r>
        <w:r w:rsidRPr="002779FD">
          <w:rPr>
            <w:rFonts w:eastAsia="Arial"/>
            <w:lang w:val="en-US"/>
          </w:rPr>
          <w:t>per</w:t>
        </w:r>
        <w:r w:rsidRPr="002779FD">
          <w:rPr>
            <w:rFonts w:eastAsia="Arial"/>
            <w:spacing w:val="-1"/>
            <w:lang w:val="en-US"/>
          </w:rPr>
          <w:t>f</w:t>
        </w:r>
        <w:r w:rsidRPr="002779FD">
          <w:rPr>
            <w:rFonts w:eastAsia="Arial"/>
            <w:lang w:val="en-US"/>
          </w:rPr>
          <w:t>ormed</w:t>
        </w:r>
        <w:r w:rsidRPr="002779FD">
          <w:rPr>
            <w:rFonts w:eastAsia="Arial"/>
            <w:spacing w:val="-2"/>
            <w:lang w:val="en-US"/>
          </w:rPr>
          <w:t xml:space="preserve"> </w:t>
        </w:r>
        <w:r w:rsidRPr="002779FD">
          <w:rPr>
            <w:rFonts w:eastAsia="Arial"/>
            <w:lang w:val="en-US"/>
          </w:rPr>
          <w:t>will</w:t>
        </w:r>
        <w:r w:rsidRPr="002779FD">
          <w:rPr>
            <w:rFonts w:eastAsia="Arial"/>
            <w:spacing w:val="5"/>
            <w:lang w:val="en-US"/>
          </w:rPr>
          <w:t xml:space="preserve"> </w:t>
        </w:r>
        <w:r w:rsidRPr="002779FD">
          <w:rPr>
            <w:rFonts w:eastAsia="Arial"/>
            <w:lang w:val="en-US"/>
          </w:rPr>
          <w:t>depend</w:t>
        </w:r>
        <w:r w:rsidRPr="002779FD">
          <w:rPr>
            <w:rFonts w:eastAsia="Arial"/>
            <w:spacing w:val="1"/>
            <w:lang w:val="en-US"/>
          </w:rPr>
          <w:t xml:space="preserve"> </w:t>
        </w:r>
      </w:ins>
      <w:ins w:id="288" w:author="Ski, Trond" w:date="2020-06-12T10:40:00Z">
        <w:r w:rsidR="002767AF">
          <w:rPr>
            <w:rFonts w:eastAsia="Arial"/>
            <w:spacing w:val="1"/>
            <w:lang w:val="en-US"/>
          </w:rPr>
          <w:t xml:space="preserve">on </w:t>
        </w:r>
      </w:ins>
      <w:ins w:id="289" w:author="Ski, Trond" w:date="2020-06-12T10:35:00Z">
        <w:r w:rsidRPr="002779FD">
          <w:rPr>
            <w:rFonts w:eastAsia="Arial"/>
            <w:lang w:val="en-US"/>
          </w:rPr>
          <w:t>the</w:t>
        </w:r>
        <w:r w:rsidRPr="002779FD">
          <w:rPr>
            <w:rFonts w:eastAsia="Arial"/>
            <w:spacing w:val="5"/>
            <w:lang w:val="en-US"/>
          </w:rPr>
          <w:t xml:space="preserve"> </w:t>
        </w:r>
        <w:r>
          <w:rPr>
            <w:rFonts w:eastAsia="Arial"/>
            <w:lang w:val="en-US"/>
          </w:rPr>
          <w:t>operational objectives for the VTS</w:t>
        </w:r>
        <w:r w:rsidRPr="002779FD">
          <w:rPr>
            <w:rFonts w:eastAsia="Arial"/>
            <w:lang w:val="en-US"/>
          </w:rPr>
          <w:t>. In</w:t>
        </w:r>
        <w:r w:rsidRPr="002779FD">
          <w:rPr>
            <w:rFonts w:eastAsia="Arial"/>
            <w:spacing w:val="6"/>
            <w:lang w:val="en-US"/>
          </w:rPr>
          <w:t xml:space="preserve"> </w:t>
        </w:r>
        <w:r w:rsidRPr="002779FD">
          <w:rPr>
            <w:rFonts w:eastAsia="Arial"/>
            <w:lang w:val="en-US"/>
          </w:rPr>
          <w:t>general, these</w:t>
        </w:r>
        <w:r w:rsidRPr="002779FD">
          <w:rPr>
            <w:rFonts w:eastAsia="Arial"/>
            <w:spacing w:val="6"/>
            <w:lang w:val="en-US"/>
          </w:rPr>
          <w:t xml:space="preserve"> </w:t>
        </w:r>
        <w:r w:rsidRPr="002779FD">
          <w:rPr>
            <w:rFonts w:eastAsia="Arial"/>
            <w:lang w:val="en-US"/>
          </w:rPr>
          <w:t>tasks</w:t>
        </w:r>
        <w:r w:rsidRPr="002779FD">
          <w:rPr>
            <w:rFonts w:eastAsia="Arial"/>
            <w:spacing w:val="6"/>
            <w:lang w:val="en-US"/>
          </w:rPr>
          <w:t xml:space="preserve"> </w:t>
        </w:r>
        <w:r w:rsidRPr="002779FD">
          <w:rPr>
            <w:rFonts w:eastAsia="Arial"/>
            <w:lang w:val="en-US"/>
          </w:rPr>
          <w:t>and</w:t>
        </w:r>
        <w:r w:rsidRPr="002779FD">
          <w:rPr>
            <w:rFonts w:eastAsia="Arial"/>
            <w:spacing w:val="8"/>
            <w:lang w:val="en-US"/>
          </w:rPr>
          <w:t xml:space="preserve"> </w:t>
        </w:r>
        <w:r w:rsidRPr="002779FD">
          <w:rPr>
            <w:rFonts w:eastAsia="Arial"/>
            <w:lang w:val="en-US"/>
          </w:rPr>
          <w:t>activities</w:t>
        </w:r>
        <w:r w:rsidRPr="002779FD">
          <w:rPr>
            <w:rFonts w:eastAsia="Arial"/>
            <w:spacing w:val="3"/>
            <w:lang w:val="en-US"/>
          </w:rPr>
          <w:t xml:space="preserve"> </w:t>
        </w:r>
        <w:r w:rsidRPr="002779FD">
          <w:rPr>
            <w:rFonts w:eastAsia="Arial"/>
            <w:lang w:val="en-US"/>
          </w:rPr>
          <w:t>all</w:t>
        </w:r>
        <w:r w:rsidRPr="002779FD">
          <w:rPr>
            <w:rFonts w:eastAsia="Arial"/>
            <w:spacing w:val="9"/>
            <w:lang w:val="en-US"/>
          </w:rPr>
          <w:t xml:space="preserve"> </w:t>
        </w:r>
        <w:r w:rsidRPr="002779FD">
          <w:rPr>
            <w:rFonts w:eastAsia="Arial"/>
            <w:lang w:val="en-US"/>
          </w:rPr>
          <w:t>involve</w:t>
        </w:r>
        <w:r w:rsidRPr="002779FD">
          <w:rPr>
            <w:rFonts w:eastAsia="Arial"/>
            <w:spacing w:val="4"/>
            <w:lang w:val="en-US"/>
          </w:rPr>
          <w:t xml:space="preserve"> </w:t>
        </w:r>
        <w:r w:rsidRPr="002779FD">
          <w:rPr>
            <w:rFonts w:eastAsia="Arial"/>
            <w:lang w:val="en-US"/>
          </w:rPr>
          <w:t>collecting,</w:t>
        </w:r>
        <w:r w:rsidRPr="002779FD">
          <w:rPr>
            <w:rFonts w:eastAsia="Arial"/>
            <w:spacing w:val="1"/>
            <w:lang w:val="en-US"/>
          </w:rPr>
          <w:t xml:space="preserve"> </w:t>
        </w:r>
        <w:r w:rsidRPr="002779FD">
          <w:rPr>
            <w:rFonts w:eastAsia="Arial"/>
            <w:lang w:val="en-US"/>
          </w:rPr>
          <w:t>pr</w:t>
        </w:r>
        <w:r w:rsidRPr="002779FD">
          <w:rPr>
            <w:rFonts w:eastAsia="Arial"/>
            <w:spacing w:val="-1"/>
            <w:lang w:val="en-US"/>
          </w:rPr>
          <w:t>o</w:t>
        </w:r>
        <w:r w:rsidRPr="002779FD">
          <w:rPr>
            <w:rFonts w:eastAsia="Arial"/>
            <w:spacing w:val="1"/>
            <w:lang w:val="en-US"/>
          </w:rPr>
          <w:t>c</w:t>
        </w:r>
        <w:r w:rsidRPr="002779FD">
          <w:rPr>
            <w:rFonts w:eastAsia="Arial"/>
            <w:lang w:val="en-US"/>
          </w:rPr>
          <w:t xml:space="preserve">essing, </w:t>
        </w:r>
        <w:r w:rsidRPr="002779FD">
          <w:rPr>
            <w:rFonts w:eastAsia="Arial"/>
            <w:spacing w:val="-1"/>
            <w:lang w:val="en-US"/>
          </w:rPr>
          <w:t>ev</w:t>
        </w:r>
        <w:r w:rsidRPr="002779FD">
          <w:rPr>
            <w:rFonts w:eastAsia="Arial"/>
            <w:lang w:val="en-US"/>
          </w:rPr>
          <w:t>aluating</w:t>
        </w:r>
        <w:r w:rsidRPr="002779FD">
          <w:rPr>
            <w:rFonts w:eastAsia="Arial"/>
            <w:spacing w:val="1"/>
            <w:lang w:val="en-US"/>
          </w:rPr>
          <w:t xml:space="preserve"> </w:t>
        </w:r>
        <w:r w:rsidRPr="002779FD">
          <w:rPr>
            <w:rFonts w:eastAsia="Arial"/>
            <w:lang w:val="en-US"/>
          </w:rPr>
          <w:t>a</w:t>
        </w:r>
        <w:r w:rsidRPr="002779FD">
          <w:rPr>
            <w:rFonts w:eastAsia="Arial"/>
            <w:spacing w:val="1"/>
            <w:lang w:val="en-US"/>
          </w:rPr>
          <w:t>n</w:t>
        </w:r>
        <w:r w:rsidRPr="002779FD">
          <w:rPr>
            <w:rFonts w:eastAsia="Arial"/>
            <w:lang w:val="en-US"/>
          </w:rPr>
          <w:t>d disseminati</w:t>
        </w:r>
        <w:r w:rsidRPr="002779FD">
          <w:rPr>
            <w:rFonts w:eastAsia="Arial"/>
            <w:spacing w:val="-1"/>
            <w:lang w:val="en-US"/>
          </w:rPr>
          <w:t>n</w:t>
        </w:r>
        <w:r w:rsidRPr="002779FD">
          <w:rPr>
            <w:rFonts w:eastAsia="Arial"/>
            <w:lang w:val="en-US"/>
          </w:rPr>
          <w:t>g</w:t>
        </w:r>
        <w:r w:rsidRPr="002779FD">
          <w:rPr>
            <w:rFonts w:eastAsia="Arial"/>
            <w:spacing w:val="20"/>
            <w:lang w:val="en-US"/>
          </w:rPr>
          <w:t xml:space="preserve"> </w:t>
        </w:r>
        <w:r w:rsidRPr="002779FD">
          <w:rPr>
            <w:rFonts w:eastAsia="Arial"/>
            <w:lang w:val="en-US"/>
          </w:rPr>
          <w:t>information. The</w:t>
        </w:r>
        <w:r w:rsidRPr="002779FD">
          <w:rPr>
            <w:rFonts w:eastAsia="Arial"/>
            <w:spacing w:val="29"/>
            <w:lang w:val="en-US"/>
          </w:rPr>
          <w:t xml:space="preserve"> </w:t>
        </w:r>
        <w:r w:rsidRPr="002779FD">
          <w:rPr>
            <w:rFonts w:eastAsia="Arial"/>
            <w:lang w:val="en-US"/>
          </w:rPr>
          <w:t>collection</w:t>
        </w:r>
        <w:r w:rsidRPr="002779FD">
          <w:rPr>
            <w:rFonts w:eastAsia="Arial"/>
            <w:spacing w:val="24"/>
            <w:lang w:val="en-US"/>
          </w:rPr>
          <w:t xml:space="preserve"> </w:t>
        </w:r>
        <w:r w:rsidRPr="002779FD">
          <w:rPr>
            <w:rFonts w:eastAsia="Arial"/>
            <w:lang w:val="en-US"/>
          </w:rPr>
          <w:t>and</w:t>
        </w:r>
        <w:r w:rsidRPr="002779FD">
          <w:rPr>
            <w:rFonts w:eastAsia="Arial"/>
            <w:spacing w:val="27"/>
            <w:lang w:val="en-US"/>
          </w:rPr>
          <w:t xml:space="preserve"> </w:t>
        </w:r>
        <w:r w:rsidRPr="002779FD">
          <w:rPr>
            <w:rFonts w:eastAsia="Arial"/>
            <w:lang w:val="en-US"/>
          </w:rPr>
          <w:t>disseminati</w:t>
        </w:r>
        <w:r w:rsidRPr="002779FD">
          <w:rPr>
            <w:rFonts w:eastAsia="Arial"/>
            <w:spacing w:val="-1"/>
            <w:lang w:val="en-US"/>
          </w:rPr>
          <w:t>o</w:t>
        </w:r>
        <w:r w:rsidRPr="002779FD">
          <w:rPr>
            <w:rFonts w:eastAsia="Arial"/>
            <w:lang w:val="en-US"/>
          </w:rPr>
          <w:t>n</w:t>
        </w:r>
        <w:r w:rsidRPr="002779FD">
          <w:rPr>
            <w:rFonts w:eastAsia="Arial"/>
            <w:spacing w:val="20"/>
            <w:lang w:val="en-US"/>
          </w:rPr>
          <w:t xml:space="preserve"> </w:t>
        </w:r>
        <w:r w:rsidRPr="002779FD">
          <w:rPr>
            <w:rFonts w:eastAsia="Arial"/>
            <w:lang w:val="en-US"/>
          </w:rPr>
          <w:t>of</w:t>
        </w:r>
        <w:r w:rsidRPr="002779FD">
          <w:rPr>
            <w:rFonts w:eastAsia="Arial"/>
            <w:spacing w:val="31"/>
            <w:lang w:val="en-US"/>
          </w:rPr>
          <w:t xml:space="preserve"> </w:t>
        </w:r>
        <w:r w:rsidRPr="002779FD">
          <w:rPr>
            <w:rFonts w:eastAsia="Arial"/>
            <w:lang w:val="en-US"/>
          </w:rPr>
          <w:t>this</w:t>
        </w:r>
        <w:r w:rsidRPr="002779FD">
          <w:rPr>
            <w:rFonts w:eastAsia="Arial"/>
            <w:spacing w:val="30"/>
            <w:lang w:val="en-US"/>
          </w:rPr>
          <w:t xml:space="preserve"> </w:t>
        </w:r>
        <w:r w:rsidRPr="002779FD">
          <w:rPr>
            <w:rFonts w:eastAsia="Arial"/>
            <w:lang w:val="en-US"/>
          </w:rPr>
          <w:t>in</w:t>
        </w:r>
        <w:r w:rsidRPr="002779FD">
          <w:rPr>
            <w:rFonts w:eastAsia="Arial"/>
            <w:spacing w:val="-1"/>
            <w:lang w:val="en-US"/>
          </w:rPr>
          <w:t>f</w:t>
        </w:r>
        <w:r w:rsidRPr="002779FD">
          <w:rPr>
            <w:rFonts w:eastAsia="Arial"/>
            <w:lang w:val="en-US"/>
          </w:rPr>
          <w:t>ormation</w:t>
        </w:r>
        <w:r w:rsidRPr="002779FD">
          <w:rPr>
            <w:rFonts w:eastAsia="Arial"/>
            <w:spacing w:val="22"/>
            <w:lang w:val="en-US"/>
          </w:rPr>
          <w:t xml:space="preserve"> </w:t>
        </w:r>
        <w:r w:rsidRPr="002779FD">
          <w:rPr>
            <w:rFonts w:eastAsia="Arial"/>
            <w:lang w:val="en-US"/>
          </w:rPr>
          <w:t>wi</w:t>
        </w:r>
        <w:r w:rsidRPr="002779FD">
          <w:rPr>
            <w:rFonts w:eastAsia="Arial"/>
            <w:spacing w:val="2"/>
            <w:lang w:val="en-US"/>
          </w:rPr>
          <w:t>l</w:t>
        </w:r>
        <w:r w:rsidRPr="002779FD">
          <w:rPr>
            <w:rFonts w:eastAsia="Arial"/>
            <w:lang w:val="en-US"/>
          </w:rPr>
          <w:t>l involve both internal and external commu</w:t>
        </w:r>
        <w:r w:rsidRPr="002779FD">
          <w:rPr>
            <w:rFonts w:eastAsia="Arial"/>
            <w:spacing w:val="1"/>
            <w:lang w:val="en-US"/>
          </w:rPr>
          <w:t>n</w:t>
        </w:r>
        <w:r w:rsidRPr="002779FD">
          <w:rPr>
            <w:rFonts w:eastAsia="Arial"/>
            <w:lang w:val="en-US"/>
          </w:rPr>
          <w:t>ications, while information will be processed</w:t>
        </w:r>
        <w:r w:rsidRPr="002779FD">
          <w:rPr>
            <w:rFonts w:eastAsia="Arial"/>
            <w:spacing w:val="32"/>
            <w:lang w:val="en-US"/>
          </w:rPr>
          <w:t xml:space="preserve"> </w:t>
        </w:r>
        <w:r w:rsidRPr="002779FD">
          <w:rPr>
            <w:rFonts w:eastAsia="Arial"/>
            <w:lang w:val="en-US"/>
          </w:rPr>
          <w:t>within</w:t>
        </w:r>
        <w:r w:rsidRPr="002779FD">
          <w:rPr>
            <w:rFonts w:eastAsia="Arial"/>
            <w:spacing w:val="38"/>
            <w:lang w:val="en-US"/>
          </w:rPr>
          <w:t xml:space="preserve"> </w:t>
        </w:r>
        <w:r w:rsidRPr="002779FD">
          <w:rPr>
            <w:rFonts w:eastAsia="Arial"/>
            <w:lang w:val="en-US"/>
          </w:rPr>
          <w:t>the</w:t>
        </w:r>
        <w:r w:rsidRPr="002779FD">
          <w:rPr>
            <w:rFonts w:eastAsia="Arial"/>
            <w:spacing w:val="40"/>
            <w:lang w:val="en-US"/>
          </w:rPr>
          <w:t xml:space="preserve"> </w:t>
        </w:r>
        <w:r w:rsidRPr="002779FD">
          <w:rPr>
            <w:rFonts w:eastAsia="Arial"/>
            <w:spacing w:val="-1"/>
            <w:lang w:val="en-US"/>
          </w:rPr>
          <w:t>V</w:t>
        </w:r>
        <w:r w:rsidRPr="002779FD">
          <w:rPr>
            <w:rFonts w:eastAsia="Arial"/>
            <w:lang w:val="en-US"/>
          </w:rPr>
          <w:t>TS</w:t>
        </w:r>
        <w:r w:rsidRPr="002779FD">
          <w:rPr>
            <w:rFonts w:eastAsia="Arial"/>
            <w:spacing w:val="39"/>
            <w:lang w:val="en-US"/>
          </w:rPr>
          <w:t xml:space="preserve"> </w:t>
        </w:r>
        <w:r w:rsidRPr="002779FD">
          <w:rPr>
            <w:rFonts w:eastAsia="Arial"/>
            <w:lang w:val="en-US"/>
          </w:rPr>
          <w:t>centre</w:t>
        </w:r>
        <w:r w:rsidRPr="002779FD">
          <w:rPr>
            <w:rFonts w:eastAsia="Arial"/>
            <w:spacing w:val="37"/>
            <w:lang w:val="en-US"/>
          </w:rPr>
          <w:t xml:space="preserve"> </w:t>
        </w:r>
        <w:r w:rsidRPr="002779FD">
          <w:rPr>
            <w:rFonts w:eastAsia="Arial"/>
            <w:lang w:val="en-US"/>
          </w:rPr>
          <w:t>i</w:t>
        </w:r>
        <w:r w:rsidRPr="002779FD">
          <w:rPr>
            <w:rFonts w:eastAsia="Arial"/>
            <w:spacing w:val="-1"/>
            <w:lang w:val="en-US"/>
          </w:rPr>
          <w:t>t</w:t>
        </w:r>
        <w:r w:rsidRPr="002779FD">
          <w:rPr>
            <w:rFonts w:eastAsia="Arial"/>
            <w:lang w:val="en-US"/>
          </w:rPr>
          <w:t>self. The</w:t>
        </w:r>
        <w:r w:rsidRPr="002779FD">
          <w:rPr>
            <w:rFonts w:eastAsia="Arial"/>
            <w:spacing w:val="38"/>
            <w:lang w:val="en-US"/>
          </w:rPr>
          <w:t xml:space="preserve"> </w:t>
        </w:r>
        <w:r w:rsidRPr="002779FD">
          <w:rPr>
            <w:rFonts w:eastAsia="Arial"/>
            <w:lang w:val="en-US"/>
          </w:rPr>
          <w:t>level</w:t>
        </w:r>
        <w:r w:rsidRPr="002779FD">
          <w:rPr>
            <w:rFonts w:eastAsia="Arial"/>
            <w:spacing w:val="39"/>
            <w:lang w:val="en-US"/>
          </w:rPr>
          <w:t xml:space="preserve"> </w:t>
        </w:r>
        <w:r w:rsidRPr="002779FD">
          <w:rPr>
            <w:rFonts w:eastAsia="Arial"/>
            <w:lang w:val="en-US"/>
          </w:rPr>
          <w:t>of</w:t>
        </w:r>
        <w:r w:rsidRPr="002779FD">
          <w:rPr>
            <w:rFonts w:eastAsia="Arial"/>
            <w:spacing w:val="41"/>
            <w:lang w:val="en-US"/>
          </w:rPr>
          <w:t xml:space="preserve"> </w:t>
        </w:r>
        <w:r w:rsidRPr="002779FD">
          <w:rPr>
            <w:rFonts w:eastAsia="Arial"/>
            <w:lang w:val="en-US"/>
          </w:rPr>
          <w:t>decision-making</w:t>
        </w:r>
        <w:r w:rsidRPr="002779FD">
          <w:rPr>
            <w:rFonts w:eastAsia="Arial"/>
            <w:spacing w:val="26"/>
            <w:lang w:val="en-US"/>
          </w:rPr>
          <w:t xml:space="preserve"> </w:t>
        </w:r>
        <w:r w:rsidRPr="002779FD">
          <w:rPr>
            <w:rFonts w:eastAsia="Arial"/>
            <w:lang w:val="en-US"/>
          </w:rPr>
          <w:t>that</w:t>
        </w:r>
        <w:r w:rsidRPr="002779FD">
          <w:rPr>
            <w:rFonts w:eastAsia="Arial"/>
            <w:spacing w:val="39"/>
            <w:lang w:val="en-US"/>
          </w:rPr>
          <w:t xml:space="preserve"> </w:t>
        </w:r>
        <w:r w:rsidRPr="002779FD">
          <w:rPr>
            <w:rFonts w:eastAsia="Arial"/>
            <w:lang w:val="en-US"/>
          </w:rPr>
          <w:t>can</w:t>
        </w:r>
        <w:r w:rsidRPr="002779FD">
          <w:rPr>
            <w:rFonts w:eastAsia="Arial"/>
            <w:spacing w:val="40"/>
            <w:lang w:val="en-US"/>
          </w:rPr>
          <w:t xml:space="preserve"> </w:t>
        </w:r>
        <w:r w:rsidRPr="002779FD">
          <w:rPr>
            <w:rFonts w:eastAsia="Arial"/>
            <w:spacing w:val="-1"/>
            <w:lang w:val="en-US"/>
          </w:rPr>
          <w:t>b</w:t>
        </w:r>
        <w:r w:rsidRPr="002779FD">
          <w:rPr>
            <w:rFonts w:eastAsia="Arial"/>
            <w:lang w:val="en-US"/>
          </w:rPr>
          <w:t>e taken</w:t>
        </w:r>
        <w:r w:rsidRPr="002779FD">
          <w:rPr>
            <w:rFonts w:eastAsia="Arial"/>
            <w:spacing w:val="-5"/>
            <w:lang w:val="en-US"/>
          </w:rPr>
          <w:t xml:space="preserve"> </w:t>
        </w:r>
        <w:r w:rsidRPr="002779FD">
          <w:rPr>
            <w:rFonts w:eastAsia="Arial"/>
            <w:lang w:val="en-US"/>
          </w:rPr>
          <w:t>within</w:t>
        </w:r>
        <w:r w:rsidRPr="002779FD">
          <w:rPr>
            <w:rFonts w:eastAsia="Arial"/>
            <w:spacing w:val="-7"/>
            <w:lang w:val="en-US"/>
          </w:rPr>
          <w:t xml:space="preserve"> </w:t>
        </w:r>
        <w:r w:rsidRPr="002779FD">
          <w:rPr>
            <w:rFonts w:eastAsia="Arial"/>
            <w:lang w:val="en-US"/>
          </w:rPr>
          <w:t>the</w:t>
        </w:r>
        <w:r w:rsidRPr="002779FD">
          <w:rPr>
            <w:rFonts w:eastAsia="Arial"/>
            <w:spacing w:val="-3"/>
            <w:lang w:val="en-US"/>
          </w:rPr>
          <w:t xml:space="preserve"> </w:t>
        </w:r>
        <w:r w:rsidRPr="002779FD">
          <w:rPr>
            <w:rFonts w:eastAsia="Arial"/>
            <w:lang w:val="en-US"/>
          </w:rPr>
          <w:t>VTS</w:t>
        </w:r>
        <w:r w:rsidRPr="002779FD">
          <w:rPr>
            <w:rFonts w:eastAsia="Arial"/>
            <w:spacing w:val="-4"/>
            <w:lang w:val="en-US"/>
          </w:rPr>
          <w:t xml:space="preserve"> </w:t>
        </w:r>
      </w:ins>
      <w:ins w:id="290" w:author="Ski, Trond" w:date="2020-08-24T01:23:00Z">
        <w:r w:rsidR="000E0F52">
          <w:rPr>
            <w:rFonts w:eastAsia="Arial"/>
            <w:lang w:val="en-US"/>
          </w:rPr>
          <w:t>cent</w:t>
        </w:r>
        <w:r w:rsidR="00306DE4" w:rsidRPr="002779FD">
          <w:rPr>
            <w:rFonts w:eastAsia="Arial"/>
            <w:lang w:val="en-US"/>
          </w:rPr>
          <w:t>r</w:t>
        </w:r>
      </w:ins>
      <w:ins w:id="291" w:author="Ski, Trond" w:date="2020-08-24T01:24:00Z">
        <w:r w:rsidR="000E0F52">
          <w:rPr>
            <w:rFonts w:eastAsia="Arial"/>
            <w:lang w:val="en-US"/>
          </w:rPr>
          <w:t>e</w:t>
        </w:r>
      </w:ins>
      <w:ins w:id="292" w:author="Ski, Trond" w:date="2020-06-12T10:35:00Z">
        <w:r w:rsidRPr="002779FD">
          <w:rPr>
            <w:rFonts w:eastAsia="Arial"/>
            <w:spacing w:val="-6"/>
            <w:lang w:val="en-US"/>
          </w:rPr>
          <w:t xml:space="preserve"> </w:t>
        </w:r>
        <w:r w:rsidRPr="002779FD">
          <w:rPr>
            <w:rFonts w:eastAsia="Arial"/>
            <w:lang w:val="en-US"/>
          </w:rPr>
          <w:t>should</w:t>
        </w:r>
        <w:r w:rsidRPr="002779FD">
          <w:rPr>
            <w:rFonts w:eastAsia="Arial"/>
            <w:spacing w:val="-6"/>
            <w:lang w:val="en-US"/>
          </w:rPr>
          <w:t xml:space="preserve"> </w:t>
        </w:r>
        <w:r w:rsidRPr="002779FD">
          <w:rPr>
            <w:rFonts w:eastAsia="Arial"/>
            <w:spacing w:val="-1"/>
            <w:lang w:val="en-US"/>
          </w:rPr>
          <w:t>b</w:t>
        </w:r>
        <w:r w:rsidRPr="002779FD">
          <w:rPr>
            <w:rFonts w:eastAsia="Arial"/>
            <w:lang w:val="en-US"/>
          </w:rPr>
          <w:t>e</w:t>
        </w:r>
        <w:r w:rsidRPr="002779FD">
          <w:rPr>
            <w:rFonts w:eastAsia="Arial"/>
            <w:spacing w:val="-2"/>
            <w:lang w:val="en-US"/>
          </w:rPr>
          <w:t xml:space="preserve"> </w:t>
        </w:r>
        <w:r w:rsidRPr="002779FD">
          <w:rPr>
            <w:rFonts w:eastAsia="Arial"/>
            <w:lang w:val="en-US"/>
          </w:rPr>
          <w:t>clearly</w:t>
        </w:r>
        <w:r w:rsidRPr="002779FD">
          <w:rPr>
            <w:rFonts w:eastAsia="Arial"/>
            <w:spacing w:val="-6"/>
            <w:lang w:val="en-US"/>
          </w:rPr>
          <w:t xml:space="preserve"> </w:t>
        </w:r>
        <w:r w:rsidRPr="002779FD">
          <w:rPr>
            <w:rFonts w:eastAsia="Arial"/>
            <w:lang w:val="en-US"/>
          </w:rPr>
          <w:t>id</w:t>
        </w:r>
        <w:r w:rsidRPr="002779FD">
          <w:rPr>
            <w:rFonts w:eastAsia="Arial"/>
            <w:spacing w:val="-1"/>
            <w:lang w:val="en-US"/>
          </w:rPr>
          <w:t>e</w:t>
        </w:r>
        <w:r w:rsidRPr="002779FD">
          <w:rPr>
            <w:rFonts w:eastAsia="Arial"/>
            <w:lang w:val="en-US"/>
          </w:rPr>
          <w:t>ntified.</w:t>
        </w:r>
      </w:ins>
    </w:p>
    <w:p w14:paraId="09F1F678" w14:textId="77777777" w:rsidR="000F6C37" w:rsidRPr="00B03FDA" w:rsidRDefault="000F6C37" w:rsidP="000F6C37">
      <w:pPr>
        <w:pStyle w:val="Heading2"/>
        <w:rPr>
          <w:ins w:id="293" w:author="Ski, Trond" w:date="2020-10-05T15:48:00Z"/>
          <w:rFonts w:eastAsia="Arial"/>
          <w:lang w:val="en-US"/>
        </w:rPr>
      </w:pPr>
      <w:bookmarkStart w:id="294" w:name="_Toc49124615"/>
      <w:ins w:id="295" w:author="Ski, Trond" w:date="2020-10-05T15:48:00Z">
        <w:r w:rsidRPr="00B03FDA">
          <w:rPr>
            <w:rFonts w:eastAsia="Arial"/>
            <w:lang w:val="en-US"/>
          </w:rPr>
          <w:t>Objective</w:t>
        </w:r>
        <w:bookmarkEnd w:id="294"/>
      </w:ins>
    </w:p>
    <w:p w14:paraId="228905F4" w14:textId="77777777" w:rsidR="000F6C37" w:rsidRPr="00580A8D" w:rsidRDefault="000F6C37" w:rsidP="000F6C37">
      <w:pPr>
        <w:pStyle w:val="BodyText"/>
        <w:rPr>
          <w:ins w:id="296" w:author="Ski, Trond" w:date="2020-10-05T15:48:00Z"/>
        </w:rPr>
      </w:pPr>
      <w:ins w:id="297" w:author="Ski, Trond" w:date="2020-10-05T15:48:00Z">
        <w:r w:rsidRPr="00796765">
          <w:t xml:space="preserve">This Guideline has been prepared to assist a VTS in developing operational procedures </w:t>
        </w:r>
        <w:r w:rsidRPr="00B03FDA">
          <w:t xml:space="preserve">for a VTS centre, noting that, </w:t>
        </w:r>
        <w:r w:rsidRPr="00796765">
          <w:t>differing procedures may cause confusion to ship/masters, and that vessel traffic services should be established and operated in a harmonized manner and in accordance with internationally approved guidelines.</w:t>
        </w:r>
      </w:ins>
    </w:p>
    <w:p w14:paraId="7DB6297E" w14:textId="77777777" w:rsidR="000F6C37" w:rsidRPr="00B03FDA" w:rsidRDefault="000F6C37" w:rsidP="000F6C37">
      <w:pPr>
        <w:pStyle w:val="Heading2"/>
        <w:rPr>
          <w:ins w:id="298" w:author="Ski, Trond" w:date="2020-10-05T15:48:00Z"/>
          <w:rFonts w:eastAsia="Arial"/>
          <w:lang w:val="en-US"/>
        </w:rPr>
      </w:pPr>
      <w:bookmarkStart w:id="299" w:name="_Toc49124616"/>
      <w:ins w:id="300" w:author="Ski, Trond" w:date="2020-10-05T15:48:00Z">
        <w:r w:rsidRPr="00B03FDA">
          <w:rPr>
            <w:rFonts w:eastAsia="Arial"/>
            <w:lang w:val="en-US"/>
          </w:rPr>
          <w:t>Scope</w:t>
        </w:r>
        <w:bookmarkEnd w:id="299"/>
      </w:ins>
    </w:p>
    <w:p w14:paraId="5062CE65" w14:textId="77777777" w:rsidR="000F6C37" w:rsidRPr="00796765" w:rsidRDefault="000F6C37" w:rsidP="000F6C37">
      <w:pPr>
        <w:pStyle w:val="BodyText"/>
        <w:rPr>
          <w:ins w:id="301" w:author="Ski, Trond" w:date="2020-10-05T15:48:00Z"/>
          <w:lang w:val="en-US"/>
        </w:rPr>
      </w:pPr>
      <w:ins w:id="302" w:author="Ski, Trond" w:date="2020-10-05T15:48:00Z">
        <w:r w:rsidRPr="00796765">
          <w:rPr>
            <w:lang w:val="en-US"/>
          </w:rPr>
          <w:t>The guideline covers the operational procedures required to achieve the purpose of a VTS to ;</w:t>
        </w:r>
      </w:ins>
    </w:p>
    <w:p w14:paraId="7994C9D6" w14:textId="77777777" w:rsidR="000F6C37" w:rsidRPr="00796765" w:rsidRDefault="000F6C37" w:rsidP="000F6C37">
      <w:pPr>
        <w:pStyle w:val="BodyText"/>
        <w:numPr>
          <w:ilvl w:val="0"/>
          <w:numId w:val="48"/>
        </w:numPr>
        <w:rPr>
          <w:ins w:id="303" w:author="Ski, Trond" w:date="2020-10-05T15:48:00Z"/>
          <w:lang w:val="en-US"/>
        </w:rPr>
      </w:pPr>
      <w:ins w:id="304" w:author="Ski, Trond" w:date="2020-10-05T15:48:00Z">
        <w:r w:rsidRPr="00796765">
          <w:rPr>
            <w:lang w:val="en-US"/>
          </w:rPr>
          <w:t>Provide timely and relevant information on factors that may influence the ship's movements and assist onboard decision-making</w:t>
        </w:r>
      </w:ins>
    </w:p>
    <w:p w14:paraId="5C100C14" w14:textId="77777777" w:rsidR="000F6C37" w:rsidRPr="00796765" w:rsidRDefault="000F6C37" w:rsidP="000F6C37">
      <w:pPr>
        <w:pStyle w:val="BodyText"/>
        <w:numPr>
          <w:ilvl w:val="0"/>
          <w:numId w:val="48"/>
        </w:numPr>
        <w:rPr>
          <w:ins w:id="305" w:author="Ski, Trond" w:date="2020-10-05T15:48:00Z"/>
          <w:lang w:val="en-US"/>
        </w:rPr>
      </w:pPr>
      <w:ins w:id="306" w:author="Ski, Trond" w:date="2020-10-05T15:48:00Z">
        <w:r w:rsidRPr="00796765">
          <w:rPr>
            <w:lang w:val="en-US"/>
          </w:rPr>
          <w:t>Monitor and manage ship traffic to ensure the safety and efficiency of ship movements</w:t>
        </w:r>
      </w:ins>
    </w:p>
    <w:p w14:paraId="6EAC467C" w14:textId="77777777" w:rsidR="000F6C37" w:rsidRPr="00796765" w:rsidRDefault="000F6C37" w:rsidP="000F6C37">
      <w:pPr>
        <w:pStyle w:val="BodyText"/>
        <w:numPr>
          <w:ilvl w:val="0"/>
          <w:numId w:val="48"/>
        </w:numPr>
        <w:rPr>
          <w:ins w:id="307" w:author="Ski, Trond" w:date="2020-10-05T15:48:00Z"/>
          <w:lang w:val="en-US"/>
        </w:rPr>
      </w:pPr>
      <w:ins w:id="308" w:author="Ski, Trond" w:date="2020-10-05T15:48:00Z">
        <w:r w:rsidRPr="00796765">
          <w:rPr>
            <w:lang w:val="en-US"/>
          </w:rPr>
          <w:t>Respond to developing unsafe situations</w:t>
        </w:r>
      </w:ins>
    </w:p>
    <w:p w14:paraId="6219007A" w14:textId="77777777" w:rsidR="000F6C37" w:rsidRPr="00796765" w:rsidRDefault="000F6C37" w:rsidP="000F6C37">
      <w:pPr>
        <w:pStyle w:val="BodyText"/>
        <w:rPr>
          <w:ins w:id="309" w:author="Ski, Trond" w:date="2020-10-05T15:48:00Z"/>
          <w:lang w:val="en-US"/>
        </w:rPr>
      </w:pPr>
      <w:ins w:id="310" w:author="Ski, Trond" w:date="2020-10-05T15:48:00Z">
        <w:r w:rsidRPr="00796765">
          <w:rPr>
            <w:lang w:val="en-US"/>
          </w:rPr>
          <w:t xml:space="preserve">The VTS </w:t>
        </w:r>
        <w:r>
          <w:rPr>
            <w:lang w:val="en-US"/>
          </w:rPr>
          <w:t>authority</w:t>
        </w:r>
        <w:r w:rsidRPr="00796765">
          <w:rPr>
            <w:lang w:val="en-US"/>
          </w:rPr>
          <w:t xml:space="preserve"> should also consider implementing procedures in regards to the overall management of a VTS including;</w:t>
        </w:r>
      </w:ins>
    </w:p>
    <w:p w14:paraId="743424DB" w14:textId="77777777" w:rsidR="000F6C37" w:rsidRPr="00B03FDA" w:rsidRDefault="000F6C37" w:rsidP="000F6C37">
      <w:pPr>
        <w:pStyle w:val="BodyText"/>
        <w:numPr>
          <w:ilvl w:val="0"/>
          <w:numId w:val="49"/>
        </w:numPr>
        <w:rPr>
          <w:ins w:id="311" w:author="Ski, Trond" w:date="2020-10-05T15:48:00Z"/>
          <w:lang w:val="en-US"/>
        </w:rPr>
      </w:pPr>
      <w:ins w:id="312" w:author="Ski, Trond" w:date="2020-10-05T15:48:00Z">
        <w:r w:rsidRPr="00796765">
          <w:rPr>
            <w:lang w:val="en-US"/>
          </w:rPr>
          <w:t>Procedures to ensure the VTS conforms to the regulatory framework set by the competent authority</w:t>
        </w:r>
        <w:r w:rsidRPr="00B03FDA">
          <w:rPr>
            <w:lang w:val="en-US"/>
          </w:rPr>
          <w:t xml:space="preserve"> including deviation reporting both to the VTS Authority and the Competent Authority.</w:t>
        </w:r>
      </w:ins>
    </w:p>
    <w:p w14:paraId="657A2EAC" w14:textId="0A991A74" w:rsidR="00244D75" w:rsidRPr="00CC73BB" w:rsidRDefault="000F6C37" w:rsidP="00CC73BB">
      <w:pPr>
        <w:pStyle w:val="BodyText"/>
        <w:numPr>
          <w:ilvl w:val="0"/>
          <w:numId w:val="49"/>
        </w:numPr>
        <w:rPr>
          <w:lang w:val="en-US"/>
        </w:rPr>
      </w:pPr>
      <w:ins w:id="313" w:author="Ski, Trond" w:date="2020-10-05T15:48:00Z">
        <w:r w:rsidRPr="00796765">
          <w:rPr>
            <w:lang w:val="en-US"/>
          </w:rPr>
          <w:t>Setting Objectives and Targets for the VTS that are consistent with improving safety and efficiency of ship traffic and protection of the environment</w:t>
        </w:r>
      </w:ins>
      <w:del w:id="314" w:author="Shahid Khan" w:date="2019-09-25T09:07:00Z">
        <w:r w:rsidR="00921BC6" w:rsidRPr="00FB4D0E" w:rsidDel="00921BC6">
          <w:rPr>
            <w:lang w:val="en-US"/>
          </w:rPr>
          <w:delText>Proper</w:delText>
        </w:r>
        <w:r w:rsidR="00921BC6" w:rsidRPr="00FB4D0E" w:rsidDel="00921BC6">
          <w:rPr>
            <w:spacing w:val="2"/>
            <w:lang w:val="en-US"/>
          </w:rPr>
          <w:delText>l</w:delText>
        </w:r>
        <w:r w:rsidR="00921BC6" w:rsidRPr="00BF1624" w:rsidDel="00921BC6">
          <w:rPr>
            <w:lang w:val="en-US"/>
          </w:rPr>
          <w:delText>y</w:delText>
        </w:r>
        <w:r w:rsidR="00921BC6" w:rsidRPr="00BF1624" w:rsidDel="00921BC6">
          <w:rPr>
            <w:spacing w:val="25"/>
            <w:lang w:val="en-US"/>
          </w:rPr>
          <w:delText xml:space="preserve"> </w:delText>
        </w:r>
        <w:r w:rsidR="00244D75" w:rsidRPr="00BF1624" w:rsidDel="00921BC6">
          <w:rPr>
            <w:lang w:val="en-US"/>
          </w:rPr>
          <w:delText>impl</w:delText>
        </w:r>
        <w:r w:rsidR="00244D75" w:rsidRPr="00BF1624" w:rsidDel="00921BC6">
          <w:rPr>
            <w:spacing w:val="1"/>
            <w:lang w:val="en-US"/>
          </w:rPr>
          <w:delText>e</w:delText>
        </w:r>
        <w:r w:rsidR="00244D75" w:rsidRPr="00BF1624" w:rsidDel="00921BC6">
          <w:rPr>
            <w:spacing w:val="-1"/>
            <w:lang w:val="en-US"/>
          </w:rPr>
          <w:delText>m</w:delText>
        </w:r>
        <w:r w:rsidR="00244D75" w:rsidRPr="00BF1624" w:rsidDel="00921BC6">
          <w:rPr>
            <w:lang w:val="en-US"/>
          </w:rPr>
          <w:delText>en</w:delText>
        </w:r>
        <w:r w:rsidR="00244D75" w:rsidRPr="00BF1624" w:rsidDel="00921BC6">
          <w:rPr>
            <w:spacing w:val="1"/>
            <w:lang w:val="en-US"/>
          </w:rPr>
          <w:delText>t</w:delText>
        </w:r>
        <w:r w:rsidR="00244D75" w:rsidRPr="00BF1624" w:rsidDel="00921BC6">
          <w:rPr>
            <w:lang w:val="en-US"/>
          </w:rPr>
          <w:delText>ed</w:delText>
        </w:r>
        <w:r w:rsidR="00244D75" w:rsidRPr="00BF1624" w:rsidDel="00921BC6">
          <w:rPr>
            <w:spacing w:val="22"/>
            <w:lang w:val="en-US"/>
          </w:rPr>
          <w:delText xml:space="preserve"> </w:delText>
        </w:r>
        <w:r w:rsidR="00244D75" w:rsidRPr="00BF1624" w:rsidDel="00921BC6">
          <w:rPr>
            <w:lang w:val="en-US"/>
          </w:rPr>
          <w:delText>quality control</w:delText>
        </w:r>
        <w:r w:rsidR="00244D75" w:rsidRPr="00CC73BB" w:rsidDel="00921BC6">
          <w:rPr>
            <w:spacing w:val="5"/>
            <w:lang w:val="en-US"/>
          </w:rPr>
          <w:delText xml:space="preserve"> </w:delText>
        </w:r>
        <w:r w:rsidR="00244D75" w:rsidRPr="00CC73BB" w:rsidDel="00921BC6">
          <w:rPr>
            <w:lang w:val="en-US"/>
          </w:rPr>
          <w:delText>pro</w:delText>
        </w:r>
        <w:r w:rsidR="00244D75" w:rsidRPr="00CC73BB" w:rsidDel="00921BC6">
          <w:rPr>
            <w:spacing w:val="-1"/>
            <w:lang w:val="en-US"/>
          </w:rPr>
          <w:delText>g</w:delText>
        </w:r>
        <w:r w:rsidR="00244D75" w:rsidRPr="00CC73BB" w:rsidDel="00921BC6">
          <w:rPr>
            <w:lang w:val="en-US"/>
          </w:rPr>
          <w:delText>ramme approved</w:delText>
        </w:r>
        <w:r w:rsidR="00244D75" w:rsidRPr="00CC73BB" w:rsidDel="00921BC6">
          <w:rPr>
            <w:spacing w:val="2"/>
            <w:lang w:val="en-US"/>
          </w:rPr>
          <w:delText xml:space="preserve"> </w:delText>
        </w:r>
        <w:r w:rsidR="00244D75" w:rsidRPr="00CC73BB" w:rsidDel="00921BC6">
          <w:rPr>
            <w:lang w:val="en-US"/>
          </w:rPr>
          <w:delText>by</w:delText>
        </w:r>
        <w:r w:rsidR="00244D75" w:rsidRPr="00CC73BB" w:rsidDel="00921BC6">
          <w:rPr>
            <w:spacing w:val="9"/>
            <w:lang w:val="en-US"/>
          </w:rPr>
          <w:delText xml:space="preserve"> </w:delText>
        </w:r>
        <w:r w:rsidR="00244D75" w:rsidRPr="00CC73BB" w:rsidDel="00921BC6">
          <w:rPr>
            <w:lang w:val="en-US"/>
          </w:rPr>
          <w:delText>the</w:delText>
        </w:r>
        <w:r w:rsidR="00244D75" w:rsidRPr="00CC73BB" w:rsidDel="00921BC6">
          <w:rPr>
            <w:spacing w:val="10"/>
            <w:lang w:val="en-US"/>
          </w:rPr>
          <w:delText xml:space="preserve"> </w:delText>
        </w:r>
        <w:r w:rsidR="00244D75" w:rsidRPr="00CC73BB" w:rsidDel="00921BC6">
          <w:rPr>
            <w:lang w:val="en-US"/>
          </w:rPr>
          <w:delText>competent</w:delText>
        </w:r>
        <w:r w:rsidR="00244D75" w:rsidRPr="00CC73BB" w:rsidDel="00921BC6">
          <w:rPr>
            <w:spacing w:val="1"/>
            <w:lang w:val="en-US"/>
          </w:rPr>
          <w:delText xml:space="preserve"> </w:delText>
        </w:r>
        <w:r w:rsidR="00244D75" w:rsidRPr="00CC73BB" w:rsidDel="00921BC6">
          <w:rPr>
            <w:lang w:val="en-US"/>
          </w:rPr>
          <w:delText>authority</w:delText>
        </w:r>
        <w:r w:rsidR="00244D75" w:rsidRPr="00CC73BB" w:rsidDel="00921BC6">
          <w:rPr>
            <w:spacing w:val="3"/>
            <w:lang w:val="en-US"/>
          </w:rPr>
          <w:delText xml:space="preserve"> </w:delText>
        </w:r>
        <w:r w:rsidR="00244D75" w:rsidRPr="00CC73BB" w:rsidDel="00921BC6">
          <w:rPr>
            <w:lang w:val="en-US"/>
          </w:rPr>
          <w:delText>can</w:delText>
        </w:r>
        <w:r w:rsidR="00244D75" w:rsidRPr="00CC73BB" w:rsidDel="00921BC6">
          <w:rPr>
            <w:spacing w:val="8"/>
            <w:lang w:val="en-US"/>
          </w:rPr>
          <w:delText xml:space="preserve"> </w:delText>
        </w:r>
        <w:r w:rsidR="00244D75" w:rsidRPr="00CC73BB" w:rsidDel="00921BC6">
          <w:rPr>
            <w:lang w:val="en-US"/>
          </w:rPr>
          <w:delText>ensure</w:delText>
        </w:r>
        <w:r w:rsidR="00244D75" w:rsidRPr="00CC73BB" w:rsidDel="00921BC6">
          <w:rPr>
            <w:spacing w:val="5"/>
            <w:lang w:val="en-US"/>
          </w:rPr>
          <w:delText xml:space="preserve"> </w:delText>
        </w:r>
        <w:r w:rsidR="00244D75" w:rsidRPr="00CC73BB" w:rsidDel="00921BC6">
          <w:rPr>
            <w:lang w:val="en-US"/>
          </w:rPr>
          <w:delText>t</w:delText>
        </w:r>
        <w:r w:rsidR="00244D75" w:rsidRPr="00CC73BB" w:rsidDel="00921BC6">
          <w:rPr>
            <w:spacing w:val="-1"/>
            <w:lang w:val="en-US"/>
          </w:rPr>
          <w:delText>h</w:delText>
        </w:r>
        <w:r w:rsidR="00244D75" w:rsidRPr="00CC73BB" w:rsidDel="00921BC6">
          <w:rPr>
            <w:lang w:val="en-US"/>
          </w:rPr>
          <w:delText>at</w:delText>
        </w:r>
        <w:r w:rsidR="00244D75" w:rsidRPr="00CC73BB" w:rsidDel="00921BC6">
          <w:rPr>
            <w:spacing w:val="8"/>
            <w:lang w:val="en-US"/>
          </w:rPr>
          <w:delText xml:space="preserve"> </w:delText>
        </w:r>
        <w:r w:rsidR="00244D75" w:rsidRPr="00CC73BB" w:rsidDel="00921BC6">
          <w:rPr>
            <w:lang w:val="en-US"/>
          </w:rPr>
          <w:delText>the</w:delText>
        </w:r>
        <w:r w:rsidR="00244D75" w:rsidRPr="00CC73BB" w:rsidDel="00921BC6">
          <w:rPr>
            <w:spacing w:val="8"/>
            <w:lang w:val="en-US"/>
          </w:rPr>
          <w:delText xml:space="preserve"> </w:delText>
        </w:r>
        <w:r w:rsidR="00244D75" w:rsidRPr="00CC73BB" w:rsidDel="00921BC6">
          <w:rPr>
            <w:lang w:val="en-US"/>
          </w:rPr>
          <w:delText>stan</w:delText>
        </w:r>
        <w:r w:rsidR="00244D75" w:rsidRPr="00CC73BB" w:rsidDel="00921BC6">
          <w:rPr>
            <w:spacing w:val="-1"/>
            <w:lang w:val="en-US"/>
          </w:rPr>
          <w:delText>d</w:delText>
        </w:r>
        <w:r w:rsidR="00244D75" w:rsidRPr="00CC73BB" w:rsidDel="00921BC6">
          <w:rPr>
            <w:lang w:val="en-US"/>
          </w:rPr>
          <w:delText>ards</w:delText>
        </w:r>
        <w:r w:rsidR="00244D75" w:rsidRPr="00CC73BB" w:rsidDel="00921BC6">
          <w:rPr>
            <w:spacing w:val="2"/>
            <w:lang w:val="en-US"/>
          </w:rPr>
          <w:delText xml:space="preserve"> </w:delText>
        </w:r>
        <w:r w:rsidR="00244D75" w:rsidRPr="00CC73BB" w:rsidDel="00921BC6">
          <w:rPr>
            <w:lang w:val="en-US"/>
          </w:rPr>
          <w:delText>set</w:delText>
        </w:r>
        <w:r w:rsidR="00244D75" w:rsidRPr="00CC73BB" w:rsidDel="00921BC6">
          <w:rPr>
            <w:spacing w:val="8"/>
            <w:lang w:val="en-US"/>
          </w:rPr>
          <w:delText xml:space="preserve"> </w:delText>
        </w:r>
        <w:r w:rsidR="00244D75" w:rsidRPr="00CC73BB" w:rsidDel="00921BC6">
          <w:rPr>
            <w:spacing w:val="-1"/>
            <w:lang w:val="en-US"/>
          </w:rPr>
          <w:delText>fo</w:delText>
        </w:r>
        <w:r w:rsidR="00244D75" w:rsidRPr="00CC73BB" w:rsidDel="00921BC6">
          <w:rPr>
            <w:lang w:val="en-US"/>
          </w:rPr>
          <w:delText>r the</w:delText>
        </w:r>
        <w:r w:rsidR="00244D75" w:rsidRPr="00CC73BB" w:rsidDel="00921BC6">
          <w:rPr>
            <w:spacing w:val="8"/>
            <w:lang w:val="en-US"/>
          </w:rPr>
          <w:delText xml:space="preserve"> </w:delText>
        </w:r>
        <w:r w:rsidR="00244D75" w:rsidRPr="00CC73BB" w:rsidDel="00921BC6">
          <w:rPr>
            <w:lang w:val="en-US"/>
          </w:rPr>
          <w:delText>type</w:delText>
        </w:r>
        <w:r w:rsidR="00244D75" w:rsidRPr="00CC73BB" w:rsidDel="00921BC6">
          <w:rPr>
            <w:spacing w:val="7"/>
            <w:lang w:val="en-US"/>
          </w:rPr>
          <w:delText xml:space="preserve"> </w:delText>
        </w:r>
        <w:r w:rsidR="00244D75" w:rsidRPr="00CC73BB" w:rsidDel="00921BC6">
          <w:rPr>
            <w:lang w:val="en-US"/>
          </w:rPr>
          <w:delText>and</w:delText>
        </w:r>
        <w:r w:rsidR="00244D75" w:rsidRPr="00CC73BB" w:rsidDel="00921BC6">
          <w:rPr>
            <w:spacing w:val="8"/>
            <w:lang w:val="en-US"/>
          </w:rPr>
          <w:delText xml:space="preserve"> </w:delText>
        </w:r>
        <w:r w:rsidR="00244D75" w:rsidRPr="00CC73BB" w:rsidDel="00921BC6">
          <w:rPr>
            <w:lang w:val="en-US"/>
          </w:rPr>
          <w:delText>level</w:delText>
        </w:r>
        <w:r w:rsidR="00244D75" w:rsidRPr="00CC73BB" w:rsidDel="00921BC6">
          <w:rPr>
            <w:spacing w:val="7"/>
            <w:lang w:val="en-US"/>
          </w:rPr>
          <w:delText xml:space="preserve"> </w:delText>
        </w:r>
        <w:r w:rsidR="00244D75" w:rsidRPr="00CC73BB" w:rsidDel="00921BC6">
          <w:rPr>
            <w:lang w:val="en-US"/>
          </w:rPr>
          <w:delText>of</w:delText>
        </w:r>
        <w:r w:rsidR="00244D75" w:rsidRPr="00CC73BB" w:rsidDel="00921BC6">
          <w:rPr>
            <w:spacing w:val="9"/>
            <w:lang w:val="en-US"/>
          </w:rPr>
          <w:delText xml:space="preserve"> </w:delText>
        </w:r>
        <w:r w:rsidR="00244D75" w:rsidRPr="00CC73BB" w:rsidDel="00921BC6">
          <w:rPr>
            <w:lang w:val="en-US"/>
          </w:rPr>
          <w:delText>service</w:delText>
        </w:r>
        <w:r w:rsidR="00244D75" w:rsidRPr="00CC73BB" w:rsidDel="00921BC6">
          <w:rPr>
            <w:spacing w:val="5"/>
            <w:lang w:val="en-US"/>
          </w:rPr>
          <w:delText xml:space="preserve"> </w:delText>
        </w:r>
        <w:r w:rsidR="00244D75" w:rsidRPr="00CC73BB" w:rsidDel="00921BC6">
          <w:rPr>
            <w:lang w:val="en-US"/>
          </w:rPr>
          <w:delText>are</w:delText>
        </w:r>
        <w:r w:rsidR="00244D75" w:rsidRPr="00CC73BB" w:rsidDel="00921BC6">
          <w:rPr>
            <w:spacing w:val="7"/>
            <w:lang w:val="en-US"/>
          </w:rPr>
          <w:delText xml:space="preserve"> </w:delText>
        </w:r>
        <w:r w:rsidR="00244D75" w:rsidRPr="00CC73BB" w:rsidDel="00921BC6">
          <w:rPr>
            <w:lang w:val="en-US"/>
          </w:rPr>
          <w:delText>consist</w:delText>
        </w:r>
        <w:r w:rsidR="00244D75" w:rsidRPr="00CC73BB" w:rsidDel="00921BC6">
          <w:rPr>
            <w:spacing w:val="-1"/>
            <w:lang w:val="en-US"/>
          </w:rPr>
          <w:delText>e</w:delText>
        </w:r>
        <w:r w:rsidR="00244D75" w:rsidRPr="00CC73BB" w:rsidDel="00921BC6">
          <w:rPr>
            <w:lang w:val="en-US"/>
          </w:rPr>
          <w:delText>ntly maintaine</w:delText>
        </w:r>
        <w:r w:rsidR="00244D75" w:rsidRPr="00CC73BB" w:rsidDel="00921BC6">
          <w:rPr>
            <w:spacing w:val="-1"/>
            <w:lang w:val="en-US"/>
          </w:rPr>
          <w:delText>d</w:delText>
        </w:r>
        <w:r w:rsidR="00244D75" w:rsidRPr="00CC73BB" w:rsidDel="00921BC6">
          <w:rPr>
            <w:lang w:val="en-US"/>
          </w:rPr>
          <w:delText>, and</w:delText>
        </w:r>
        <w:r w:rsidR="00244D75" w:rsidRPr="00CC73BB" w:rsidDel="00921BC6">
          <w:rPr>
            <w:spacing w:val="8"/>
            <w:lang w:val="en-US"/>
          </w:rPr>
          <w:delText xml:space="preserve"> </w:delText>
        </w:r>
        <w:r w:rsidR="00244D75" w:rsidRPr="00CC73BB" w:rsidDel="00921BC6">
          <w:rPr>
            <w:lang w:val="en-US"/>
          </w:rPr>
          <w:delText>that</w:delText>
        </w:r>
        <w:r w:rsidR="00244D75" w:rsidRPr="00CC73BB" w:rsidDel="00921BC6">
          <w:rPr>
            <w:spacing w:val="7"/>
            <w:lang w:val="en-US"/>
          </w:rPr>
          <w:delText xml:space="preserve"> </w:delText>
        </w:r>
        <w:r w:rsidR="00244D75" w:rsidRPr="00CC73BB" w:rsidDel="00921BC6">
          <w:rPr>
            <w:spacing w:val="-1"/>
            <w:lang w:val="en-US"/>
          </w:rPr>
          <w:delText>t</w:delText>
        </w:r>
        <w:r w:rsidR="00244D75" w:rsidRPr="00CC73BB" w:rsidDel="00921BC6">
          <w:rPr>
            <w:lang w:val="en-US"/>
          </w:rPr>
          <w:delText>he</w:delText>
        </w:r>
        <w:r w:rsidR="00244D75" w:rsidRPr="00CC73BB" w:rsidDel="00921BC6">
          <w:rPr>
            <w:spacing w:val="8"/>
            <w:lang w:val="en-US"/>
          </w:rPr>
          <w:delText xml:space="preserve"> </w:delText>
        </w:r>
        <w:r w:rsidR="00244D75" w:rsidRPr="00CC73BB" w:rsidDel="00921BC6">
          <w:rPr>
            <w:lang w:val="en-US"/>
          </w:rPr>
          <w:delText>service</w:delText>
        </w:r>
        <w:r w:rsidR="00244D75" w:rsidRPr="00CC73BB" w:rsidDel="00921BC6">
          <w:rPr>
            <w:spacing w:val="5"/>
            <w:lang w:val="en-US"/>
          </w:rPr>
          <w:delText xml:space="preserve"> </w:delText>
        </w:r>
        <w:r w:rsidR="00244D75" w:rsidRPr="00CC73BB" w:rsidDel="00921BC6">
          <w:rPr>
            <w:lang w:val="en-US"/>
          </w:rPr>
          <w:delText>is</w:delText>
        </w:r>
        <w:r w:rsidR="00244D75" w:rsidRPr="00CC73BB" w:rsidDel="00921BC6">
          <w:rPr>
            <w:spacing w:val="10"/>
            <w:lang w:val="en-US"/>
          </w:rPr>
          <w:delText xml:space="preserve"> </w:delText>
        </w:r>
        <w:r w:rsidR="00244D75" w:rsidRPr="00CC73BB" w:rsidDel="00921BC6">
          <w:rPr>
            <w:lang w:val="en-US"/>
          </w:rPr>
          <w:delText>delivered accurately,</w:delText>
        </w:r>
        <w:r w:rsidR="00244D75" w:rsidRPr="00CC73BB" w:rsidDel="00921BC6">
          <w:rPr>
            <w:spacing w:val="-12"/>
            <w:lang w:val="en-US"/>
          </w:rPr>
          <w:delText xml:space="preserve"> </w:delText>
        </w:r>
        <w:r w:rsidR="00244D75" w:rsidRPr="00CC73BB" w:rsidDel="00921BC6">
          <w:rPr>
            <w:lang w:val="en-US"/>
          </w:rPr>
          <w:delText>efficiently</w:delText>
        </w:r>
        <w:r w:rsidR="00244D75" w:rsidRPr="00CC73BB" w:rsidDel="00921BC6">
          <w:rPr>
            <w:spacing w:val="-9"/>
            <w:lang w:val="en-US"/>
          </w:rPr>
          <w:delText xml:space="preserve"> </w:delText>
        </w:r>
        <w:r w:rsidR="00244D75" w:rsidRPr="00CC73BB" w:rsidDel="00921BC6">
          <w:rPr>
            <w:lang w:val="en-US"/>
          </w:rPr>
          <w:delText>a</w:delText>
        </w:r>
        <w:r w:rsidR="00244D75" w:rsidRPr="00CC73BB" w:rsidDel="00921BC6">
          <w:rPr>
            <w:spacing w:val="-1"/>
            <w:lang w:val="en-US"/>
          </w:rPr>
          <w:delText>n</w:delText>
        </w:r>
        <w:r w:rsidR="00244D75" w:rsidRPr="00CC73BB" w:rsidDel="00921BC6">
          <w:rPr>
            <w:lang w:val="en-US"/>
          </w:rPr>
          <w:delText>d</w:delText>
        </w:r>
        <w:r w:rsidR="00244D75" w:rsidRPr="00CC73BB" w:rsidDel="00921BC6">
          <w:rPr>
            <w:spacing w:val="-4"/>
            <w:lang w:val="en-US"/>
          </w:rPr>
          <w:delText xml:space="preserve"> </w:delText>
        </w:r>
        <w:r w:rsidR="00244D75" w:rsidRPr="00CC73BB" w:rsidDel="00921BC6">
          <w:rPr>
            <w:lang w:val="en-US"/>
          </w:rPr>
          <w:delText>effectively.</w:delText>
        </w:r>
      </w:del>
    </w:p>
    <w:p w14:paraId="1B5D7160" w14:textId="07D9AD62" w:rsidR="00244D75" w:rsidRPr="002779FD" w:rsidDel="002E687E" w:rsidRDefault="00244D75" w:rsidP="00244D75">
      <w:pPr>
        <w:pStyle w:val="BodyText"/>
        <w:rPr>
          <w:del w:id="315" w:author="Ski, Trond" w:date="2020-06-12T10:28:00Z"/>
          <w:lang w:val="en-US"/>
        </w:rPr>
      </w:pPr>
      <w:del w:id="316" w:author="Ski, Trond" w:date="2020-06-12T10:28:00Z">
        <w:r w:rsidRPr="002779FD" w:rsidDel="002E687E">
          <w:rPr>
            <w:lang w:val="en-US"/>
          </w:rPr>
          <w:delText>This</w:delText>
        </w:r>
        <w:r w:rsidRPr="002779FD" w:rsidDel="002E687E">
          <w:rPr>
            <w:spacing w:val="-3"/>
            <w:lang w:val="en-US"/>
          </w:rPr>
          <w:delText xml:space="preserve"> </w:delText>
        </w:r>
        <w:r w:rsidRPr="002779FD" w:rsidDel="002E687E">
          <w:rPr>
            <w:lang w:val="en-US"/>
          </w:rPr>
          <w:delText>Guideline</w:delText>
        </w:r>
        <w:r w:rsidRPr="002779FD" w:rsidDel="002E687E">
          <w:rPr>
            <w:spacing w:val="-16"/>
            <w:lang w:val="en-US"/>
          </w:rPr>
          <w:delText xml:space="preserve"> </w:delText>
        </w:r>
        <w:r w:rsidRPr="002779FD" w:rsidDel="002E687E">
          <w:rPr>
            <w:lang w:val="en-US"/>
          </w:rPr>
          <w:delText>has</w:delText>
        </w:r>
        <w:r w:rsidRPr="002779FD" w:rsidDel="002E687E">
          <w:rPr>
            <w:spacing w:val="-3"/>
            <w:lang w:val="en-US"/>
          </w:rPr>
          <w:delText xml:space="preserve"> </w:delText>
        </w:r>
        <w:r w:rsidRPr="002779FD" w:rsidDel="002E687E">
          <w:rPr>
            <w:lang w:val="en-US"/>
          </w:rPr>
          <w:delText>been</w:delText>
        </w:r>
        <w:r w:rsidRPr="002779FD" w:rsidDel="002E687E">
          <w:rPr>
            <w:spacing w:val="-4"/>
            <w:lang w:val="en-US"/>
          </w:rPr>
          <w:delText xml:space="preserve"> </w:delText>
        </w:r>
        <w:r w:rsidRPr="002779FD" w:rsidDel="002E687E">
          <w:rPr>
            <w:lang w:val="en-US"/>
          </w:rPr>
          <w:delText>pr</w:delText>
        </w:r>
        <w:r w:rsidRPr="002779FD" w:rsidDel="002E687E">
          <w:rPr>
            <w:spacing w:val="-1"/>
            <w:lang w:val="en-US"/>
          </w:rPr>
          <w:delText>e</w:delText>
        </w:r>
        <w:r w:rsidRPr="002779FD" w:rsidDel="002E687E">
          <w:rPr>
            <w:lang w:val="en-US"/>
          </w:rPr>
          <w:delText>pared</w:delText>
        </w:r>
        <w:r w:rsidRPr="002779FD" w:rsidDel="002E687E">
          <w:rPr>
            <w:spacing w:val="-8"/>
            <w:lang w:val="en-US"/>
          </w:rPr>
          <w:delText xml:space="preserve"> </w:delText>
        </w:r>
        <w:r w:rsidRPr="002779FD" w:rsidDel="002E687E">
          <w:rPr>
            <w:lang w:val="en-US"/>
          </w:rPr>
          <w:delText>as</w:delText>
        </w:r>
        <w:r w:rsidRPr="002779FD" w:rsidDel="002E687E">
          <w:rPr>
            <w:spacing w:val="-1"/>
            <w:lang w:val="en-US"/>
          </w:rPr>
          <w:delText xml:space="preserve"> </w:delText>
        </w:r>
        <w:r w:rsidRPr="002779FD" w:rsidDel="002E687E">
          <w:rPr>
            <w:lang w:val="en-US"/>
          </w:rPr>
          <w:delText>to</w:delText>
        </w:r>
        <w:r w:rsidRPr="002779FD" w:rsidDel="002E687E">
          <w:rPr>
            <w:spacing w:val="-3"/>
            <w:lang w:val="en-US"/>
          </w:rPr>
          <w:delText xml:space="preserve"> </w:delText>
        </w:r>
        <w:r w:rsidRPr="002779FD" w:rsidDel="002E687E">
          <w:rPr>
            <w:lang w:val="en-US"/>
          </w:rPr>
          <w:delText>assist</w:delText>
        </w:r>
        <w:r w:rsidRPr="002779FD" w:rsidDel="002E687E">
          <w:rPr>
            <w:spacing w:val="-6"/>
            <w:lang w:val="en-US"/>
          </w:rPr>
          <w:delText xml:space="preserve"> </w:delText>
        </w:r>
        <w:r w:rsidRPr="002779FD" w:rsidDel="002E687E">
          <w:rPr>
            <w:lang w:val="en-US"/>
          </w:rPr>
          <w:delText>VTS</w:delText>
        </w:r>
        <w:r w:rsidRPr="002779FD" w:rsidDel="002E687E">
          <w:rPr>
            <w:spacing w:val="-4"/>
            <w:lang w:val="en-US"/>
          </w:rPr>
          <w:delText xml:space="preserve"> </w:delText>
        </w:r>
        <w:r w:rsidRPr="002779FD" w:rsidDel="002E687E">
          <w:rPr>
            <w:lang w:val="en-US"/>
          </w:rPr>
          <w:delText>authorities</w:delText>
        </w:r>
        <w:r w:rsidRPr="002779FD" w:rsidDel="002E687E">
          <w:rPr>
            <w:spacing w:val="-9"/>
            <w:lang w:val="en-US"/>
          </w:rPr>
          <w:delText xml:space="preserve"> </w:delText>
        </w:r>
        <w:r w:rsidRPr="002779FD" w:rsidDel="002E687E">
          <w:rPr>
            <w:lang w:val="en-US"/>
          </w:rPr>
          <w:delText>in</w:delText>
        </w:r>
        <w:r w:rsidRPr="002779FD" w:rsidDel="002E687E">
          <w:rPr>
            <w:spacing w:val="-1"/>
            <w:lang w:val="en-US"/>
          </w:rPr>
          <w:delText xml:space="preserve"> </w:delText>
        </w:r>
        <w:r w:rsidRPr="002779FD" w:rsidDel="002E687E">
          <w:rPr>
            <w:lang w:val="en-US"/>
          </w:rPr>
          <w:delText>identifying</w:delText>
        </w:r>
        <w:r w:rsidRPr="002779FD" w:rsidDel="002E687E">
          <w:rPr>
            <w:spacing w:val="-10"/>
            <w:lang w:val="en-US"/>
          </w:rPr>
          <w:delText xml:space="preserve"> </w:delText>
        </w:r>
        <w:r w:rsidRPr="002779FD" w:rsidDel="002E687E">
          <w:rPr>
            <w:lang w:val="en-US"/>
          </w:rPr>
          <w:delText>key</w:delText>
        </w:r>
        <w:r w:rsidRPr="002779FD" w:rsidDel="002E687E">
          <w:rPr>
            <w:spacing w:val="-2"/>
            <w:lang w:val="en-US"/>
          </w:rPr>
          <w:delText xml:space="preserve"> </w:delText>
        </w:r>
        <w:r w:rsidRPr="002779FD" w:rsidDel="002E687E">
          <w:rPr>
            <w:lang w:val="en-US"/>
          </w:rPr>
          <w:delText>aspec</w:delText>
        </w:r>
        <w:r w:rsidRPr="002779FD" w:rsidDel="002E687E">
          <w:rPr>
            <w:spacing w:val="-1"/>
            <w:lang w:val="en-US"/>
          </w:rPr>
          <w:delText>t</w:delText>
        </w:r>
        <w:r w:rsidRPr="002779FD" w:rsidDel="002E687E">
          <w:rPr>
            <w:lang w:val="en-US"/>
          </w:rPr>
          <w:delText>s that</w:delText>
        </w:r>
        <w:r w:rsidRPr="002779FD" w:rsidDel="002E687E">
          <w:rPr>
            <w:spacing w:val="-1"/>
            <w:lang w:val="en-US"/>
          </w:rPr>
          <w:delText xml:space="preserve"> </w:delText>
        </w:r>
        <w:r w:rsidRPr="002779FD" w:rsidDel="002E687E">
          <w:rPr>
            <w:lang w:val="en-US"/>
          </w:rPr>
          <w:delText>should</w:delText>
        </w:r>
        <w:r w:rsidRPr="002779FD" w:rsidDel="002E687E">
          <w:rPr>
            <w:spacing w:val="-5"/>
            <w:lang w:val="en-US"/>
          </w:rPr>
          <w:delText xml:space="preserve"> </w:delText>
        </w:r>
        <w:r w:rsidRPr="002779FD" w:rsidDel="002E687E">
          <w:rPr>
            <w:lang w:val="en-US"/>
          </w:rPr>
          <w:delText>be</w:delText>
        </w:r>
        <w:r w:rsidRPr="002779FD" w:rsidDel="002E687E">
          <w:rPr>
            <w:spacing w:val="1"/>
            <w:lang w:val="en-US"/>
          </w:rPr>
          <w:delText xml:space="preserve"> </w:delText>
        </w:r>
        <w:r w:rsidRPr="002779FD" w:rsidDel="002E687E">
          <w:rPr>
            <w:lang w:val="en-US"/>
          </w:rPr>
          <w:delText>conside</w:delText>
        </w:r>
        <w:r w:rsidRPr="002779FD" w:rsidDel="002E687E">
          <w:rPr>
            <w:spacing w:val="-1"/>
            <w:lang w:val="en-US"/>
          </w:rPr>
          <w:delText>r</w:delText>
        </w:r>
        <w:r w:rsidRPr="002779FD" w:rsidDel="002E687E">
          <w:rPr>
            <w:lang w:val="en-US"/>
          </w:rPr>
          <w:delText>ed</w:delText>
        </w:r>
        <w:r w:rsidRPr="002779FD" w:rsidDel="002E687E">
          <w:rPr>
            <w:spacing w:val="-8"/>
            <w:lang w:val="en-US"/>
          </w:rPr>
          <w:delText xml:space="preserve"> </w:delText>
        </w:r>
        <w:r w:rsidRPr="002779FD" w:rsidDel="002E687E">
          <w:rPr>
            <w:lang w:val="en-US"/>
          </w:rPr>
          <w:delText>when</w:delText>
        </w:r>
        <w:r w:rsidRPr="002779FD" w:rsidDel="002E687E">
          <w:rPr>
            <w:spacing w:val="-2"/>
            <w:lang w:val="en-US"/>
          </w:rPr>
          <w:delText xml:space="preserve"> </w:delText>
        </w:r>
        <w:r w:rsidRPr="002779FD" w:rsidDel="002E687E">
          <w:rPr>
            <w:lang w:val="en-US"/>
          </w:rPr>
          <w:delText>developing</w:delText>
        </w:r>
        <w:r w:rsidRPr="002779FD" w:rsidDel="002E687E">
          <w:rPr>
            <w:spacing w:val="-8"/>
            <w:lang w:val="en-US"/>
          </w:rPr>
          <w:delText xml:space="preserve"> </w:delText>
        </w:r>
        <w:r w:rsidRPr="002779FD" w:rsidDel="002E687E">
          <w:rPr>
            <w:lang w:val="en-US"/>
          </w:rPr>
          <w:delText>operational</w:delText>
        </w:r>
        <w:r w:rsidRPr="002779FD" w:rsidDel="002E687E">
          <w:rPr>
            <w:spacing w:val="-8"/>
            <w:lang w:val="en-US"/>
          </w:rPr>
          <w:delText xml:space="preserve"> </w:delText>
        </w:r>
        <w:r w:rsidRPr="002779FD" w:rsidDel="002E687E">
          <w:rPr>
            <w:lang w:val="en-US"/>
          </w:rPr>
          <w:delText>pr</w:delText>
        </w:r>
        <w:r w:rsidRPr="002779FD" w:rsidDel="002E687E">
          <w:rPr>
            <w:spacing w:val="-1"/>
            <w:lang w:val="en-US"/>
          </w:rPr>
          <w:delText>o</w:delText>
        </w:r>
        <w:r w:rsidRPr="002779FD" w:rsidDel="002E687E">
          <w:rPr>
            <w:spacing w:val="1"/>
            <w:lang w:val="en-US"/>
          </w:rPr>
          <w:delText>c</w:delText>
        </w:r>
        <w:r w:rsidRPr="002779FD" w:rsidDel="002E687E">
          <w:rPr>
            <w:lang w:val="en-US"/>
          </w:rPr>
          <w:delText>edures</w:delText>
        </w:r>
        <w:r w:rsidRPr="002779FD" w:rsidDel="002E687E">
          <w:rPr>
            <w:spacing w:val="-8"/>
            <w:lang w:val="en-US"/>
          </w:rPr>
          <w:delText xml:space="preserve"> </w:delText>
        </w:r>
        <w:r w:rsidRPr="002779FD" w:rsidDel="002E687E">
          <w:rPr>
            <w:lang w:val="en-US"/>
          </w:rPr>
          <w:delText>for</w:delText>
        </w:r>
        <w:r w:rsidRPr="002779FD" w:rsidDel="002E687E">
          <w:rPr>
            <w:spacing w:val="-2"/>
            <w:lang w:val="en-US"/>
          </w:rPr>
          <w:delText xml:space="preserve"> </w:delText>
        </w:r>
        <w:r w:rsidRPr="002779FD" w:rsidDel="002E687E">
          <w:rPr>
            <w:lang w:val="en-US"/>
          </w:rPr>
          <w:delText>a</w:delText>
        </w:r>
        <w:r w:rsidRPr="002779FD" w:rsidDel="002E687E">
          <w:rPr>
            <w:spacing w:val="2"/>
            <w:lang w:val="en-US"/>
          </w:rPr>
          <w:delText xml:space="preserve"> </w:delText>
        </w:r>
        <w:r w:rsidRPr="002779FD" w:rsidDel="002E687E">
          <w:rPr>
            <w:lang w:val="en-US"/>
          </w:rPr>
          <w:delText>VTS</w:delText>
        </w:r>
        <w:r w:rsidRPr="002779FD" w:rsidDel="002E687E">
          <w:rPr>
            <w:spacing w:val="-1"/>
            <w:lang w:val="en-US"/>
          </w:rPr>
          <w:delText xml:space="preserve"> </w:delText>
        </w:r>
        <w:r w:rsidRPr="002779FD" w:rsidDel="002E687E">
          <w:rPr>
            <w:lang w:val="en-US"/>
          </w:rPr>
          <w:delText>centre.</w:delText>
        </w:r>
        <w:r w:rsidRPr="002779FD" w:rsidDel="002E687E">
          <w:rPr>
            <w:spacing w:val="59"/>
            <w:lang w:val="en-US"/>
          </w:rPr>
          <w:delText xml:space="preserve"> </w:delText>
        </w:r>
        <w:r w:rsidRPr="002779FD" w:rsidDel="002E687E">
          <w:rPr>
            <w:lang w:val="en-US"/>
          </w:rPr>
          <w:delText>The</w:delText>
        </w:r>
        <w:r w:rsidRPr="002779FD" w:rsidDel="002E687E">
          <w:rPr>
            <w:spacing w:val="-1"/>
            <w:lang w:val="en-US"/>
          </w:rPr>
          <w:delText xml:space="preserve"> </w:delText>
        </w:r>
        <w:r w:rsidRPr="002779FD" w:rsidDel="002E687E">
          <w:rPr>
            <w:lang w:val="en-US"/>
          </w:rPr>
          <w:delText>list</w:delText>
        </w:r>
        <w:r w:rsidRPr="002779FD" w:rsidDel="002E687E">
          <w:rPr>
            <w:spacing w:val="-2"/>
            <w:lang w:val="en-US"/>
          </w:rPr>
          <w:delText xml:space="preserve"> </w:delText>
        </w:r>
        <w:r w:rsidRPr="002779FD" w:rsidDel="002E687E">
          <w:rPr>
            <w:lang w:val="en-US"/>
          </w:rPr>
          <w:delText>is neither</w:delText>
        </w:r>
        <w:r w:rsidRPr="002779FD" w:rsidDel="002E687E">
          <w:rPr>
            <w:spacing w:val="4"/>
            <w:lang w:val="en-US"/>
          </w:rPr>
          <w:delText xml:space="preserve"> </w:delText>
        </w:r>
        <w:r w:rsidRPr="002779FD" w:rsidDel="002E687E">
          <w:rPr>
            <w:lang w:val="en-US"/>
          </w:rPr>
          <w:delText>mandatory nor</w:delText>
        </w:r>
        <w:r w:rsidRPr="002779FD" w:rsidDel="002E687E">
          <w:rPr>
            <w:spacing w:val="7"/>
            <w:lang w:val="en-US"/>
          </w:rPr>
          <w:delText xml:space="preserve"> </w:delText>
        </w:r>
        <w:r w:rsidRPr="002779FD" w:rsidDel="002E687E">
          <w:rPr>
            <w:lang w:val="en-US"/>
          </w:rPr>
          <w:delText>exhaustive and</w:delText>
        </w:r>
        <w:r w:rsidRPr="002779FD" w:rsidDel="002E687E">
          <w:rPr>
            <w:spacing w:val="7"/>
            <w:lang w:val="en-US"/>
          </w:rPr>
          <w:delText xml:space="preserve"> </w:delText>
        </w:r>
        <w:r w:rsidRPr="002779FD" w:rsidDel="002E687E">
          <w:rPr>
            <w:lang w:val="en-US"/>
          </w:rPr>
          <w:delText>should</w:delText>
        </w:r>
        <w:r w:rsidRPr="002779FD" w:rsidDel="002E687E">
          <w:rPr>
            <w:spacing w:val="3"/>
            <w:lang w:val="en-US"/>
          </w:rPr>
          <w:delText xml:space="preserve"> </w:delText>
        </w:r>
        <w:r w:rsidRPr="002779FD" w:rsidDel="002E687E">
          <w:rPr>
            <w:spacing w:val="-1"/>
            <w:lang w:val="en-US"/>
          </w:rPr>
          <w:delText>b</w:delText>
        </w:r>
        <w:r w:rsidRPr="002779FD" w:rsidDel="002E687E">
          <w:rPr>
            <w:lang w:val="en-US"/>
          </w:rPr>
          <w:delText>e</w:delText>
        </w:r>
        <w:r w:rsidRPr="002779FD" w:rsidDel="002E687E">
          <w:rPr>
            <w:spacing w:val="8"/>
            <w:lang w:val="en-US"/>
          </w:rPr>
          <w:delText xml:space="preserve"> </w:delText>
        </w:r>
        <w:r w:rsidRPr="002779FD" w:rsidDel="002E687E">
          <w:rPr>
            <w:lang w:val="en-US"/>
          </w:rPr>
          <w:delText>adapted</w:delText>
        </w:r>
        <w:r w:rsidRPr="002779FD" w:rsidDel="002E687E">
          <w:rPr>
            <w:spacing w:val="3"/>
            <w:lang w:val="en-US"/>
          </w:rPr>
          <w:delText xml:space="preserve"> </w:delText>
        </w:r>
        <w:r w:rsidRPr="002779FD" w:rsidDel="002E687E">
          <w:rPr>
            <w:spacing w:val="-1"/>
            <w:lang w:val="en-US"/>
          </w:rPr>
          <w:delText>t</w:delText>
        </w:r>
        <w:r w:rsidRPr="002779FD" w:rsidDel="002E687E">
          <w:rPr>
            <w:lang w:val="en-US"/>
          </w:rPr>
          <w:delText>o</w:delText>
        </w:r>
        <w:r w:rsidRPr="002779FD" w:rsidDel="002E687E">
          <w:rPr>
            <w:spacing w:val="9"/>
            <w:lang w:val="en-US"/>
          </w:rPr>
          <w:delText xml:space="preserve"> </w:delText>
        </w:r>
        <w:r w:rsidRPr="002779FD" w:rsidDel="002E687E">
          <w:rPr>
            <w:lang w:val="en-US"/>
          </w:rPr>
          <w:delText>suit</w:delText>
        </w:r>
        <w:r w:rsidRPr="002779FD" w:rsidDel="002E687E">
          <w:rPr>
            <w:spacing w:val="6"/>
            <w:lang w:val="en-US"/>
          </w:rPr>
          <w:delText xml:space="preserve"> </w:delText>
        </w:r>
        <w:r w:rsidRPr="002779FD" w:rsidDel="002E687E">
          <w:rPr>
            <w:lang w:val="en-US"/>
          </w:rPr>
          <w:delText>individual</w:delText>
        </w:r>
        <w:r w:rsidRPr="002779FD" w:rsidDel="002E687E">
          <w:rPr>
            <w:spacing w:val="1"/>
            <w:lang w:val="en-US"/>
          </w:rPr>
          <w:delText xml:space="preserve"> </w:delText>
        </w:r>
        <w:r w:rsidRPr="002779FD" w:rsidDel="002E687E">
          <w:rPr>
            <w:lang w:val="en-US"/>
          </w:rPr>
          <w:delText xml:space="preserve">needs. </w:delText>
        </w:r>
        <w:r w:rsidRPr="002779FD" w:rsidDel="002E687E">
          <w:rPr>
            <w:spacing w:val="13"/>
            <w:lang w:val="en-US"/>
          </w:rPr>
          <w:delText xml:space="preserve"> </w:delText>
        </w:r>
        <w:r w:rsidRPr="002779FD" w:rsidDel="002E687E">
          <w:rPr>
            <w:lang w:val="en-US"/>
          </w:rPr>
          <w:delText>In</w:delText>
        </w:r>
        <w:r w:rsidRPr="002779FD" w:rsidDel="002E687E">
          <w:rPr>
            <w:spacing w:val="9"/>
            <w:lang w:val="en-US"/>
          </w:rPr>
          <w:delText xml:space="preserve"> </w:delText>
        </w:r>
        <w:r w:rsidRPr="002779FD" w:rsidDel="002E687E">
          <w:rPr>
            <w:lang w:val="en-US"/>
          </w:rPr>
          <w:delText>prepari</w:delText>
        </w:r>
        <w:r w:rsidRPr="002779FD" w:rsidDel="002E687E">
          <w:rPr>
            <w:spacing w:val="-1"/>
            <w:lang w:val="en-US"/>
          </w:rPr>
          <w:delText>n</w:delText>
        </w:r>
        <w:r w:rsidRPr="002779FD" w:rsidDel="002E687E">
          <w:rPr>
            <w:lang w:val="en-US"/>
          </w:rPr>
          <w:delText>g this</w:delText>
        </w:r>
        <w:r w:rsidRPr="002779FD" w:rsidDel="002E687E">
          <w:rPr>
            <w:spacing w:val="-3"/>
            <w:lang w:val="en-US"/>
          </w:rPr>
          <w:delText xml:space="preserve"> </w:delText>
        </w:r>
        <w:r w:rsidRPr="002779FD" w:rsidDel="002E687E">
          <w:rPr>
            <w:lang w:val="en-US"/>
          </w:rPr>
          <w:delText>Guideline</w:delText>
        </w:r>
        <w:r w:rsidRPr="002779FD" w:rsidDel="002E687E">
          <w:rPr>
            <w:spacing w:val="-17"/>
            <w:lang w:val="en-US"/>
          </w:rPr>
          <w:delText xml:space="preserve"> </w:delText>
        </w:r>
        <w:r w:rsidRPr="002779FD" w:rsidDel="002E687E">
          <w:rPr>
            <w:lang w:val="en-US"/>
          </w:rPr>
          <w:delText>it</w:delText>
        </w:r>
        <w:r w:rsidRPr="002779FD" w:rsidDel="002E687E">
          <w:rPr>
            <w:spacing w:val="-1"/>
            <w:lang w:val="en-US"/>
          </w:rPr>
          <w:delText xml:space="preserve"> </w:delText>
        </w:r>
        <w:r w:rsidRPr="002779FD" w:rsidDel="002E687E">
          <w:rPr>
            <w:lang w:val="en-US"/>
          </w:rPr>
          <w:delText>is</w:delText>
        </w:r>
        <w:r w:rsidRPr="002779FD" w:rsidDel="002E687E">
          <w:rPr>
            <w:spacing w:val="-2"/>
            <w:lang w:val="en-US"/>
          </w:rPr>
          <w:delText xml:space="preserve"> </w:delText>
        </w:r>
        <w:r w:rsidRPr="002779FD" w:rsidDel="002E687E">
          <w:rPr>
            <w:lang w:val="en-US"/>
          </w:rPr>
          <w:delText>recognised</w:delText>
        </w:r>
        <w:r w:rsidRPr="002779FD" w:rsidDel="002E687E">
          <w:rPr>
            <w:spacing w:val="-11"/>
            <w:lang w:val="en-US"/>
          </w:rPr>
          <w:delText xml:space="preserve"> </w:delText>
        </w:r>
        <w:r w:rsidRPr="002779FD" w:rsidDel="002E687E">
          <w:rPr>
            <w:lang w:val="en-US"/>
          </w:rPr>
          <w:delText>that:</w:delText>
        </w:r>
      </w:del>
    </w:p>
    <w:p w14:paraId="6AD33123" w14:textId="788B0A21" w:rsidR="00244D75" w:rsidRPr="002779FD" w:rsidDel="002E687E" w:rsidRDefault="00244D75" w:rsidP="003A0BF2">
      <w:pPr>
        <w:pStyle w:val="Bullet1text"/>
        <w:numPr>
          <w:ilvl w:val="0"/>
          <w:numId w:val="34"/>
        </w:numPr>
        <w:rPr>
          <w:del w:id="317" w:author="Ski, Trond" w:date="2020-06-12T10:28:00Z"/>
          <w:rFonts w:eastAsia="Arial"/>
          <w:lang w:val="en-US"/>
        </w:rPr>
      </w:pPr>
      <w:del w:id="318" w:author="Ski, Trond" w:date="2020-06-12T10:28:00Z">
        <w:r w:rsidRPr="002779FD" w:rsidDel="002E687E">
          <w:rPr>
            <w:rFonts w:eastAsia="Arial"/>
            <w:lang w:val="en-US"/>
          </w:rPr>
          <w:delText>The</w:delText>
        </w:r>
        <w:r w:rsidRPr="002779FD" w:rsidDel="002E687E">
          <w:rPr>
            <w:rFonts w:eastAsia="Arial"/>
            <w:spacing w:val="4"/>
            <w:lang w:val="en-US"/>
          </w:rPr>
          <w:delText xml:space="preserve"> </w:delText>
        </w:r>
        <w:r w:rsidRPr="002779FD" w:rsidDel="002E687E">
          <w:rPr>
            <w:rFonts w:eastAsia="Arial"/>
            <w:lang w:val="en-US"/>
          </w:rPr>
          <w:delText>nature of</w:delText>
        </w:r>
        <w:r w:rsidRPr="002779FD" w:rsidDel="002E687E">
          <w:rPr>
            <w:rFonts w:eastAsia="Arial"/>
            <w:spacing w:val="6"/>
            <w:lang w:val="en-US"/>
          </w:rPr>
          <w:delText xml:space="preserve"> </w:delText>
        </w:r>
        <w:r w:rsidRPr="002779FD" w:rsidDel="002E687E">
          <w:rPr>
            <w:rFonts w:eastAsia="Arial"/>
            <w:lang w:val="en-US"/>
          </w:rPr>
          <w:delText>the</w:delText>
        </w:r>
        <w:r w:rsidRPr="002779FD" w:rsidDel="002E687E">
          <w:rPr>
            <w:rFonts w:eastAsia="Arial"/>
            <w:spacing w:val="5"/>
            <w:lang w:val="en-US"/>
          </w:rPr>
          <w:delText xml:space="preserve"> </w:delText>
        </w:r>
        <w:r w:rsidRPr="002779FD" w:rsidDel="002E687E">
          <w:rPr>
            <w:rFonts w:eastAsia="Arial"/>
            <w:lang w:val="en-US"/>
          </w:rPr>
          <w:delText>tasks</w:delText>
        </w:r>
        <w:r w:rsidRPr="002779FD" w:rsidDel="002E687E">
          <w:rPr>
            <w:rFonts w:eastAsia="Arial"/>
            <w:spacing w:val="1"/>
            <w:lang w:val="en-US"/>
          </w:rPr>
          <w:delText xml:space="preserve"> </w:delText>
        </w:r>
        <w:r w:rsidRPr="002779FD" w:rsidDel="002E687E">
          <w:rPr>
            <w:rFonts w:eastAsia="Arial"/>
            <w:lang w:val="en-US"/>
          </w:rPr>
          <w:delText>and</w:delText>
        </w:r>
        <w:r w:rsidRPr="002779FD" w:rsidDel="002E687E">
          <w:rPr>
            <w:rFonts w:eastAsia="Arial"/>
            <w:spacing w:val="4"/>
            <w:lang w:val="en-US"/>
          </w:rPr>
          <w:delText xml:space="preserve"> </w:delText>
        </w:r>
        <w:r w:rsidRPr="002779FD" w:rsidDel="002E687E">
          <w:rPr>
            <w:rFonts w:eastAsia="Arial"/>
            <w:lang w:val="en-US"/>
          </w:rPr>
          <w:delText>activiti</w:delText>
        </w:r>
        <w:r w:rsidRPr="002779FD" w:rsidDel="002E687E">
          <w:rPr>
            <w:rFonts w:eastAsia="Arial"/>
            <w:spacing w:val="-1"/>
            <w:lang w:val="en-US"/>
          </w:rPr>
          <w:delText>e</w:delText>
        </w:r>
        <w:r w:rsidRPr="002779FD" w:rsidDel="002E687E">
          <w:rPr>
            <w:rFonts w:eastAsia="Arial"/>
            <w:lang w:val="en-US"/>
          </w:rPr>
          <w:delText>s to</w:delText>
        </w:r>
        <w:r w:rsidRPr="002779FD" w:rsidDel="002E687E">
          <w:rPr>
            <w:rFonts w:eastAsia="Arial"/>
            <w:spacing w:val="6"/>
            <w:lang w:val="en-US"/>
          </w:rPr>
          <w:delText xml:space="preserve"> </w:delText>
        </w:r>
        <w:r w:rsidRPr="002779FD" w:rsidDel="002E687E">
          <w:rPr>
            <w:rFonts w:eastAsia="Arial"/>
            <w:lang w:val="en-US"/>
          </w:rPr>
          <w:delText>be</w:delText>
        </w:r>
        <w:r w:rsidRPr="002779FD" w:rsidDel="002E687E">
          <w:rPr>
            <w:rFonts w:eastAsia="Arial"/>
            <w:spacing w:val="6"/>
            <w:lang w:val="en-US"/>
          </w:rPr>
          <w:delText xml:space="preserve"> </w:delText>
        </w:r>
        <w:r w:rsidRPr="002779FD" w:rsidDel="002E687E">
          <w:rPr>
            <w:rFonts w:eastAsia="Arial"/>
            <w:lang w:val="en-US"/>
          </w:rPr>
          <w:delText>per</w:delText>
        </w:r>
        <w:r w:rsidRPr="002779FD" w:rsidDel="002E687E">
          <w:rPr>
            <w:rFonts w:eastAsia="Arial"/>
            <w:spacing w:val="-1"/>
            <w:lang w:val="en-US"/>
          </w:rPr>
          <w:delText>f</w:delText>
        </w:r>
        <w:r w:rsidRPr="002779FD" w:rsidDel="002E687E">
          <w:rPr>
            <w:rFonts w:eastAsia="Arial"/>
            <w:lang w:val="en-US"/>
          </w:rPr>
          <w:delText>ormed</w:delText>
        </w:r>
        <w:r w:rsidRPr="002779FD" w:rsidDel="002E687E">
          <w:rPr>
            <w:rFonts w:eastAsia="Arial"/>
            <w:spacing w:val="-2"/>
            <w:lang w:val="en-US"/>
          </w:rPr>
          <w:delText xml:space="preserve"> </w:delText>
        </w:r>
        <w:r w:rsidRPr="002779FD" w:rsidDel="002E687E">
          <w:rPr>
            <w:rFonts w:eastAsia="Arial"/>
            <w:lang w:val="en-US"/>
          </w:rPr>
          <w:delText>will</w:delText>
        </w:r>
        <w:r w:rsidRPr="002779FD" w:rsidDel="002E687E">
          <w:rPr>
            <w:rFonts w:eastAsia="Arial"/>
            <w:spacing w:val="5"/>
            <w:lang w:val="en-US"/>
          </w:rPr>
          <w:delText xml:space="preserve"> </w:delText>
        </w:r>
        <w:r w:rsidRPr="002779FD" w:rsidDel="002E687E">
          <w:rPr>
            <w:rFonts w:eastAsia="Arial"/>
            <w:lang w:val="en-US"/>
          </w:rPr>
          <w:delText>depend</w:delText>
        </w:r>
        <w:r w:rsidRPr="002779FD" w:rsidDel="002E687E">
          <w:rPr>
            <w:rFonts w:eastAsia="Arial"/>
            <w:spacing w:val="1"/>
            <w:lang w:val="en-US"/>
          </w:rPr>
          <w:delText xml:space="preserve"> </w:delText>
        </w:r>
        <w:r w:rsidRPr="002779FD" w:rsidDel="002E687E">
          <w:rPr>
            <w:rFonts w:eastAsia="Arial"/>
            <w:lang w:val="en-US"/>
          </w:rPr>
          <w:delText>on</w:delText>
        </w:r>
        <w:r w:rsidRPr="002779FD" w:rsidDel="002E687E">
          <w:rPr>
            <w:rFonts w:eastAsia="Arial"/>
            <w:spacing w:val="6"/>
            <w:lang w:val="en-US"/>
          </w:rPr>
          <w:delText xml:space="preserve"> </w:delText>
        </w:r>
        <w:r w:rsidRPr="002779FD" w:rsidDel="002E687E">
          <w:rPr>
            <w:rFonts w:eastAsia="Arial"/>
            <w:lang w:val="en-US"/>
          </w:rPr>
          <w:delText>t</w:delText>
        </w:r>
        <w:r w:rsidRPr="002779FD" w:rsidDel="002E687E">
          <w:rPr>
            <w:rFonts w:eastAsia="Arial"/>
            <w:spacing w:val="-1"/>
            <w:lang w:val="en-US"/>
          </w:rPr>
          <w:delText>h</w:delText>
        </w:r>
        <w:r w:rsidRPr="002779FD" w:rsidDel="002E687E">
          <w:rPr>
            <w:rFonts w:eastAsia="Arial"/>
            <w:lang w:val="en-US"/>
          </w:rPr>
          <w:delText>e</w:delText>
        </w:r>
        <w:r w:rsidRPr="002779FD" w:rsidDel="002E687E">
          <w:rPr>
            <w:rFonts w:eastAsia="Arial"/>
            <w:spacing w:val="5"/>
            <w:lang w:val="en-US"/>
          </w:rPr>
          <w:delText xml:space="preserve"> </w:delText>
        </w:r>
        <w:r w:rsidRPr="002779FD" w:rsidDel="002E687E">
          <w:rPr>
            <w:rFonts w:eastAsia="Arial"/>
            <w:lang w:val="en-US"/>
          </w:rPr>
          <w:delText>capabi</w:delText>
        </w:r>
        <w:r w:rsidRPr="002779FD" w:rsidDel="002E687E">
          <w:rPr>
            <w:rFonts w:eastAsia="Arial"/>
            <w:spacing w:val="-1"/>
            <w:lang w:val="en-US"/>
          </w:rPr>
          <w:delText>l</w:delText>
        </w:r>
        <w:r w:rsidRPr="002779FD" w:rsidDel="002E687E">
          <w:rPr>
            <w:rFonts w:eastAsia="Arial"/>
            <w:lang w:val="en-US"/>
          </w:rPr>
          <w:delText>ity</w:delText>
        </w:r>
        <w:r w:rsidRPr="002779FD" w:rsidDel="002E687E">
          <w:rPr>
            <w:rFonts w:eastAsia="Arial"/>
            <w:spacing w:val="-1"/>
            <w:lang w:val="en-US"/>
          </w:rPr>
          <w:delText xml:space="preserve"> </w:delText>
        </w:r>
        <w:r w:rsidRPr="002779FD" w:rsidDel="002E687E">
          <w:rPr>
            <w:rFonts w:eastAsia="Arial"/>
            <w:lang w:val="en-US"/>
          </w:rPr>
          <w:delText>of the</w:delText>
        </w:r>
        <w:r w:rsidRPr="002779FD" w:rsidDel="002E687E">
          <w:rPr>
            <w:rFonts w:eastAsia="Arial"/>
            <w:spacing w:val="5"/>
            <w:lang w:val="en-US"/>
          </w:rPr>
          <w:delText xml:space="preserve"> </w:delText>
        </w:r>
        <w:r w:rsidRPr="002779FD" w:rsidDel="002E687E">
          <w:rPr>
            <w:rFonts w:eastAsia="Arial"/>
            <w:lang w:val="en-US"/>
          </w:rPr>
          <w:delText>VTS,</w:delText>
        </w:r>
        <w:r w:rsidRPr="002779FD" w:rsidDel="002E687E">
          <w:rPr>
            <w:rFonts w:eastAsia="Arial"/>
            <w:spacing w:val="3"/>
            <w:lang w:val="en-US"/>
          </w:rPr>
          <w:delText xml:space="preserve"> </w:delText>
        </w:r>
        <w:r w:rsidRPr="002779FD" w:rsidDel="002E687E">
          <w:rPr>
            <w:rFonts w:eastAsia="Arial"/>
            <w:lang w:val="en-US"/>
          </w:rPr>
          <w:delText>the</w:delText>
        </w:r>
        <w:r w:rsidRPr="002779FD" w:rsidDel="002E687E">
          <w:rPr>
            <w:rFonts w:eastAsia="Arial"/>
            <w:spacing w:val="5"/>
            <w:lang w:val="en-US"/>
          </w:rPr>
          <w:delText xml:space="preserve"> </w:delText>
        </w:r>
        <w:r w:rsidRPr="002779FD" w:rsidDel="002E687E">
          <w:rPr>
            <w:rFonts w:eastAsia="Arial"/>
            <w:lang w:val="en-US"/>
          </w:rPr>
          <w:delText>VTS</w:delText>
        </w:r>
        <w:r w:rsidRPr="002779FD" w:rsidDel="002E687E">
          <w:rPr>
            <w:rFonts w:eastAsia="Arial"/>
            <w:spacing w:val="4"/>
            <w:lang w:val="en-US"/>
          </w:rPr>
          <w:delText xml:space="preserve"> </w:delText>
        </w:r>
        <w:r w:rsidRPr="002779FD" w:rsidDel="002E687E">
          <w:rPr>
            <w:rFonts w:eastAsia="Arial"/>
            <w:lang w:val="en-US"/>
          </w:rPr>
          <w:delText>area</w:delText>
        </w:r>
        <w:r w:rsidRPr="002779FD" w:rsidDel="002E687E">
          <w:rPr>
            <w:rFonts w:eastAsia="Arial"/>
            <w:spacing w:val="4"/>
            <w:lang w:val="en-US"/>
          </w:rPr>
          <w:delText xml:space="preserve"> </w:delText>
        </w:r>
        <w:r w:rsidRPr="002779FD" w:rsidDel="002E687E">
          <w:rPr>
            <w:rFonts w:eastAsia="Arial"/>
            <w:lang w:val="en-US"/>
          </w:rPr>
          <w:delText>and</w:delText>
        </w:r>
        <w:r w:rsidRPr="002779FD" w:rsidDel="002E687E">
          <w:rPr>
            <w:rFonts w:eastAsia="Arial"/>
            <w:spacing w:val="4"/>
            <w:lang w:val="en-US"/>
          </w:rPr>
          <w:delText xml:space="preserve"> </w:delText>
        </w:r>
        <w:r w:rsidRPr="002779FD" w:rsidDel="002E687E">
          <w:rPr>
            <w:rFonts w:eastAsia="Arial"/>
            <w:lang w:val="en-US"/>
          </w:rPr>
          <w:delText>the</w:delText>
        </w:r>
        <w:r w:rsidRPr="002779FD" w:rsidDel="002E687E">
          <w:rPr>
            <w:rFonts w:eastAsia="Arial"/>
            <w:spacing w:val="5"/>
            <w:lang w:val="en-US"/>
          </w:rPr>
          <w:delText xml:space="preserve"> </w:delText>
        </w:r>
        <w:r w:rsidRPr="002779FD" w:rsidDel="002E687E">
          <w:rPr>
            <w:rFonts w:eastAsia="Arial"/>
            <w:lang w:val="en-US"/>
          </w:rPr>
          <w:delText>type</w:delText>
        </w:r>
        <w:r w:rsidRPr="002779FD" w:rsidDel="002E687E">
          <w:rPr>
            <w:rFonts w:eastAsia="Arial"/>
            <w:spacing w:val="4"/>
            <w:lang w:val="en-US"/>
          </w:rPr>
          <w:delText xml:space="preserve"> </w:delText>
        </w:r>
        <w:r w:rsidRPr="002779FD" w:rsidDel="002E687E">
          <w:rPr>
            <w:rFonts w:eastAsia="Arial"/>
            <w:lang w:val="en-US"/>
          </w:rPr>
          <w:delText>and</w:delText>
        </w:r>
        <w:r w:rsidRPr="002779FD" w:rsidDel="002E687E">
          <w:rPr>
            <w:rFonts w:eastAsia="Arial"/>
            <w:spacing w:val="4"/>
            <w:lang w:val="en-US"/>
          </w:rPr>
          <w:delText xml:space="preserve"> </w:delText>
        </w:r>
      </w:del>
      <w:del w:id="319" w:author="Ski, Trond" w:date="2020-06-03T01:58:00Z">
        <w:r w:rsidRPr="002779FD" w:rsidDel="00B22A02">
          <w:rPr>
            <w:rFonts w:eastAsia="Arial"/>
            <w:lang w:val="en-US"/>
          </w:rPr>
          <w:delText>level</w:delText>
        </w:r>
        <w:r w:rsidRPr="002779FD" w:rsidDel="00B22A02">
          <w:rPr>
            <w:rFonts w:eastAsia="Arial"/>
            <w:spacing w:val="4"/>
            <w:lang w:val="en-US"/>
          </w:rPr>
          <w:delText xml:space="preserve"> </w:delText>
        </w:r>
        <w:r w:rsidRPr="002779FD" w:rsidDel="00B22A02">
          <w:rPr>
            <w:rFonts w:eastAsia="Arial"/>
            <w:lang w:val="en-US"/>
          </w:rPr>
          <w:delText>of</w:delText>
        </w:r>
        <w:r w:rsidRPr="002779FD" w:rsidDel="00B22A02">
          <w:rPr>
            <w:rFonts w:eastAsia="Arial"/>
            <w:spacing w:val="6"/>
            <w:lang w:val="en-US"/>
          </w:rPr>
          <w:delText xml:space="preserve"> </w:delText>
        </w:r>
        <w:r w:rsidRPr="002779FD" w:rsidDel="00B22A02">
          <w:rPr>
            <w:rFonts w:eastAsia="Arial"/>
            <w:lang w:val="en-US"/>
          </w:rPr>
          <w:delText>services to</w:delText>
        </w:r>
        <w:r w:rsidRPr="002779FD" w:rsidDel="00B22A02">
          <w:rPr>
            <w:rFonts w:eastAsia="Arial"/>
            <w:spacing w:val="4"/>
            <w:lang w:val="en-US"/>
          </w:rPr>
          <w:delText xml:space="preserve"> </w:delText>
        </w:r>
        <w:r w:rsidRPr="002779FD" w:rsidDel="00B22A02">
          <w:rPr>
            <w:rFonts w:eastAsia="Arial"/>
            <w:lang w:val="en-US"/>
          </w:rPr>
          <w:delText>be</w:delText>
        </w:r>
        <w:r w:rsidRPr="002779FD" w:rsidDel="00B22A02">
          <w:rPr>
            <w:rFonts w:eastAsia="Arial"/>
            <w:spacing w:val="6"/>
            <w:lang w:val="en-US"/>
          </w:rPr>
          <w:delText xml:space="preserve"> </w:delText>
        </w:r>
        <w:r w:rsidRPr="002779FD" w:rsidDel="00B22A02">
          <w:rPr>
            <w:rFonts w:eastAsia="Arial"/>
            <w:lang w:val="en-US"/>
          </w:rPr>
          <w:delText>provided</w:delText>
        </w:r>
      </w:del>
      <w:del w:id="320" w:author="Ski, Trond" w:date="2020-06-12T10:28:00Z">
        <w:r w:rsidRPr="002779FD" w:rsidDel="002E687E">
          <w:rPr>
            <w:rFonts w:eastAsia="Arial"/>
            <w:lang w:val="en-US"/>
          </w:rPr>
          <w:delText>. In</w:delText>
        </w:r>
        <w:r w:rsidRPr="002779FD" w:rsidDel="002E687E">
          <w:rPr>
            <w:rFonts w:eastAsia="Arial"/>
            <w:spacing w:val="6"/>
            <w:lang w:val="en-US"/>
          </w:rPr>
          <w:delText xml:space="preserve"> </w:delText>
        </w:r>
        <w:r w:rsidRPr="002779FD" w:rsidDel="002E687E">
          <w:rPr>
            <w:rFonts w:eastAsia="Arial"/>
            <w:lang w:val="en-US"/>
          </w:rPr>
          <w:delText>general, these</w:delText>
        </w:r>
        <w:r w:rsidRPr="002779FD" w:rsidDel="002E687E">
          <w:rPr>
            <w:rFonts w:eastAsia="Arial"/>
            <w:spacing w:val="6"/>
            <w:lang w:val="en-US"/>
          </w:rPr>
          <w:delText xml:space="preserve"> </w:delText>
        </w:r>
        <w:r w:rsidRPr="002779FD" w:rsidDel="002E687E">
          <w:rPr>
            <w:rFonts w:eastAsia="Arial"/>
            <w:lang w:val="en-US"/>
          </w:rPr>
          <w:delText>tasks</w:delText>
        </w:r>
        <w:r w:rsidRPr="002779FD" w:rsidDel="002E687E">
          <w:rPr>
            <w:rFonts w:eastAsia="Arial"/>
            <w:spacing w:val="6"/>
            <w:lang w:val="en-US"/>
          </w:rPr>
          <w:delText xml:space="preserve"> </w:delText>
        </w:r>
        <w:r w:rsidRPr="002779FD" w:rsidDel="002E687E">
          <w:rPr>
            <w:rFonts w:eastAsia="Arial"/>
            <w:lang w:val="en-US"/>
          </w:rPr>
          <w:delText>and</w:delText>
        </w:r>
        <w:r w:rsidRPr="002779FD" w:rsidDel="002E687E">
          <w:rPr>
            <w:rFonts w:eastAsia="Arial"/>
            <w:spacing w:val="8"/>
            <w:lang w:val="en-US"/>
          </w:rPr>
          <w:delText xml:space="preserve"> </w:delText>
        </w:r>
        <w:r w:rsidRPr="002779FD" w:rsidDel="002E687E">
          <w:rPr>
            <w:rFonts w:eastAsia="Arial"/>
            <w:lang w:val="en-US"/>
          </w:rPr>
          <w:delText>activities</w:delText>
        </w:r>
        <w:r w:rsidRPr="002779FD" w:rsidDel="002E687E">
          <w:rPr>
            <w:rFonts w:eastAsia="Arial"/>
            <w:spacing w:val="3"/>
            <w:lang w:val="en-US"/>
          </w:rPr>
          <w:delText xml:space="preserve"> </w:delText>
        </w:r>
        <w:r w:rsidRPr="002779FD" w:rsidDel="002E687E">
          <w:rPr>
            <w:rFonts w:eastAsia="Arial"/>
            <w:lang w:val="en-US"/>
          </w:rPr>
          <w:delText>all</w:delText>
        </w:r>
        <w:r w:rsidRPr="002779FD" w:rsidDel="002E687E">
          <w:rPr>
            <w:rFonts w:eastAsia="Arial"/>
            <w:spacing w:val="9"/>
            <w:lang w:val="en-US"/>
          </w:rPr>
          <w:delText xml:space="preserve"> </w:delText>
        </w:r>
        <w:r w:rsidRPr="002779FD" w:rsidDel="002E687E">
          <w:rPr>
            <w:rFonts w:eastAsia="Arial"/>
            <w:lang w:val="en-US"/>
          </w:rPr>
          <w:delText>involve</w:delText>
        </w:r>
        <w:r w:rsidRPr="002779FD" w:rsidDel="002E687E">
          <w:rPr>
            <w:rFonts w:eastAsia="Arial"/>
            <w:spacing w:val="4"/>
            <w:lang w:val="en-US"/>
          </w:rPr>
          <w:delText xml:space="preserve"> </w:delText>
        </w:r>
        <w:r w:rsidRPr="002779FD" w:rsidDel="002E687E">
          <w:rPr>
            <w:rFonts w:eastAsia="Arial"/>
            <w:lang w:val="en-US"/>
          </w:rPr>
          <w:delText>collecting,</w:delText>
        </w:r>
        <w:r w:rsidRPr="002779FD" w:rsidDel="002E687E">
          <w:rPr>
            <w:rFonts w:eastAsia="Arial"/>
            <w:spacing w:val="1"/>
            <w:lang w:val="en-US"/>
          </w:rPr>
          <w:delText xml:space="preserve"> </w:delText>
        </w:r>
        <w:r w:rsidRPr="002779FD" w:rsidDel="002E687E">
          <w:rPr>
            <w:rFonts w:eastAsia="Arial"/>
            <w:lang w:val="en-US"/>
          </w:rPr>
          <w:delText>pr</w:delText>
        </w:r>
        <w:r w:rsidRPr="002779FD" w:rsidDel="002E687E">
          <w:rPr>
            <w:rFonts w:eastAsia="Arial"/>
            <w:spacing w:val="-1"/>
            <w:lang w:val="en-US"/>
          </w:rPr>
          <w:delText>o</w:delText>
        </w:r>
        <w:r w:rsidRPr="002779FD" w:rsidDel="002E687E">
          <w:rPr>
            <w:rFonts w:eastAsia="Arial"/>
            <w:spacing w:val="1"/>
            <w:lang w:val="en-US"/>
          </w:rPr>
          <w:delText>c</w:delText>
        </w:r>
        <w:r w:rsidRPr="002779FD" w:rsidDel="002E687E">
          <w:rPr>
            <w:rFonts w:eastAsia="Arial"/>
            <w:lang w:val="en-US"/>
          </w:rPr>
          <w:delText xml:space="preserve">essing, </w:delText>
        </w:r>
        <w:r w:rsidRPr="002779FD" w:rsidDel="002E687E">
          <w:rPr>
            <w:rFonts w:eastAsia="Arial"/>
            <w:spacing w:val="-1"/>
            <w:lang w:val="en-US"/>
          </w:rPr>
          <w:delText>ev</w:delText>
        </w:r>
        <w:r w:rsidRPr="002779FD" w:rsidDel="002E687E">
          <w:rPr>
            <w:rFonts w:eastAsia="Arial"/>
            <w:lang w:val="en-US"/>
          </w:rPr>
          <w:delText>aluating</w:delText>
        </w:r>
        <w:r w:rsidRPr="002779FD" w:rsidDel="002E687E">
          <w:rPr>
            <w:rFonts w:eastAsia="Arial"/>
            <w:spacing w:val="1"/>
            <w:lang w:val="en-US"/>
          </w:rPr>
          <w:delText xml:space="preserve"> </w:delText>
        </w:r>
        <w:r w:rsidRPr="002779FD" w:rsidDel="002E687E">
          <w:rPr>
            <w:rFonts w:eastAsia="Arial"/>
            <w:lang w:val="en-US"/>
          </w:rPr>
          <w:delText>a</w:delText>
        </w:r>
        <w:r w:rsidRPr="002779FD" w:rsidDel="002E687E">
          <w:rPr>
            <w:rFonts w:eastAsia="Arial"/>
            <w:spacing w:val="1"/>
            <w:lang w:val="en-US"/>
          </w:rPr>
          <w:delText>n</w:delText>
        </w:r>
        <w:r w:rsidRPr="002779FD" w:rsidDel="002E687E">
          <w:rPr>
            <w:rFonts w:eastAsia="Arial"/>
            <w:lang w:val="en-US"/>
          </w:rPr>
          <w:delText>d disseminati</w:delText>
        </w:r>
        <w:r w:rsidRPr="002779FD" w:rsidDel="002E687E">
          <w:rPr>
            <w:rFonts w:eastAsia="Arial"/>
            <w:spacing w:val="-1"/>
            <w:lang w:val="en-US"/>
          </w:rPr>
          <w:delText>n</w:delText>
        </w:r>
        <w:r w:rsidRPr="002779FD" w:rsidDel="002E687E">
          <w:rPr>
            <w:rFonts w:eastAsia="Arial"/>
            <w:lang w:val="en-US"/>
          </w:rPr>
          <w:delText>g</w:delText>
        </w:r>
        <w:r w:rsidRPr="002779FD" w:rsidDel="002E687E">
          <w:rPr>
            <w:rFonts w:eastAsia="Arial"/>
            <w:spacing w:val="20"/>
            <w:lang w:val="en-US"/>
          </w:rPr>
          <w:delText xml:space="preserve"> </w:delText>
        </w:r>
        <w:r w:rsidRPr="002779FD" w:rsidDel="002E687E">
          <w:rPr>
            <w:rFonts w:eastAsia="Arial"/>
            <w:lang w:val="en-US"/>
          </w:rPr>
          <w:delText>information. The</w:delText>
        </w:r>
        <w:r w:rsidRPr="002779FD" w:rsidDel="002E687E">
          <w:rPr>
            <w:rFonts w:eastAsia="Arial"/>
            <w:spacing w:val="29"/>
            <w:lang w:val="en-US"/>
          </w:rPr>
          <w:delText xml:space="preserve"> </w:delText>
        </w:r>
        <w:r w:rsidRPr="002779FD" w:rsidDel="002E687E">
          <w:rPr>
            <w:rFonts w:eastAsia="Arial"/>
            <w:lang w:val="en-US"/>
          </w:rPr>
          <w:delText>collection</w:delText>
        </w:r>
        <w:r w:rsidRPr="002779FD" w:rsidDel="002E687E">
          <w:rPr>
            <w:rFonts w:eastAsia="Arial"/>
            <w:spacing w:val="24"/>
            <w:lang w:val="en-US"/>
          </w:rPr>
          <w:delText xml:space="preserve"> </w:delText>
        </w:r>
        <w:r w:rsidRPr="002779FD" w:rsidDel="002E687E">
          <w:rPr>
            <w:rFonts w:eastAsia="Arial"/>
            <w:lang w:val="en-US"/>
          </w:rPr>
          <w:delText>and</w:delText>
        </w:r>
        <w:r w:rsidRPr="002779FD" w:rsidDel="002E687E">
          <w:rPr>
            <w:rFonts w:eastAsia="Arial"/>
            <w:spacing w:val="27"/>
            <w:lang w:val="en-US"/>
          </w:rPr>
          <w:delText xml:space="preserve"> </w:delText>
        </w:r>
        <w:r w:rsidRPr="002779FD" w:rsidDel="002E687E">
          <w:rPr>
            <w:rFonts w:eastAsia="Arial"/>
            <w:lang w:val="en-US"/>
          </w:rPr>
          <w:delText>disseminati</w:delText>
        </w:r>
        <w:r w:rsidRPr="002779FD" w:rsidDel="002E687E">
          <w:rPr>
            <w:rFonts w:eastAsia="Arial"/>
            <w:spacing w:val="-1"/>
            <w:lang w:val="en-US"/>
          </w:rPr>
          <w:delText>o</w:delText>
        </w:r>
        <w:r w:rsidRPr="002779FD" w:rsidDel="002E687E">
          <w:rPr>
            <w:rFonts w:eastAsia="Arial"/>
            <w:lang w:val="en-US"/>
          </w:rPr>
          <w:delText>n</w:delText>
        </w:r>
        <w:r w:rsidRPr="002779FD" w:rsidDel="002E687E">
          <w:rPr>
            <w:rFonts w:eastAsia="Arial"/>
            <w:spacing w:val="20"/>
            <w:lang w:val="en-US"/>
          </w:rPr>
          <w:delText xml:space="preserve"> </w:delText>
        </w:r>
        <w:r w:rsidRPr="002779FD" w:rsidDel="002E687E">
          <w:rPr>
            <w:rFonts w:eastAsia="Arial"/>
            <w:lang w:val="en-US"/>
          </w:rPr>
          <w:delText>of</w:delText>
        </w:r>
        <w:r w:rsidRPr="002779FD" w:rsidDel="002E687E">
          <w:rPr>
            <w:rFonts w:eastAsia="Arial"/>
            <w:spacing w:val="31"/>
            <w:lang w:val="en-US"/>
          </w:rPr>
          <w:delText xml:space="preserve"> </w:delText>
        </w:r>
        <w:r w:rsidRPr="002779FD" w:rsidDel="002E687E">
          <w:rPr>
            <w:rFonts w:eastAsia="Arial"/>
            <w:lang w:val="en-US"/>
          </w:rPr>
          <w:delText>this</w:delText>
        </w:r>
        <w:r w:rsidRPr="002779FD" w:rsidDel="002E687E">
          <w:rPr>
            <w:rFonts w:eastAsia="Arial"/>
            <w:spacing w:val="30"/>
            <w:lang w:val="en-US"/>
          </w:rPr>
          <w:delText xml:space="preserve"> </w:delText>
        </w:r>
        <w:r w:rsidRPr="002779FD" w:rsidDel="002E687E">
          <w:rPr>
            <w:rFonts w:eastAsia="Arial"/>
            <w:lang w:val="en-US"/>
          </w:rPr>
          <w:delText>in</w:delText>
        </w:r>
        <w:r w:rsidRPr="002779FD" w:rsidDel="002E687E">
          <w:rPr>
            <w:rFonts w:eastAsia="Arial"/>
            <w:spacing w:val="-1"/>
            <w:lang w:val="en-US"/>
          </w:rPr>
          <w:delText>f</w:delText>
        </w:r>
        <w:r w:rsidRPr="002779FD" w:rsidDel="002E687E">
          <w:rPr>
            <w:rFonts w:eastAsia="Arial"/>
            <w:lang w:val="en-US"/>
          </w:rPr>
          <w:delText>ormation</w:delText>
        </w:r>
        <w:r w:rsidRPr="002779FD" w:rsidDel="002E687E">
          <w:rPr>
            <w:rFonts w:eastAsia="Arial"/>
            <w:spacing w:val="22"/>
            <w:lang w:val="en-US"/>
          </w:rPr>
          <w:delText xml:space="preserve"> </w:delText>
        </w:r>
        <w:r w:rsidRPr="002779FD" w:rsidDel="002E687E">
          <w:rPr>
            <w:rFonts w:eastAsia="Arial"/>
            <w:lang w:val="en-US"/>
          </w:rPr>
          <w:delText>wi</w:delText>
        </w:r>
        <w:r w:rsidRPr="002779FD" w:rsidDel="002E687E">
          <w:rPr>
            <w:rFonts w:eastAsia="Arial"/>
            <w:spacing w:val="2"/>
            <w:lang w:val="en-US"/>
          </w:rPr>
          <w:delText>l</w:delText>
        </w:r>
        <w:r w:rsidRPr="002779FD" w:rsidDel="002E687E">
          <w:rPr>
            <w:rFonts w:eastAsia="Arial"/>
            <w:lang w:val="en-US"/>
          </w:rPr>
          <w:delText>l involve both internal and external commu</w:delText>
        </w:r>
        <w:r w:rsidRPr="002779FD" w:rsidDel="002E687E">
          <w:rPr>
            <w:rFonts w:eastAsia="Arial"/>
            <w:spacing w:val="1"/>
            <w:lang w:val="en-US"/>
          </w:rPr>
          <w:delText>n</w:delText>
        </w:r>
        <w:r w:rsidRPr="002779FD" w:rsidDel="002E687E">
          <w:rPr>
            <w:rFonts w:eastAsia="Arial"/>
            <w:lang w:val="en-US"/>
          </w:rPr>
          <w:delText>ications, while information will be processed</w:delText>
        </w:r>
        <w:r w:rsidRPr="002779FD" w:rsidDel="002E687E">
          <w:rPr>
            <w:rFonts w:eastAsia="Arial"/>
            <w:spacing w:val="32"/>
            <w:lang w:val="en-US"/>
          </w:rPr>
          <w:delText xml:space="preserve"> </w:delText>
        </w:r>
        <w:r w:rsidRPr="002779FD" w:rsidDel="002E687E">
          <w:rPr>
            <w:rFonts w:eastAsia="Arial"/>
            <w:lang w:val="en-US"/>
          </w:rPr>
          <w:delText>within</w:delText>
        </w:r>
        <w:r w:rsidRPr="002779FD" w:rsidDel="002E687E">
          <w:rPr>
            <w:rFonts w:eastAsia="Arial"/>
            <w:spacing w:val="38"/>
            <w:lang w:val="en-US"/>
          </w:rPr>
          <w:delText xml:space="preserve"> </w:delText>
        </w:r>
        <w:r w:rsidRPr="002779FD" w:rsidDel="002E687E">
          <w:rPr>
            <w:rFonts w:eastAsia="Arial"/>
            <w:lang w:val="en-US"/>
          </w:rPr>
          <w:delText>the</w:delText>
        </w:r>
        <w:r w:rsidRPr="002779FD" w:rsidDel="002E687E">
          <w:rPr>
            <w:rFonts w:eastAsia="Arial"/>
            <w:spacing w:val="40"/>
            <w:lang w:val="en-US"/>
          </w:rPr>
          <w:delText xml:space="preserve"> </w:delText>
        </w:r>
        <w:r w:rsidRPr="002779FD" w:rsidDel="002E687E">
          <w:rPr>
            <w:rFonts w:eastAsia="Arial"/>
            <w:spacing w:val="-1"/>
            <w:lang w:val="en-US"/>
          </w:rPr>
          <w:delText>V</w:delText>
        </w:r>
        <w:r w:rsidRPr="002779FD" w:rsidDel="002E687E">
          <w:rPr>
            <w:rFonts w:eastAsia="Arial"/>
            <w:lang w:val="en-US"/>
          </w:rPr>
          <w:delText>TS</w:delText>
        </w:r>
        <w:r w:rsidRPr="002779FD" w:rsidDel="002E687E">
          <w:rPr>
            <w:rFonts w:eastAsia="Arial"/>
            <w:spacing w:val="39"/>
            <w:lang w:val="en-US"/>
          </w:rPr>
          <w:delText xml:space="preserve"> </w:delText>
        </w:r>
        <w:r w:rsidRPr="002779FD" w:rsidDel="002E687E">
          <w:rPr>
            <w:rFonts w:eastAsia="Arial"/>
            <w:lang w:val="en-US"/>
          </w:rPr>
          <w:delText>centre</w:delText>
        </w:r>
        <w:r w:rsidRPr="002779FD" w:rsidDel="002E687E">
          <w:rPr>
            <w:rFonts w:eastAsia="Arial"/>
            <w:spacing w:val="37"/>
            <w:lang w:val="en-US"/>
          </w:rPr>
          <w:delText xml:space="preserve"> </w:delText>
        </w:r>
        <w:r w:rsidRPr="002779FD" w:rsidDel="002E687E">
          <w:rPr>
            <w:rFonts w:eastAsia="Arial"/>
            <w:lang w:val="en-US"/>
          </w:rPr>
          <w:delText>i</w:delText>
        </w:r>
        <w:r w:rsidRPr="002779FD" w:rsidDel="002E687E">
          <w:rPr>
            <w:rFonts w:eastAsia="Arial"/>
            <w:spacing w:val="-1"/>
            <w:lang w:val="en-US"/>
          </w:rPr>
          <w:delText>t</w:delText>
        </w:r>
        <w:r w:rsidRPr="002779FD" w:rsidDel="002E687E">
          <w:rPr>
            <w:rFonts w:eastAsia="Arial"/>
            <w:lang w:val="en-US"/>
          </w:rPr>
          <w:delText>self. The</w:delText>
        </w:r>
        <w:r w:rsidRPr="002779FD" w:rsidDel="002E687E">
          <w:rPr>
            <w:rFonts w:eastAsia="Arial"/>
            <w:spacing w:val="38"/>
            <w:lang w:val="en-US"/>
          </w:rPr>
          <w:delText xml:space="preserve"> </w:delText>
        </w:r>
        <w:r w:rsidRPr="002779FD" w:rsidDel="002E687E">
          <w:rPr>
            <w:rFonts w:eastAsia="Arial"/>
            <w:lang w:val="en-US"/>
          </w:rPr>
          <w:delText>level</w:delText>
        </w:r>
        <w:r w:rsidRPr="002779FD" w:rsidDel="002E687E">
          <w:rPr>
            <w:rFonts w:eastAsia="Arial"/>
            <w:spacing w:val="39"/>
            <w:lang w:val="en-US"/>
          </w:rPr>
          <w:delText xml:space="preserve"> </w:delText>
        </w:r>
        <w:r w:rsidRPr="002779FD" w:rsidDel="002E687E">
          <w:rPr>
            <w:rFonts w:eastAsia="Arial"/>
            <w:lang w:val="en-US"/>
          </w:rPr>
          <w:delText>of</w:delText>
        </w:r>
        <w:r w:rsidRPr="002779FD" w:rsidDel="002E687E">
          <w:rPr>
            <w:rFonts w:eastAsia="Arial"/>
            <w:spacing w:val="41"/>
            <w:lang w:val="en-US"/>
          </w:rPr>
          <w:delText xml:space="preserve"> </w:delText>
        </w:r>
        <w:r w:rsidRPr="002779FD" w:rsidDel="002E687E">
          <w:rPr>
            <w:rFonts w:eastAsia="Arial"/>
            <w:lang w:val="en-US"/>
          </w:rPr>
          <w:delText>decision-making</w:delText>
        </w:r>
        <w:r w:rsidRPr="002779FD" w:rsidDel="002E687E">
          <w:rPr>
            <w:rFonts w:eastAsia="Arial"/>
            <w:spacing w:val="26"/>
            <w:lang w:val="en-US"/>
          </w:rPr>
          <w:delText xml:space="preserve"> </w:delText>
        </w:r>
        <w:r w:rsidRPr="002779FD" w:rsidDel="002E687E">
          <w:rPr>
            <w:rFonts w:eastAsia="Arial"/>
            <w:lang w:val="en-US"/>
          </w:rPr>
          <w:delText>that</w:delText>
        </w:r>
        <w:r w:rsidRPr="002779FD" w:rsidDel="002E687E">
          <w:rPr>
            <w:rFonts w:eastAsia="Arial"/>
            <w:spacing w:val="39"/>
            <w:lang w:val="en-US"/>
          </w:rPr>
          <w:delText xml:space="preserve"> </w:delText>
        </w:r>
        <w:r w:rsidRPr="002779FD" w:rsidDel="002E687E">
          <w:rPr>
            <w:rFonts w:eastAsia="Arial"/>
            <w:lang w:val="en-US"/>
          </w:rPr>
          <w:delText>can</w:delText>
        </w:r>
        <w:r w:rsidRPr="002779FD" w:rsidDel="002E687E">
          <w:rPr>
            <w:rFonts w:eastAsia="Arial"/>
            <w:spacing w:val="40"/>
            <w:lang w:val="en-US"/>
          </w:rPr>
          <w:delText xml:space="preserve"> </w:delText>
        </w:r>
        <w:r w:rsidRPr="002779FD" w:rsidDel="002E687E">
          <w:rPr>
            <w:rFonts w:eastAsia="Arial"/>
            <w:spacing w:val="-1"/>
            <w:lang w:val="en-US"/>
          </w:rPr>
          <w:delText>b</w:delText>
        </w:r>
        <w:r w:rsidRPr="002779FD" w:rsidDel="002E687E">
          <w:rPr>
            <w:rFonts w:eastAsia="Arial"/>
            <w:lang w:val="en-US"/>
          </w:rPr>
          <w:delText>e taken</w:delText>
        </w:r>
        <w:r w:rsidRPr="002779FD" w:rsidDel="002E687E">
          <w:rPr>
            <w:rFonts w:eastAsia="Arial"/>
            <w:spacing w:val="-5"/>
            <w:lang w:val="en-US"/>
          </w:rPr>
          <w:delText xml:space="preserve"> </w:delText>
        </w:r>
        <w:r w:rsidRPr="002779FD" w:rsidDel="002E687E">
          <w:rPr>
            <w:rFonts w:eastAsia="Arial"/>
            <w:lang w:val="en-US"/>
          </w:rPr>
          <w:delText>within</w:delText>
        </w:r>
        <w:r w:rsidRPr="002779FD" w:rsidDel="002E687E">
          <w:rPr>
            <w:rFonts w:eastAsia="Arial"/>
            <w:spacing w:val="-7"/>
            <w:lang w:val="en-US"/>
          </w:rPr>
          <w:delText xml:space="preserve"> </w:delText>
        </w:r>
        <w:r w:rsidRPr="002779FD" w:rsidDel="002E687E">
          <w:rPr>
            <w:rFonts w:eastAsia="Arial"/>
            <w:lang w:val="en-US"/>
          </w:rPr>
          <w:delText>the</w:delText>
        </w:r>
        <w:r w:rsidRPr="002779FD" w:rsidDel="002E687E">
          <w:rPr>
            <w:rFonts w:eastAsia="Arial"/>
            <w:spacing w:val="-3"/>
            <w:lang w:val="en-US"/>
          </w:rPr>
          <w:delText xml:space="preserve"> </w:delText>
        </w:r>
        <w:r w:rsidRPr="002779FD" w:rsidDel="002E687E">
          <w:rPr>
            <w:rFonts w:eastAsia="Arial"/>
            <w:lang w:val="en-US"/>
          </w:rPr>
          <w:delText>VTS</w:delText>
        </w:r>
        <w:r w:rsidRPr="002779FD" w:rsidDel="002E687E">
          <w:rPr>
            <w:rFonts w:eastAsia="Arial"/>
            <w:spacing w:val="-4"/>
            <w:lang w:val="en-US"/>
          </w:rPr>
          <w:delText xml:space="preserve"> </w:delText>
        </w:r>
        <w:r w:rsidRPr="002779FD" w:rsidDel="002E687E">
          <w:rPr>
            <w:rFonts w:eastAsia="Arial"/>
            <w:lang w:val="en-US"/>
          </w:rPr>
          <w:delText>centre</w:delText>
        </w:r>
        <w:r w:rsidRPr="002779FD" w:rsidDel="002E687E">
          <w:rPr>
            <w:rFonts w:eastAsia="Arial"/>
            <w:spacing w:val="-6"/>
            <w:lang w:val="en-US"/>
          </w:rPr>
          <w:delText xml:space="preserve"> </w:delText>
        </w:r>
        <w:r w:rsidRPr="002779FD" w:rsidDel="002E687E">
          <w:rPr>
            <w:rFonts w:eastAsia="Arial"/>
            <w:lang w:val="en-US"/>
          </w:rPr>
          <w:delText>should</w:delText>
        </w:r>
        <w:r w:rsidRPr="002779FD" w:rsidDel="002E687E">
          <w:rPr>
            <w:rFonts w:eastAsia="Arial"/>
            <w:spacing w:val="-6"/>
            <w:lang w:val="en-US"/>
          </w:rPr>
          <w:delText xml:space="preserve"> </w:delText>
        </w:r>
        <w:r w:rsidRPr="002779FD" w:rsidDel="002E687E">
          <w:rPr>
            <w:rFonts w:eastAsia="Arial"/>
            <w:spacing w:val="-1"/>
            <w:lang w:val="en-US"/>
          </w:rPr>
          <w:delText>b</w:delText>
        </w:r>
        <w:r w:rsidRPr="002779FD" w:rsidDel="002E687E">
          <w:rPr>
            <w:rFonts w:eastAsia="Arial"/>
            <w:lang w:val="en-US"/>
          </w:rPr>
          <w:delText>e</w:delText>
        </w:r>
        <w:r w:rsidRPr="002779FD" w:rsidDel="002E687E">
          <w:rPr>
            <w:rFonts w:eastAsia="Arial"/>
            <w:spacing w:val="-2"/>
            <w:lang w:val="en-US"/>
          </w:rPr>
          <w:delText xml:space="preserve"> </w:delText>
        </w:r>
        <w:r w:rsidRPr="002779FD" w:rsidDel="002E687E">
          <w:rPr>
            <w:rFonts w:eastAsia="Arial"/>
            <w:lang w:val="en-US"/>
          </w:rPr>
          <w:delText>clearly</w:delText>
        </w:r>
        <w:r w:rsidRPr="002779FD" w:rsidDel="002E687E">
          <w:rPr>
            <w:rFonts w:eastAsia="Arial"/>
            <w:spacing w:val="-6"/>
            <w:lang w:val="en-US"/>
          </w:rPr>
          <w:delText xml:space="preserve"> </w:delText>
        </w:r>
        <w:r w:rsidRPr="002779FD" w:rsidDel="002E687E">
          <w:rPr>
            <w:rFonts w:eastAsia="Arial"/>
            <w:lang w:val="en-US"/>
          </w:rPr>
          <w:delText>id</w:delText>
        </w:r>
        <w:r w:rsidRPr="002779FD" w:rsidDel="002E687E">
          <w:rPr>
            <w:rFonts w:eastAsia="Arial"/>
            <w:spacing w:val="-1"/>
            <w:lang w:val="en-US"/>
          </w:rPr>
          <w:delText>e</w:delText>
        </w:r>
        <w:r w:rsidRPr="002779FD" w:rsidDel="002E687E">
          <w:rPr>
            <w:rFonts w:eastAsia="Arial"/>
            <w:lang w:val="en-US"/>
          </w:rPr>
          <w:delText>ntified.</w:delText>
        </w:r>
      </w:del>
    </w:p>
    <w:p w14:paraId="4310ED92" w14:textId="72B6B5D4" w:rsidR="00244D75" w:rsidRPr="002779FD" w:rsidDel="002E687E" w:rsidRDefault="00244D75" w:rsidP="003A0BF2">
      <w:pPr>
        <w:pStyle w:val="Bullet1text"/>
        <w:numPr>
          <w:ilvl w:val="0"/>
          <w:numId w:val="34"/>
        </w:numPr>
        <w:rPr>
          <w:del w:id="321" w:author="Ski, Trond" w:date="2020-06-12T10:28:00Z"/>
          <w:rFonts w:eastAsia="Arial"/>
          <w:lang w:val="en-US"/>
        </w:rPr>
      </w:pPr>
      <w:del w:id="322" w:author="Ski, Trond" w:date="2020-06-12T10:28:00Z">
        <w:r w:rsidRPr="002779FD" w:rsidDel="002E687E">
          <w:rPr>
            <w:rFonts w:eastAsia="Arial"/>
            <w:lang w:val="en-US"/>
          </w:rPr>
          <w:delText>The</w:delText>
        </w:r>
        <w:r w:rsidRPr="002779FD" w:rsidDel="002E687E">
          <w:rPr>
            <w:rFonts w:eastAsia="Arial"/>
            <w:spacing w:val="33"/>
            <w:lang w:val="en-US"/>
          </w:rPr>
          <w:delText xml:space="preserve"> </w:delText>
        </w:r>
        <w:r w:rsidRPr="002779FD" w:rsidDel="002E687E">
          <w:rPr>
            <w:rFonts w:eastAsia="Arial"/>
            <w:lang w:val="en-US"/>
          </w:rPr>
          <w:delText>objectives</w:delText>
        </w:r>
        <w:r w:rsidRPr="002779FD" w:rsidDel="002E687E">
          <w:rPr>
            <w:rFonts w:eastAsia="Arial"/>
            <w:spacing w:val="27"/>
            <w:lang w:val="en-US"/>
          </w:rPr>
          <w:delText xml:space="preserve"> </w:delText>
        </w:r>
        <w:r w:rsidRPr="002779FD" w:rsidDel="002E687E">
          <w:rPr>
            <w:rFonts w:eastAsia="Arial"/>
            <w:lang w:val="en-US"/>
          </w:rPr>
          <w:delText>of</w:delText>
        </w:r>
        <w:r w:rsidRPr="002779FD" w:rsidDel="002E687E">
          <w:rPr>
            <w:rFonts w:eastAsia="Arial"/>
            <w:spacing w:val="35"/>
            <w:lang w:val="en-US"/>
          </w:rPr>
          <w:delText xml:space="preserve"> </w:delText>
        </w:r>
        <w:r w:rsidRPr="002779FD" w:rsidDel="002E687E">
          <w:rPr>
            <w:rFonts w:eastAsia="Arial"/>
            <w:lang w:val="en-US"/>
          </w:rPr>
          <w:delText>the</w:delText>
        </w:r>
        <w:r w:rsidRPr="002779FD" w:rsidDel="002E687E">
          <w:rPr>
            <w:rFonts w:eastAsia="Arial"/>
            <w:spacing w:val="34"/>
            <w:lang w:val="en-US"/>
          </w:rPr>
          <w:delText xml:space="preserve"> </w:delText>
        </w:r>
        <w:r w:rsidRPr="002779FD" w:rsidDel="002E687E">
          <w:rPr>
            <w:rFonts w:eastAsia="Arial"/>
            <w:lang w:val="en-US"/>
          </w:rPr>
          <w:delText>VTS</w:delText>
        </w:r>
        <w:r w:rsidRPr="002779FD" w:rsidDel="002E687E">
          <w:rPr>
            <w:rFonts w:eastAsia="Arial"/>
            <w:spacing w:val="33"/>
            <w:lang w:val="en-US"/>
          </w:rPr>
          <w:delText xml:space="preserve"> </w:delText>
        </w:r>
        <w:r w:rsidRPr="002779FD" w:rsidDel="002E687E">
          <w:rPr>
            <w:rFonts w:eastAsia="Arial"/>
            <w:lang w:val="en-US"/>
          </w:rPr>
          <w:delText>can</w:delText>
        </w:r>
        <w:r w:rsidRPr="002779FD" w:rsidDel="002E687E">
          <w:rPr>
            <w:rFonts w:eastAsia="Arial"/>
            <w:spacing w:val="34"/>
            <w:lang w:val="en-US"/>
          </w:rPr>
          <w:delText xml:space="preserve"> </w:delText>
        </w:r>
        <w:r w:rsidRPr="002779FD" w:rsidDel="002E687E">
          <w:rPr>
            <w:rFonts w:eastAsia="Arial"/>
            <w:lang w:val="en-US"/>
          </w:rPr>
          <w:delText>only</w:delText>
        </w:r>
        <w:r w:rsidRPr="002779FD" w:rsidDel="002E687E">
          <w:rPr>
            <w:rFonts w:eastAsia="Arial"/>
            <w:spacing w:val="33"/>
            <w:lang w:val="en-US"/>
          </w:rPr>
          <w:delText xml:space="preserve"> </w:delText>
        </w:r>
        <w:r w:rsidRPr="002779FD" w:rsidDel="002E687E">
          <w:rPr>
            <w:rFonts w:eastAsia="Arial"/>
            <w:lang w:val="en-US"/>
          </w:rPr>
          <w:delText>be</w:delText>
        </w:r>
        <w:r w:rsidRPr="002779FD" w:rsidDel="002E687E">
          <w:rPr>
            <w:rFonts w:eastAsia="Arial"/>
            <w:spacing w:val="35"/>
            <w:lang w:val="en-US"/>
          </w:rPr>
          <w:delText xml:space="preserve"> </w:delText>
        </w:r>
        <w:r w:rsidRPr="002779FD" w:rsidDel="002E687E">
          <w:rPr>
            <w:rFonts w:eastAsia="Arial"/>
            <w:lang w:val="en-US"/>
          </w:rPr>
          <w:delText>met</w:delText>
        </w:r>
        <w:r w:rsidRPr="002779FD" w:rsidDel="002E687E">
          <w:rPr>
            <w:rFonts w:eastAsia="Arial"/>
            <w:spacing w:val="33"/>
            <w:lang w:val="en-US"/>
          </w:rPr>
          <w:delText xml:space="preserve"> </w:delText>
        </w:r>
        <w:r w:rsidRPr="002779FD" w:rsidDel="002E687E">
          <w:rPr>
            <w:rFonts w:eastAsia="Arial"/>
            <w:lang w:val="en-US"/>
          </w:rPr>
          <w:delText>t</w:delText>
        </w:r>
        <w:r w:rsidRPr="002779FD" w:rsidDel="002E687E">
          <w:rPr>
            <w:rFonts w:eastAsia="Arial"/>
            <w:spacing w:val="1"/>
            <w:lang w:val="en-US"/>
          </w:rPr>
          <w:delText>h</w:delText>
        </w:r>
        <w:r w:rsidRPr="002779FD" w:rsidDel="002E687E">
          <w:rPr>
            <w:rFonts w:eastAsia="Arial"/>
            <w:lang w:val="en-US"/>
          </w:rPr>
          <w:delText>rough</w:delText>
        </w:r>
        <w:r w:rsidRPr="002779FD" w:rsidDel="002E687E">
          <w:rPr>
            <w:rFonts w:eastAsia="Arial"/>
            <w:spacing w:val="30"/>
            <w:lang w:val="en-US"/>
          </w:rPr>
          <w:delText xml:space="preserve"> </w:delText>
        </w:r>
        <w:r w:rsidRPr="002779FD" w:rsidDel="002E687E">
          <w:rPr>
            <w:rFonts w:eastAsia="Arial"/>
            <w:lang w:val="en-US"/>
          </w:rPr>
          <w:delText>co-operation</w:delText>
        </w:r>
        <w:r w:rsidRPr="002779FD" w:rsidDel="002E687E">
          <w:rPr>
            <w:rFonts w:eastAsia="Arial"/>
            <w:spacing w:val="25"/>
            <w:lang w:val="en-US"/>
          </w:rPr>
          <w:delText xml:space="preserve"> </w:delText>
        </w:r>
        <w:r w:rsidRPr="002779FD" w:rsidDel="002E687E">
          <w:rPr>
            <w:rFonts w:eastAsia="Arial"/>
            <w:lang w:val="en-US"/>
          </w:rPr>
          <w:delText>and</w:delText>
        </w:r>
        <w:r w:rsidRPr="002779FD" w:rsidDel="002E687E">
          <w:rPr>
            <w:rFonts w:eastAsia="Arial"/>
            <w:spacing w:val="32"/>
            <w:lang w:val="en-US"/>
          </w:rPr>
          <w:delText xml:space="preserve"> </w:delText>
        </w:r>
        <w:r w:rsidRPr="002779FD" w:rsidDel="002E687E">
          <w:rPr>
            <w:rFonts w:eastAsia="Arial"/>
            <w:lang w:val="en-US"/>
          </w:rPr>
          <w:delText>trust</w:delText>
        </w:r>
        <w:r w:rsidRPr="002779FD" w:rsidDel="002E687E">
          <w:rPr>
            <w:rFonts w:eastAsia="Arial"/>
            <w:spacing w:val="33"/>
            <w:lang w:val="en-US"/>
          </w:rPr>
          <w:delText xml:space="preserve"> </w:delText>
        </w:r>
        <w:r w:rsidRPr="002779FD" w:rsidDel="002E687E">
          <w:rPr>
            <w:rFonts w:eastAsia="Arial"/>
            <w:lang w:val="en-US"/>
          </w:rPr>
          <w:delText>among users</w:delText>
        </w:r>
        <w:r w:rsidRPr="002779FD" w:rsidDel="002E687E">
          <w:rPr>
            <w:rFonts w:eastAsia="Arial"/>
            <w:spacing w:val="4"/>
            <w:lang w:val="en-US"/>
          </w:rPr>
          <w:delText xml:space="preserve"> </w:delText>
        </w:r>
        <w:r w:rsidRPr="002779FD" w:rsidDel="002E687E">
          <w:rPr>
            <w:rFonts w:eastAsia="Arial"/>
            <w:lang w:val="en-US"/>
          </w:rPr>
          <w:delText>of</w:delText>
        </w:r>
        <w:r w:rsidRPr="002779FD" w:rsidDel="002E687E">
          <w:rPr>
            <w:rFonts w:eastAsia="Arial"/>
            <w:spacing w:val="8"/>
            <w:lang w:val="en-US"/>
          </w:rPr>
          <w:delText xml:space="preserve"> </w:delText>
        </w:r>
        <w:r w:rsidRPr="002779FD" w:rsidDel="002E687E">
          <w:rPr>
            <w:rFonts w:eastAsia="Arial"/>
            <w:lang w:val="en-US"/>
          </w:rPr>
          <w:delText>the</w:delText>
        </w:r>
        <w:r w:rsidRPr="002779FD" w:rsidDel="002E687E">
          <w:rPr>
            <w:rFonts w:eastAsia="Arial"/>
            <w:spacing w:val="7"/>
            <w:lang w:val="en-US"/>
          </w:rPr>
          <w:delText xml:space="preserve"> </w:delText>
        </w:r>
        <w:r w:rsidRPr="002779FD" w:rsidDel="002E687E">
          <w:rPr>
            <w:rFonts w:eastAsia="Arial"/>
            <w:lang w:val="en-US"/>
          </w:rPr>
          <w:delText>service,</w:delText>
        </w:r>
        <w:r w:rsidRPr="002779FD" w:rsidDel="002E687E">
          <w:rPr>
            <w:rFonts w:eastAsia="Arial"/>
            <w:spacing w:val="2"/>
            <w:lang w:val="en-US"/>
          </w:rPr>
          <w:delText xml:space="preserve"> </w:delText>
        </w:r>
        <w:r w:rsidRPr="002779FD" w:rsidDel="002E687E">
          <w:rPr>
            <w:rFonts w:eastAsia="Arial"/>
            <w:lang w:val="en-US"/>
          </w:rPr>
          <w:delText>V</w:delText>
        </w:r>
        <w:r w:rsidRPr="002779FD" w:rsidDel="002E687E">
          <w:rPr>
            <w:rFonts w:eastAsia="Arial"/>
            <w:spacing w:val="1"/>
            <w:lang w:val="en-US"/>
          </w:rPr>
          <w:delText>T</w:delText>
        </w:r>
        <w:r w:rsidRPr="002779FD" w:rsidDel="002E687E">
          <w:rPr>
            <w:rFonts w:eastAsia="Arial"/>
            <w:lang w:val="en-US"/>
          </w:rPr>
          <w:delText>S</w:delText>
        </w:r>
        <w:r w:rsidRPr="002779FD" w:rsidDel="002E687E">
          <w:rPr>
            <w:rFonts w:eastAsia="Arial"/>
            <w:spacing w:val="5"/>
            <w:lang w:val="en-US"/>
          </w:rPr>
          <w:delText xml:space="preserve"> </w:delText>
        </w:r>
        <w:r w:rsidRPr="002779FD" w:rsidDel="002E687E">
          <w:rPr>
            <w:rFonts w:eastAsia="Arial"/>
            <w:lang w:val="en-US"/>
          </w:rPr>
          <w:delText>personnel and</w:delText>
        </w:r>
        <w:r w:rsidRPr="002779FD" w:rsidDel="002E687E">
          <w:rPr>
            <w:rFonts w:eastAsia="Arial"/>
            <w:spacing w:val="6"/>
            <w:lang w:val="en-US"/>
          </w:rPr>
          <w:delText xml:space="preserve"> </w:delText>
        </w:r>
        <w:r w:rsidRPr="002779FD" w:rsidDel="002E687E">
          <w:rPr>
            <w:rFonts w:eastAsia="Arial"/>
            <w:lang w:val="en-US"/>
          </w:rPr>
          <w:delText>allied</w:delText>
        </w:r>
        <w:r w:rsidRPr="002779FD" w:rsidDel="002E687E">
          <w:rPr>
            <w:rFonts w:eastAsia="Arial"/>
            <w:spacing w:val="5"/>
            <w:lang w:val="en-US"/>
          </w:rPr>
          <w:delText xml:space="preserve"> </w:delText>
        </w:r>
        <w:r w:rsidRPr="002779FD" w:rsidDel="002E687E">
          <w:rPr>
            <w:rFonts w:eastAsia="Arial"/>
            <w:lang w:val="en-US"/>
          </w:rPr>
          <w:delText>services. This</w:delText>
        </w:r>
        <w:r w:rsidRPr="002779FD" w:rsidDel="002E687E">
          <w:rPr>
            <w:rFonts w:eastAsia="Arial"/>
            <w:spacing w:val="5"/>
            <w:lang w:val="en-US"/>
          </w:rPr>
          <w:delText xml:space="preserve"> </w:delText>
        </w:r>
        <w:r w:rsidRPr="002779FD" w:rsidDel="002E687E">
          <w:rPr>
            <w:rFonts w:eastAsia="Arial"/>
            <w:lang w:val="en-US"/>
          </w:rPr>
          <w:delText>can</w:delText>
        </w:r>
        <w:r w:rsidRPr="002779FD" w:rsidDel="002E687E">
          <w:rPr>
            <w:rFonts w:eastAsia="Arial"/>
            <w:spacing w:val="6"/>
            <w:lang w:val="en-US"/>
          </w:rPr>
          <w:delText xml:space="preserve"> </w:delText>
        </w:r>
        <w:r w:rsidRPr="002779FD" w:rsidDel="002E687E">
          <w:rPr>
            <w:rFonts w:eastAsia="Arial"/>
            <w:lang w:val="en-US"/>
          </w:rPr>
          <w:delText>only</w:delText>
        </w:r>
        <w:r w:rsidRPr="002779FD" w:rsidDel="002E687E">
          <w:rPr>
            <w:rFonts w:eastAsia="Arial"/>
            <w:spacing w:val="6"/>
            <w:lang w:val="en-US"/>
          </w:rPr>
          <w:delText xml:space="preserve"> </w:delText>
        </w:r>
        <w:r w:rsidRPr="002779FD" w:rsidDel="002E687E">
          <w:rPr>
            <w:rFonts w:eastAsia="Arial"/>
            <w:lang w:val="en-US"/>
          </w:rPr>
          <w:delText>be</w:delText>
        </w:r>
        <w:r w:rsidRPr="002779FD" w:rsidDel="002E687E">
          <w:rPr>
            <w:rFonts w:eastAsia="Arial"/>
            <w:spacing w:val="7"/>
            <w:lang w:val="en-US"/>
          </w:rPr>
          <w:delText xml:space="preserve"> </w:delText>
        </w:r>
        <w:r w:rsidRPr="002779FD" w:rsidDel="002E687E">
          <w:rPr>
            <w:rFonts w:eastAsia="Arial"/>
            <w:lang w:val="en-US"/>
          </w:rPr>
          <w:delText>achiev</w:delText>
        </w:r>
        <w:r w:rsidRPr="002779FD" w:rsidDel="002E687E">
          <w:rPr>
            <w:rFonts w:eastAsia="Arial"/>
            <w:spacing w:val="1"/>
            <w:lang w:val="en-US"/>
          </w:rPr>
          <w:delText>e</w:delText>
        </w:r>
        <w:r w:rsidRPr="002779FD" w:rsidDel="002E687E">
          <w:rPr>
            <w:rFonts w:eastAsia="Arial"/>
            <w:lang w:val="en-US"/>
          </w:rPr>
          <w:delText>d through</w:delText>
        </w:r>
        <w:r w:rsidRPr="002779FD" w:rsidDel="002E687E">
          <w:rPr>
            <w:rFonts w:eastAsia="Arial"/>
            <w:spacing w:val="4"/>
            <w:lang w:val="en-US"/>
          </w:rPr>
          <w:delText xml:space="preserve"> </w:delText>
        </w:r>
        <w:r w:rsidRPr="002779FD" w:rsidDel="002E687E">
          <w:rPr>
            <w:rFonts w:eastAsia="Arial"/>
            <w:lang w:val="en-US"/>
          </w:rPr>
          <w:delText>the</w:delText>
        </w:r>
        <w:r w:rsidRPr="002779FD" w:rsidDel="002E687E">
          <w:rPr>
            <w:rFonts w:eastAsia="Arial"/>
            <w:spacing w:val="7"/>
            <w:lang w:val="en-US"/>
          </w:rPr>
          <w:delText xml:space="preserve"> </w:delText>
        </w:r>
        <w:r w:rsidRPr="002779FD" w:rsidDel="002E687E">
          <w:rPr>
            <w:rFonts w:eastAsia="Arial"/>
            <w:lang w:val="en-US"/>
          </w:rPr>
          <w:delText>reliability</w:delText>
        </w:r>
        <w:r w:rsidRPr="002779FD" w:rsidDel="002E687E">
          <w:rPr>
            <w:rFonts w:eastAsia="Arial"/>
            <w:spacing w:val="3"/>
            <w:lang w:val="en-US"/>
          </w:rPr>
          <w:delText xml:space="preserve"> </w:delText>
        </w:r>
        <w:r w:rsidRPr="002779FD" w:rsidDel="002E687E">
          <w:rPr>
            <w:rFonts w:eastAsia="Arial"/>
            <w:lang w:val="en-US"/>
          </w:rPr>
          <w:delText>of</w:delText>
        </w:r>
        <w:r w:rsidRPr="002779FD" w:rsidDel="002E687E">
          <w:rPr>
            <w:rFonts w:eastAsia="Arial"/>
            <w:spacing w:val="10"/>
            <w:lang w:val="en-US"/>
          </w:rPr>
          <w:delText xml:space="preserve"> </w:delText>
        </w:r>
        <w:r w:rsidRPr="002779FD" w:rsidDel="002E687E">
          <w:rPr>
            <w:rFonts w:eastAsia="Arial"/>
            <w:lang w:val="en-US"/>
          </w:rPr>
          <w:delText>the</w:delText>
        </w:r>
        <w:r w:rsidRPr="002779FD" w:rsidDel="002E687E">
          <w:rPr>
            <w:rFonts w:eastAsia="Arial"/>
            <w:spacing w:val="8"/>
            <w:lang w:val="en-US"/>
          </w:rPr>
          <w:delText xml:space="preserve"> </w:delText>
        </w:r>
        <w:r w:rsidRPr="002779FD" w:rsidDel="002E687E">
          <w:rPr>
            <w:rFonts w:eastAsia="Arial"/>
            <w:lang w:val="en-US"/>
          </w:rPr>
          <w:delText>VTS</w:delText>
        </w:r>
        <w:r w:rsidRPr="002779FD" w:rsidDel="002E687E">
          <w:rPr>
            <w:rFonts w:eastAsia="Arial"/>
            <w:spacing w:val="7"/>
            <w:lang w:val="en-US"/>
          </w:rPr>
          <w:delText xml:space="preserve"> </w:delText>
        </w:r>
        <w:r w:rsidRPr="002779FD" w:rsidDel="002E687E">
          <w:rPr>
            <w:rFonts w:eastAsia="Arial"/>
            <w:lang w:val="en-US"/>
          </w:rPr>
          <w:delText>information, which</w:delText>
        </w:r>
        <w:r w:rsidRPr="002779FD" w:rsidDel="002E687E">
          <w:rPr>
            <w:rFonts w:eastAsia="Arial"/>
            <w:spacing w:val="6"/>
            <w:lang w:val="en-US"/>
          </w:rPr>
          <w:delText xml:space="preserve"> </w:delText>
        </w:r>
        <w:r w:rsidRPr="002779FD" w:rsidDel="002E687E">
          <w:rPr>
            <w:rFonts w:eastAsia="Arial"/>
            <w:lang w:val="en-US"/>
          </w:rPr>
          <w:delText>is</w:delText>
        </w:r>
        <w:r w:rsidRPr="002779FD" w:rsidDel="002E687E">
          <w:rPr>
            <w:rFonts w:eastAsia="Arial"/>
            <w:spacing w:val="10"/>
            <w:lang w:val="en-US"/>
          </w:rPr>
          <w:delText xml:space="preserve"> </w:delText>
        </w:r>
        <w:r w:rsidRPr="002779FD" w:rsidDel="002E687E">
          <w:rPr>
            <w:rFonts w:eastAsia="Arial"/>
            <w:spacing w:val="-1"/>
            <w:lang w:val="en-US"/>
          </w:rPr>
          <w:delText>de</w:delText>
        </w:r>
        <w:r w:rsidRPr="002779FD" w:rsidDel="002E687E">
          <w:rPr>
            <w:rFonts w:eastAsia="Arial"/>
            <w:lang w:val="en-US"/>
          </w:rPr>
          <w:delText>pendent</w:delText>
        </w:r>
        <w:r w:rsidRPr="002779FD" w:rsidDel="002E687E">
          <w:rPr>
            <w:rFonts w:eastAsia="Arial"/>
            <w:spacing w:val="1"/>
            <w:lang w:val="en-US"/>
          </w:rPr>
          <w:delText xml:space="preserve"> </w:delText>
        </w:r>
        <w:r w:rsidRPr="002779FD" w:rsidDel="002E687E">
          <w:rPr>
            <w:rFonts w:eastAsia="Arial"/>
            <w:lang w:val="en-US"/>
          </w:rPr>
          <w:delText>on</w:delText>
        </w:r>
        <w:r w:rsidRPr="002779FD" w:rsidDel="002E687E">
          <w:rPr>
            <w:rFonts w:eastAsia="Arial"/>
            <w:spacing w:val="8"/>
            <w:lang w:val="en-US"/>
          </w:rPr>
          <w:delText xml:space="preserve"> </w:delText>
        </w:r>
        <w:r w:rsidRPr="002779FD" w:rsidDel="002E687E">
          <w:rPr>
            <w:rFonts w:eastAsia="Arial"/>
            <w:lang w:val="en-US"/>
          </w:rPr>
          <w:delText>the</w:delText>
        </w:r>
        <w:r w:rsidRPr="002779FD" w:rsidDel="002E687E">
          <w:rPr>
            <w:rFonts w:eastAsia="Arial"/>
            <w:spacing w:val="8"/>
            <w:lang w:val="en-US"/>
          </w:rPr>
          <w:delText xml:space="preserve"> </w:delText>
        </w:r>
        <w:r w:rsidRPr="002779FD" w:rsidDel="002E687E">
          <w:rPr>
            <w:rFonts w:eastAsia="Arial"/>
            <w:lang w:val="en-US"/>
          </w:rPr>
          <w:delText>assur</w:delText>
        </w:r>
        <w:r w:rsidRPr="002779FD" w:rsidDel="002E687E">
          <w:rPr>
            <w:rFonts w:eastAsia="Arial"/>
            <w:spacing w:val="-1"/>
            <w:lang w:val="en-US"/>
          </w:rPr>
          <w:delText>e</w:delText>
        </w:r>
        <w:r w:rsidRPr="002779FD" w:rsidDel="002E687E">
          <w:rPr>
            <w:rFonts w:eastAsia="Arial"/>
            <w:lang w:val="en-US"/>
          </w:rPr>
          <w:delText>d availability,</w:delText>
        </w:r>
        <w:r w:rsidRPr="002779FD" w:rsidDel="002E687E">
          <w:rPr>
            <w:rFonts w:eastAsia="Arial"/>
            <w:spacing w:val="-11"/>
            <w:lang w:val="en-US"/>
          </w:rPr>
          <w:delText xml:space="preserve"> </w:delText>
        </w:r>
        <w:r w:rsidRPr="002779FD" w:rsidDel="002E687E">
          <w:rPr>
            <w:rFonts w:eastAsia="Arial"/>
            <w:lang w:val="en-US"/>
          </w:rPr>
          <w:delText>continuity</w:delText>
        </w:r>
        <w:r w:rsidRPr="002779FD" w:rsidDel="002E687E">
          <w:rPr>
            <w:rFonts w:eastAsia="Arial"/>
            <w:spacing w:val="-9"/>
            <w:lang w:val="en-US"/>
          </w:rPr>
          <w:delText xml:space="preserve"> </w:delText>
        </w:r>
        <w:r w:rsidRPr="002779FD" w:rsidDel="002E687E">
          <w:rPr>
            <w:rFonts w:eastAsia="Arial"/>
            <w:spacing w:val="-1"/>
            <w:lang w:val="en-US"/>
          </w:rPr>
          <w:delText>a</w:delText>
        </w:r>
        <w:r w:rsidRPr="002779FD" w:rsidDel="002E687E">
          <w:rPr>
            <w:rFonts w:eastAsia="Arial"/>
            <w:lang w:val="en-US"/>
          </w:rPr>
          <w:delText>nd</w:delText>
        </w:r>
        <w:r w:rsidRPr="002779FD" w:rsidDel="002E687E">
          <w:rPr>
            <w:rFonts w:eastAsia="Arial"/>
            <w:spacing w:val="-4"/>
            <w:lang w:val="en-US"/>
          </w:rPr>
          <w:delText xml:space="preserve"> </w:delText>
        </w:r>
        <w:r w:rsidRPr="002779FD" w:rsidDel="002E687E">
          <w:rPr>
            <w:rFonts w:eastAsia="Arial"/>
            <w:lang w:val="en-US"/>
          </w:rPr>
          <w:delText>quality</w:delText>
        </w:r>
        <w:r w:rsidRPr="002779FD" w:rsidDel="002E687E">
          <w:rPr>
            <w:rFonts w:eastAsia="Arial"/>
            <w:spacing w:val="-6"/>
            <w:lang w:val="en-US"/>
          </w:rPr>
          <w:delText xml:space="preserve"> </w:delText>
        </w:r>
        <w:r w:rsidRPr="002779FD" w:rsidDel="002E687E">
          <w:rPr>
            <w:rFonts w:eastAsia="Arial"/>
            <w:lang w:val="en-US"/>
          </w:rPr>
          <w:delText>of</w:delText>
        </w:r>
        <w:r w:rsidRPr="002779FD" w:rsidDel="002E687E">
          <w:rPr>
            <w:rFonts w:eastAsia="Arial"/>
            <w:spacing w:val="-2"/>
            <w:lang w:val="en-US"/>
          </w:rPr>
          <w:delText xml:space="preserve"> </w:delText>
        </w:r>
        <w:r w:rsidRPr="002779FD" w:rsidDel="002E687E">
          <w:rPr>
            <w:rFonts w:eastAsia="Arial"/>
            <w:lang w:val="en-US"/>
          </w:rPr>
          <w:delText>the</w:delText>
        </w:r>
        <w:r w:rsidRPr="002779FD" w:rsidDel="002E687E">
          <w:rPr>
            <w:rFonts w:eastAsia="Arial"/>
            <w:spacing w:val="-3"/>
            <w:lang w:val="en-US"/>
          </w:rPr>
          <w:delText xml:space="preserve"> </w:delText>
        </w:r>
        <w:r w:rsidRPr="002779FD" w:rsidDel="002E687E">
          <w:rPr>
            <w:rFonts w:eastAsia="Arial"/>
            <w:lang w:val="en-US"/>
          </w:rPr>
          <w:delText>service</w:delText>
        </w:r>
        <w:r w:rsidRPr="002779FD" w:rsidDel="002E687E">
          <w:rPr>
            <w:rFonts w:eastAsia="Arial"/>
            <w:spacing w:val="-8"/>
            <w:lang w:val="en-US"/>
          </w:rPr>
          <w:delText xml:space="preserve"> </w:delText>
        </w:r>
        <w:r w:rsidRPr="002779FD" w:rsidDel="002E687E">
          <w:rPr>
            <w:rFonts w:eastAsia="Arial"/>
            <w:lang w:val="en-US"/>
          </w:rPr>
          <w:delText>provided</w:delText>
        </w:r>
        <w:r w:rsidRPr="002779FD" w:rsidDel="002E687E">
          <w:rPr>
            <w:rFonts w:eastAsia="Arial"/>
            <w:spacing w:val="-8"/>
            <w:lang w:val="en-US"/>
          </w:rPr>
          <w:delText xml:space="preserve"> </w:delText>
        </w:r>
        <w:r w:rsidRPr="002779FD" w:rsidDel="002E687E">
          <w:rPr>
            <w:rFonts w:eastAsia="Arial"/>
            <w:lang w:val="en-US"/>
          </w:rPr>
          <w:delText>to</w:delText>
        </w:r>
        <w:r w:rsidRPr="002779FD" w:rsidDel="002E687E">
          <w:rPr>
            <w:rFonts w:eastAsia="Arial"/>
            <w:spacing w:val="-2"/>
            <w:lang w:val="en-US"/>
          </w:rPr>
          <w:delText xml:space="preserve"> </w:delText>
        </w:r>
        <w:r w:rsidRPr="002779FD" w:rsidDel="002E687E">
          <w:rPr>
            <w:rFonts w:eastAsia="Arial"/>
            <w:lang w:val="en-US"/>
          </w:rPr>
          <w:delText>all</w:delText>
        </w:r>
        <w:r w:rsidRPr="002779FD" w:rsidDel="002E687E">
          <w:rPr>
            <w:rFonts w:eastAsia="Arial"/>
            <w:spacing w:val="-2"/>
            <w:lang w:val="en-US"/>
          </w:rPr>
          <w:delText xml:space="preserve"> </w:delText>
        </w:r>
        <w:r w:rsidRPr="002779FD" w:rsidDel="002E687E">
          <w:rPr>
            <w:rFonts w:eastAsia="Arial"/>
            <w:lang w:val="en-US"/>
          </w:rPr>
          <w:delText>stake-</w:delText>
        </w:r>
        <w:r w:rsidRPr="002779FD" w:rsidDel="002E687E">
          <w:rPr>
            <w:rFonts w:eastAsia="Arial"/>
            <w:spacing w:val="-1"/>
            <w:lang w:val="en-US"/>
          </w:rPr>
          <w:delText>h</w:delText>
        </w:r>
        <w:r w:rsidRPr="002779FD" w:rsidDel="002E687E">
          <w:rPr>
            <w:rFonts w:eastAsia="Arial"/>
            <w:lang w:val="en-US"/>
          </w:rPr>
          <w:delText>o</w:delText>
        </w:r>
        <w:r w:rsidRPr="002779FD" w:rsidDel="002E687E">
          <w:rPr>
            <w:rFonts w:eastAsia="Arial"/>
            <w:spacing w:val="-1"/>
            <w:lang w:val="en-US"/>
          </w:rPr>
          <w:delText>l</w:delText>
        </w:r>
        <w:r w:rsidRPr="002779FD" w:rsidDel="002E687E">
          <w:rPr>
            <w:rFonts w:eastAsia="Arial"/>
            <w:lang w:val="en-US"/>
          </w:rPr>
          <w:delText>ders</w:delText>
        </w:r>
      </w:del>
      <w:ins w:id="323" w:author="Shahid Khan" w:date="2019-09-25T09:11:00Z">
        <w:del w:id="324" w:author="Ski, Trond" w:date="2020-06-12T10:28:00Z">
          <w:r w:rsidR="00921BC6" w:rsidRPr="002779FD" w:rsidDel="002E687E">
            <w:rPr>
              <w:rFonts w:eastAsia="Arial"/>
              <w:lang w:val="en-US"/>
            </w:rPr>
            <w:delText>stakeholders</w:delText>
          </w:r>
        </w:del>
      </w:ins>
      <w:del w:id="325" w:author="Ski, Trond" w:date="2020-06-12T10:28:00Z">
        <w:r w:rsidRPr="002779FD" w:rsidDel="002E687E">
          <w:rPr>
            <w:rFonts w:eastAsia="Arial"/>
            <w:lang w:val="en-US"/>
          </w:rPr>
          <w:delText>.</w:delText>
        </w:r>
      </w:del>
    </w:p>
    <w:p w14:paraId="7B76DC91" w14:textId="6B95590C" w:rsidR="00244D75" w:rsidRPr="002779FD" w:rsidRDefault="00244D75" w:rsidP="00244D75">
      <w:pPr>
        <w:pStyle w:val="BodyText"/>
        <w:rPr>
          <w:lang w:val="en-US"/>
        </w:rPr>
      </w:pPr>
      <w:r w:rsidRPr="002779FD">
        <w:rPr>
          <w:lang w:val="en-US"/>
        </w:rPr>
        <w:t>A</w:t>
      </w:r>
      <w:r w:rsidRPr="002779FD">
        <w:rPr>
          <w:spacing w:val="-1"/>
          <w:lang w:val="en-US"/>
        </w:rPr>
        <w:t xml:space="preserve"> </w:t>
      </w:r>
      <w:r w:rsidRPr="002779FD">
        <w:rPr>
          <w:lang w:val="en-US"/>
        </w:rPr>
        <w:t>clear</w:t>
      </w:r>
      <w:r w:rsidRPr="002779FD">
        <w:rPr>
          <w:spacing w:val="-5"/>
          <w:lang w:val="en-US"/>
        </w:rPr>
        <w:t xml:space="preserve"> </w:t>
      </w:r>
      <w:r w:rsidRPr="002779FD">
        <w:rPr>
          <w:lang w:val="en-US"/>
        </w:rPr>
        <w:t>distinction</w:t>
      </w:r>
      <w:r w:rsidRPr="002779FD">
        <w:rPr>
          <w:spacing w:val="-10"/>
          <w:lang w:val="en-US"/>
        </w:rPr>
        <w:t xml:space="preserve"> </w:t>
      </w:r>
      <w:r w:rsidRPr="002779FD">
        <w:rPr>
          <w:lang w:val="en-US"/>
        </w:rPr>
        <w:t>is</w:t>
      </w:r>
      <w:r w:rsidRPr="002779FD">
        <w:rPr>
          <w:spacing w:val="-2"/>
          <w:lang w:val="en-US"/>
        </w:rPr>
        <w:t xml:space="preserve"> </w:t>
      </w:r>
      <w:r w:rsidRPr="002779FD">
        <w:rPr>
          <w:lang w:val="en-US"/>
        </w:rPr>
        <w:t>made</w:t>
      </w:r>
      <w:r w:rsidRPr="002779FD">
        <w:rPr>
          <w:spacing w:val="-5"/>
          <w:lang w:val="en-US"/>
        </w:rPr>
        <w:t xml:space="preserve"> </w:t>
      </w:r>
      <w:r w:rsidRPr="002779FD">
        <w:rPr>
          <w:lang w:val="en-US"/>
        </w:rPr>
        <w:t>in</w:t>
      </w:r>
      <w:r w:rsidRPr="002779FD">
        <w:rPr>
          <w:spacing w:val="-2"/>
          <w:lang w:val="en-US"/>
        </w:rPr>
        <w:t xml:space="preserve"> </w:t>
      </w:r>
      <w:r w:rsidRPr="002779FD">
        <w:rPr>
          <w:lang w:val="en-US"/>
        </w:rPr>
        <w:t>this</w:t>
      </w:r>
      <w:r w:rsidRPr="002779FD">
        <w:rPr>
          <w:spacing w:val="-3"/>
          <w:lang w:val="en-US"/>
        </w:rPr>
        <w:t xml:space="preserve"> </w:t>
      </w:r>
      <w:r w:rsidRPr="002779FD">
        <w:rPr>
          <w:lang w:val="en-US"/>
        </w:rPr>
        <w:t>d</w:t>
      </w:r>
      <w:r w:rsidRPr="002779FD">
        <w:rPr>
          <w:spacing w:val="-1"/>
          <w:lang w:val="en-US"/>
        </w:rPr>
        <w:t>o</w:t>
      </w:r>
      <w:r w:rsidRPr="002779FD">
        <w:rPr>
          <w:lang w:val="en-US"/>
        </w:rPr>
        <w:t>cument</w:t>
      </w:r>
      <w:r w:rsidRPr="002779FD">
        <w:rPr>
          <w:spacing w:val="-10"/>
          <w:lang w:val="en-US"/>
        </w:rPr>
        <w:t xml:space="preserve"> </w:t>
      </w:r>
      <w:r w:rsidRPr="002779FD">
        <w:rPr>
          <w:lang w:val="en-US"/>
        </w:rPr>
        <w:t>between</w:t>
      </w:r>
      <w:r w:rsidRPr="002779FD">
        <w:rPr>
          <w:spacing w:val="-8"/>
          <w:lang w:val="en-US"/>
        </w:rPr>
        <w:t xml:space="preserve"> </w:t>
      </w:r>
      <w:r w:rsidRPr="002779FD">
        <w:rPr>
          <w:lang w:val="en-US"/>
        </w:rPr>
        <w:t>internal</w:t>
      </w:r>
      <w:r w:rsidRPr="002779FD">
        <w:rPr>
          <w:spacing w:val="-7"/>
          <w:lang w:val="en-US"/>
        </w:rPr>
        <w:t xml:space="preserve"> </w:t>
      </w:r>
      <w:r w:rsidRPr="002779FD">
        <w:rPr>
          <w:lang w:val="en-US"/>
        </w:rPr>
        <w:t>and</w:t>
      </w:r>
      <w:r w:rsidRPr="002779FD">
        <w:rPr>
          <w:spacing w:val="-4"/>
          <w:lang w:val="en-US"/>
        </w:rPr>
        <w:t xml:space="preserve"> </w:t>
      </w:r>
      <w:r w:rsidRPr="002779FD">
        <w:rPr>
          <w:lang w:val="en-US"/>
        </w:rPr>
        <w:t>external</w:t>
      </w:r>
      <w:r w:rsidRPr="002779FD">
        <w:rPr>
          <w:spacing w:val="-8"/>
          <w:lang w:val="en-US"/>
        </w:rPr>
        <w:t xml:space="preserve"> </w:t>
      </w:r>
      <w:r w:rsidRPr="002779FD">
        <w:rPr>
          <w:lang w:val="en-US"/>
        </w:rPr>
        <w:t>procedu</w:t>
      </w:r>
      <w:r w:rsidRPr="002779FD">
        <w:rPr>
          <w:spacing w:val="-1"/>
          <w:lang w:val="en-US"/>
        </w:rPr>
        <w:t>r</w:t>
      </w:r>
      <w:r w:rsidRPr="002779FD">
        <w:rPr>
          <w:lang w:val="en-US"/>
        </w:rPr>
        <w:t>e</w:t>
      </w:r>
      <w:r w:rsidRPr="002779FD">
        <w:rPr>
          <w:spacing w:val="2"/>
          <w:lang w:val="en-US"/>
        </w:rPr>
        <w:t>s</w:t>
      </w:r>
      <w:del w:id="326" w:author="Shahid Khan" w:date="2019-09-24T09:23:00Z">
        <w:r w:rsidRPr="002779FD" w:rsidDel="00110F6C">
          <w:rPr>
            <w:rStyle w:val="FootnoteReference"/>
            <w:rFonts w:eastAsia="Arial" w:cstheme="minorHAnsi"/>
            <w:spacing w:val="2"/>
            <w:lang w:val="en-US"/>
          </w:rPr>
          <w:footnoteReference w:id="1"/>
        </w:r>
      </w:del>
      <w:r w:rsidRPr="002779FD">
        <w:rPr>
          <w:lang w:val="en-US"/>
        </w:rPr>
        <w:t>.</w:t>
      </w:r>
    </w:p>
    <w:p w14:paraId="19F8A169" w14:textId="70E8AF5C" w:rsidR="00244D75" w:rsidRPr="00244D75" w:rsidRDefault="00244D75" w:rsidP="00244D75">
      <w:pPr>
        <w:pStyle w:val="BodyText"/>
        <w:rPr>
          <w:i/>
          <w:lang w:val="en-US"/>
        </w:rPr>
      </w:pPr>
      <w:r w:rsidRPr="00244D75">
        <w:rPr>
          <w:b/>
          <w:bCs/>
          <w:i/>
          <w:lang w:val="en-US"/>
        </w:rPr>
        <w:t>Internal</w:t>
      </w:r>
      <w:r w:rsidRPr="00244D75">
        <w:rPr>
          <w:b/>
          <w:bCs/>
          <w:i/>
          <w:spacing w:val="-8"/>
          <w:lang w:val="en-US"/>
        </w:rPr>
        <w:t xml:space="preserve"> </w:t>
      </w:r>
      <w:r w:rsidRPr="00244D75">
        <w:rPr>
          <w:b/>
          <w:bCs/>
          <w:i/>
          <w:lang w:val="en-US"/>
        </w:rPr>
        <w:t>Pr</w:t>
      </w:r>
      <w:r w:rsidRPr="00244D75">
        <w:rPr>
          <w:b/>
          <w:bCs/>
          <w:i/>
          <w:spacing w:val="1"/>
          <w:lang w:val="en-US"/>
        </w:rPr>
        <w:t>o</w:t>
      </w:r>
      <w:r w:rsidRPr="00244D75">
        <w:rPr>
          <w:b/>
          <w:bCs/>
          <w:i/>
          <w:lang w:val="en-US"/>
        </w:rPr>
        <w:t>cedures</w:t>
      </w:r>
      <w:r w:rsidRPr="00244D75">
        <w:rPr>
          <w:b/>
          <w:bCs/>
          <w:i/>
          <w:spacing w:val="-12"/>
          <w:lang w:val="en-US"/>
        </w:rPr>
        <w:t xml:space="preserve"> </w:t>
      </w:r>
      <w:r w:rsidRPr="00244D75">
        <w:rPr>
          <w:i/>
          <w:lang w:val="en-US"/>
        </w:rPr>
        <w:t>–</w:t>
      </w:r>
      <w:r w:rsidRPr="00244D75">
        <w:rPr>
          <w:i/>
          <w:spacing w:val="-1"/>
          <w:lang w:val="en-US"/>
        </w:rPr>
        <w:t xml:space="preserve"> </w:t>
      </w:r>
      <w:r w:rsidRPr="00244D75">
        <w:rPr>
          <w:i/>
          <w:lang w:val="en-US"/>
        </w:rPr>
        <w:t>procedures</w:t>
      </w:r>
      <w:r w:rsidRPr="00244D75">
        <w:rPr>
          <w:i/>
          <w:spacing w:val="-11"/>
          <w:lang w:val="en-US"/>
        </w:rPr>
        <w:t xml:space="preserve"> </w:t>
      </w:r>
      <w:r w:rsidRPr="00244D75">
        <w:rPr>
          <w:i/>
          <w:lang w:val="en-US"/>
        </w:rPr>
        <w:t>t</w:t>
      </w:r>
      <w:r w:rsidRPr="00244D75">
        <w:rPr>
          <w:i/>
          <w:spacing w:val="-1"/>
          <w:lang w:val="en-US"/>
        </w:rPr>
        <w:t>h</w:t>
      </w:r>
      <w:r w:rsidRPr="00244D75">
        <w:rPr>
          <w:i/>
          <w:lang w:val="en-US"/>
        </w:rPr>
        <w:t>at</w:t>
      </w:r>
      <w:r w:rsidRPr="00244D75">
        <w:rPr>
          <w:i/>
          <w:spacing w:val="-4"/>
          <w:lang w:val="en-US"/>
        </w:rPr>
        <w:t xml:space="preserve"> </w:t>
      </w:r>
      <w:r w:rsidRPr="00244D75">
        <w:rPr>
          <w:i/>
          <w:lang w:val="en-US"/>
        </w:rPr>
        <w:t>cover</w:t>
      </w:r>
      <w:r w:rsidRPr="00244D75">
        <w:rPr>
          <w:i/>
          <w:spacing w:val="-5"/>
          <w:lang w:val="en-US"/>
        </w:rPr>
        <w:t xml:space="preserve"> </w:t>
      </w:r>
      <w:r w:rsidRPr="00244D75">
        <w:rPr>
          <w:i/>
          <w:lang w:val="en-US"/>
        </w:rPr>
        <w:t>the</w:t>
      </w:r>
      <w:r w:rsidRPr="00244D75">
        <w:rPr>
          <w:i/>
          <w:spacing w:val="-4"/>
          <w:lang w:val="en-US"/>
        </w:rPr>
        <w:t xml:space="preserve"> </w:t>
      </w:r>
      <w:r w:rsidRPr="00244D75">
        <w:rPr>
          <w:i/>
          <w:lang w:val="en-US"/>
        </w:rPr>
        <w:t>day-to-day</w:t>
      </w:r>
      <w:r w:rsidRPr="00244D75">
        <w:rPr>
          <w:i/>
          <w:spacing w:val="-10"/>
          <w:lang w:val="en-US"/>
        </w:rPr>
        <w:t xml:space="preserve"> </w:t>
      </w:r>
      <w:r w:rsidRPr="00244D75">
        <w:rPr>
          <w:i/>
          <w:spacing w:val="-1"/>
          <w:lang w:val="en-US"/>
        </w:rPr>
        <w:t>r</w:t>
      </w:r>
      <w:r w:rsidRPr="00244D75">
        <w:rPr>
          <w:i/>
          <w:lang w:val="en-US"/>
        </w:rPr>
        <w:t>unning</w:t>
      </w:r>
      <w:r w:rsidRPr="00244D75">
        <w:rPr>
          <w:i/>
          <w:spacing w:val="-7"/>
          <w:lang w:val="en-US"/>
        </w:rPr>
        <w:t xml:space="preserve"> </w:t>
      </w:r>
      <w:r w:rsidRPr="00244D75">
        <w:rPr>
          <w:i/>
          <w:lang w:val="en-US"/>
        </w:rPr>
        <w:t>of</w:t>
      </w:r>
      <w:r w:rsidRPr="00244D75">
        <w:rPr>
          <w:i/>
          <w:spacing w:val="-2"/>
          <w:lang w:val="en-US"/>
        </w:rPr>
        <w:t xml:space="preserve"> </w:t>
      </w:r>
      <w:r w:rsidRPr="00244D75">
        <w:rPr>
          <w:i/>
          <w:lang w:val="en-US"/>
        </w:rPr>
        <w:t>a</w:t>
      </w:r>
      <w:r w:rsidRPr="00244D75">
        <w:rPr>
          <w:i/>
          <w:spacing w:val="-2"/>
          <w:lang w:val="en-US"/>
        </w:rPr>
        <w:t xml:space="preserve"> </w:t>
      </w:r>
      <w:r w:rsidRPr="00244D75">
        <w:rPr>
          <w:i/>
          <w:lang w:val="en-US"/>
        </w:rPr>
        <w:t>VTS</w:t>
      </w:r>
      <w:r w:rsidRPr="00244D75">
        <w:rPr>
          <w:i/>
          <w:spacing w:val="-4"/>
          <w:lang w:val="en-US"/>
        </w:rPr>
        <w:t xml:space="preserve"> </w:t>
      </w:r>
      <w:r w:rsidRPr="00244D75">
        <w:rPr>
          <w:i/>
          <w:lang w:val="en-US"/>
        </w:rPr>
        <w:t>centre</w:t>
      </w:r>
      <w:del w:id="329" w:author="Shahid Khan" w:date="2019-09-24T09:26:00Z">
        <w:r w:rsidRPr="00244D75" w:rsidDel="00254DEF">
          <w:rPr>
            <w:i/>
            <w:spacing w:val="-6"/>
            <w:lang w:val="en-US"/>
          </w:rPr>
          <w:delText xml:space="preserve"> </w:delText>
        </w:r>
        <w:r w:rsidRPr="00244D75" w:rsidDel="00254DEF">
          <w:rPr>
            <w:i/>
            <w:lang w:val="en-US"/>
          </w:rPr>
          <w:delText>or sub-centre</w:delText>
        </w:r>
      </w:del>
      <w:r w:rsidRPr="00244D75">
        <w:rPr>
          <w:i/>
          <w:lang w:val="en-US"/>
        </w:rPr>
        <w:t>,</w:t>
      </w:r>
      <w:r w:rsidRPr="00244D75">
        <w:rPr>
          <w:i/>
          <w:spacing w:val="-11"/>
          <w:lang w:val="en-US"/>
        </w:rPr>
        <w:t xml:space="preserve"> </w:t>
      </w:r>
      <w:r w:rsidRPr="00244D75">
        <w:rPr>
          <w:i/>
          <w:spacing w:val="-1"/>
          <w:lang w:val="en-US"/>
        </w:rPr>
        <w:t>i</w:t>
      </w:r>
      <w:r w:rsidRPr="00244D75">
        <w:rPr>
          <w:i/>
          <w:lang w:val="en-US"/>
        </w:rPr>
        <w:t>ncluding</w:t>
      </w:r>
      <w:ins w:id="330" w:author="Shahid Khan" w:date="2019-09-25T09:14:00Z">
        <w:r w:rsidR="00921BC6">
          <w:rPr>
            <w:i/>
            <w:lang w:val="en-US"/>
          </w:rPr>
          <w:t xml:space="preserve"> but not limited to </w:t>
        </w:r>
      </w:ins>
      <w:del w:id="331" w:author="Shahid Khan" w:date="2019-09-25T09:14:00Z">
        <w:r w:rsidRPr="00244D75" w:rsidDel="00921BC6">
          <w:rPr>
            <w:i/>
            <w:spacing w:val="-9"/>
            <w:lang w:val="en-US"/>
          </w:rPr>
          <w:delText xml:space="preserve"> </w:delText>
        </w:r>
      </w:del>
      <w:r w:rsidRPr="00244D75">
        <w:rPr>
          <w:i/>
          <w:lang w:val="en-US"/>
        </w:rPr>
        <w:t>the</w:t>
      </w:r>
      <w:r w:rsidRPr="00244D75">
        <w:rPr>
          <w:i/>
          <w:spacing w:val="-4"/>
          <w:lang w:val="en-US"/>
        </w:rPr>
        <w:t xml:space="preserve"> </w:t>
      </w:r>
      <w:r w:rsidRPr="00244D75">
        <w:rPr>
          <w:i/>
          <w:lang w:val="en-US"/>
        </w:rPr>
        <w:t>operation</w:t>
      </w:r>
      <w:r w:rsidRPr="00244D75">
        <w:rPr>
          <w:i/>
          <w:spacing w:val="-9"/>
          <w:lang w:val="en-US"/>
        </w:rPr>
        <w:t xml:space="preserve"> </w:t>
      </w:r>
      <w:r w:rsidRPr="00244D75">
        <w:rPr>
          <w:i/>
          <w:lang w:val="en-US"/>
        </w:rPr>
        <w:t>of</w:t>
      </w:r>
      <w:r w:rsidRPr="00244D75">
        <w:rPr>
          <w:i/>
          <w:spacing w:val="-3"/>
          <w:lang w:val="en-US"/>
        </w:rPr>
        <w:t xml:space="preserve"> </w:t>
      </w:r>
      <w:r w:rsidRPr="00244D75">
        <w:rPr>
          <w:i/>
          <w:lang w:val="en-US"/>
        </w:rPr>
        <w:t>syste</w:t>
      </w:r>
      <w:r w:rsidRPr="00244D75">
        <w:rPr>
          <w:i/>
          <w:spacing w:val="-2"/>
          <w:lang w:val="en-US"/>
        </w:rPr>
        <w:t>m</w:t>
      </w:r>
      <w:r w:rsidRPr="00244D75">
        <w:rPr>
          <w:i/>
          <w:lang w:val="en-US"/>
        </w:rPr>
        <w:t>s</w:t>
      </w:r>
      <w:r w:rsidRPr="00244D75">
        <w:rPr>
          <w:i/>
          <w:spacing w:val="-8"/>
          <w:lang w:val="en-US"/>
        </w:rPr>
        <w:t xml:space="preserve"> </w:t>
      </w:r>
      <w:r w:rsidRPr="00244D75">
        <w:rPr>
          <w:i/>
          <w:lang w:val="en-US"/>
        </w:rPr>
        <w:t>and</w:t>
      </w:r>
      <w:r w:rsidRPr="00244D75">
        <w:rPr>
          <w:i/>
          <w:spacing w:val="-4"/>
          <w:lang w:val="en-US"/>
        </w:rPr>
        <w:t xml:space="preserve"> </w:t>
      </w:r>
      <w:r w:rsidRPr="00244D75">
        <w:rPr>
          <w:i/>
          <w:lang w:val="en-US"/>
        </w:rPr>
        <w:t>sensors,</w:t>
      </w:r>
      <w:r w:rsidRPr="00244D75">
        <w:rPr>
          <w:i/>
          <w:spacing w:val="-9"/>
          <w:lang w:val="en-US"/>
        </w:rPr>
        <w:t xml:space="preserve"> </w:t>
      </w:r>
      <w:r w:rsidRPr="00244D75">
        <w:rPr>
          <w:i/>
          <w:spacing w:val="-1"/>
          <w:lang w:val="en-US"/>
        </w:rPr>
        <w:t>i</w:t>
      </w:r>
      <w:r w:rsidRPr="00244D75">
        <w:rPr>
          <w:i/>
          <w:lang w:val="en-US"/>
        </w:rPr>
        <w:t>nteractions</w:t>
      </w:r>
      <w:r w:rsidRPr="00244D75">
        <w:rPr>
          <w:i/>
          <w:spacing w:val="-12"/>
          <w:lang w:val="en-US"/>
        </w:rPr>
        <w:t xml:space="preserve"> </w:t>
      </w:r>
      <w:r w:rsidRPr="00244D75">
        <w:rPr>
          <w:i/>
          <w:lang w:val="en-US"/>
        </w:rPr>
        <w:t>a</w:t>
      </w:r>
      <w:r w:rsidRPr="00244D75">
        <w:rPr>
          <w:i/>
          <w:spacing w:val="-2"/>
          <w:lang w:val="en-US"/>
        </w:rPr>
        <w:t>m</w:t>
      </w:r>
      <w:r w:rsidRPr="00244D75">
        <w:rPr>
          <w:i/>
          <w:lang w:val="en-US"/>
        </w:rPr>
        <w:t>ong</w:t>
      </w:r>
      <w:r w:rsidRPr="00244D75">
        <w:rPr>
          <w:i/>
          <w:spacing w:val="-7"/>
          <w:lang w:val="en-US"/>
        </w:rPr>
        <w:t xml:space="preserve"> </w:t>
      </w:r>
      <w:r w:rsidRPr="00244D75">
        <w:rPr>
          <w:i/>
          <w:lang w:val="en-US"/>
        </w:rPr>
        <w:t>the</w:t>
      </w:r>
      <w:r w:rsidRPr="00244D75">
        <w:rPr>
          <w:i/>
          <w:spacing w:val="-3"/>
          <w:lang w:val="en-US"/>
        </w:rPr>
        <w:t xml:space="preserve"> </w:t>
      </w:r>
      <w:r w:rsidRPr="00921BC6">
        <w:rPr>
          <w:i/>
          <w:lang w:val="en-US"/>
        </w:rPr>
        <w:t>staff</w:t>
      </w:r>
      <w:r w:rsidRPr="00244D75">
        <w:rPr>
          <w:i/>
          <w:lang w:val="en-US"/>
        </w:rPr>
        <w:t xml:space="preserve"> and</w:t>
      </w:r>
      <w:r w:rsidRPr="00244D75">
        <w:rPr>
          <w:i/>
          <w:spacing w:val="-4"/>
          <w:lang w:val="en-US"/>
        </w:rPr>
        <w:t xml:space="preserve"> </w:t>
      </w:r>
      <w:r w:rsidRPr="00244D75">
        <w:rPr>
          <w:i/>
          <w:lang w:val="en-US"/>
        </w:rPr>
        <w:t>the</w:t>
      </w:r>
      <w:r w:rsidRPr="00244D75">
        <w:rPr>
          <w:i/>
          <w:spacing w:val="-3"/>
          <w:lang w:val="en-US"/>
        </w:rPr>
        <w:t xml:space="preserve"> </w:t>
      </w:r>
      <w:r w:rsidRPr="00244D75">
        <w:rPr>
          <w:i/>
          <w:lang w:val="en-US"/>
        </w:rPr>
        <w:t>inte</w:t>
      </w:r>
      <w:r w:rsidRPr="00244D75">
        <w:rPr>
          <w:i/>
          <w:spacing w:val="-1"/>
          <w:lang w:val="en-US"/>
        </w:rPr>
        <w:t>r</w:t>
      </w:r>
      <w:r w:rsidRPr="00244D75">
        <w:rPr>
          <w:i/>
          <w:lang w:val="en-US"/>
        </w:rPr>
        <w:t>nal</w:t>
      </w:r>
      <w:r w:rsidRPr="00244D75">
        <w:rPr>
          <w:i/>
          <w:spacing w:val="-7"/>
          <w:lang w:val="en-US"/>
        </w:rPr>
        <w:t xml:space="preserve"> </w:t>
      </w:r>
      <w:r w:rsidRPr="00244D75">
        <w:rPr>
          <w:i/>
          <w:spacing w:val="-2"/>
          <w:lang w:val="en-US"/>
        </w:rPr>
        <w:t>m</w:t>
      </w:r>
      <w:r w:rsidRPr="00244D75">
        <w:rPr>
          <w:i/>
          <w:lang w:val="en-US"/>
        </w:rPr>
        <w:t>anag</w:t>
      </w:r>
      <w:r w:rsidRPr="00244D75">
        <w:rPr>
          <w:i/>
          <w:spacing w:val="1"/>
          <w:lang w:val="en-US"/>
        </w:rPr>
        <w:t>e</w:t>
      </w:r>
      <w:r w:rsidRPr="00244D75">
        <w:rPr>
          <w:i/>
          <w:lang w:val="en-US"/>
        </w:rPr>
        <w:t>ment</w:t>
      </w:r>
      <w:ins w:id="332" w:author="Ski, Trond" w:date="2020-10-12T09:21:00Z">
        <w:r w:rsidR="00804CEB">
          <w:rPr>
            <w:i/>
            <w:lang w:val="en-US"/>
          </w:rPr>
          <w:t xml:space="preserve"> </w:t>
        </w:r>
      </w:ins>
      <w:del w:id="333" w:author="Shahid Khan" w:date="2019-09-24T10:10:00Z">
        <w:r w:rsidRPr="00244D75" w:rsidDel="00B966CD">
          <w:rPr>
            <w:i/>
            <w:spacing w:val="-13"/>
            <w:lang w:val="en-US"/>
          </w:rPr>
          <w:delText xml:space="preserve"> </w:delText>
        </w:r>
      </w:del>
      <w:ins w:id="334" w:author="Shahid Khan" w:date="2019-09-25T09:14:00Z">
        <w:r w:rsidR="00921BC6">
          <w:rPr>
            <w:i/>
            <w:spacing w:val="-13"/>
            <w:lang w:val="en-US"/>
          </w:rPr>
          <w:t>etc</w:t>
        </w:r>
      </w:ins>
      <w:ins w:id="335" w:author="Shahid Khan" w:date="2019-09-25T09:15:00Z">
        <w:r w:rsidR="00921BC6">
          <w:rPr>
            <w:i/>
            <w:spacing w:val="-13"/>
            <w:lang w:val="en-US"/>
          </w:rPr>
          <w:t>.</w:t>
        </w:r>
      </w:ins>
      <w:del w:id="336" w:author="Shahid Khan" w:date="2019-09-24T10:10:00Z">
        <w:r w:rsidRPr="00244D75" w:rsidDel="00B966CD">
          <w:rPr>
            <w:i/>
            <w:lang w:val="en-US"/>
          </w:rPr>
          <w:delText>of</w:delText>
        </w:r>
        <w:r w:rsidRPr="00244D75" w:rsidDel="00B966CD">
          <w:rPr>
            <w:i/>
            <w:spacing w:val="-2"/>
            <w:lang w:val="en-US"/>
          </w:rPr>
          <w:delText xml:space="preserve"> </w:delText>
        </w:r>
        <w:r w:rsidRPr="00244D75" w:rsidDel="00B966CD">
          <w:rPr>
            <w:i/>
            <w:lang w:val="en-US"/>
          </w:rPr>
          <w:delText>data.</w:delText>
        </w:r>
      </w:del>
    </w:p>
    <w:p w14:paraId="725500FF" w14:textId="0394CEBB" w:rsidR="00244D75" w:rsidRPr="00244D75" w:rsidRDefault="00244D75" w:rsidP="00244D75">
      <w:pPr>
        <w:pStyle w:val="BodyText"/>
        <w:rPr>
          <w:i/>
          <w:lang w:val="en-US"/>
        </w:rPr>
      </w:pPr>
      <w:r w:rsidRPr="00244D75">
        <w:rPr>
          <w:b/>
          <w:bCs/>
          <w:i/>
          <w:lang w:val="en-US"/>
        </w:rPr>
        <w:t>External</w:t>
      </w:r>
      <w:r w:rsidRPr="00244D75">
        <w:rPr>
          <w:b/>
          <w:bCs/>
          <w:i/>
          <w:spacing w:val="-9"/>
          <w:lang w:val="en-US"/>
        </w:rPr>
        <w:t xml:space="preserve"> </w:t>
      </w:r>
      <w:r w:rsidRPr="00244D75">
        <w:rPr>
          <w:b/>
          <w:bCs/>
          <w:i/>
          <w:lang w:val="en-US"/>
        </w:rPr>
        <w:t>Procedures</w:t>
      </w:r>
      <w:r w:rsidRPr="00244D75">
        <w:rPr>
          <w:b/>
          <w:bCs/>
          <w:i/>
          <w:spacing w:val="-12"/>
          <w:lang w:val="en-US"/>
        </w:rPr>
        <w:t xml:space="preserve"> </w:t>
      </w:r>
      <w:r w:rsidRPr="00244D75">
        <w:rPr>
          <w:i/>
          <w:lang w:val="en-US"/>
        </w:rPr>
        <w:t>–</w:t>
      </w:r>
      <w:r w:rsidRPr="00244D75">
        <w:rPr>
          <w:i/>
          <w:spacing w:val="-1"/>
          <w:lang w:val="en-US"/>
        </w:rPr>
        <w:t xml:space="preserve"> </w:t>
      </w:r>
      <w:r w:rsidRPr="00244D75">
        <w:rPr>
          <w:i/>
          <w:lang w:val="en-US"/>
        </w:rPr>
        <w:t>procedures</w:t>
      </w:r>
      <w:r w:rsidRPr="00244D75">
        <w:rPr>
          <w:i/>
          <w:spacing w:val="-11"/>
          <w:lang w:val="en-US"/>
        </w:rPr>
        <w:t xml:space="preserve"> </w:t>
      </w:r>
      <w:r w:rsidRPr="00244D75">
        <w:rPr>
          <w:i/>
          <w:spacing w:val="-1"/>
          <w:lang w:val="en-US"/>
        </w:rPr>
        <w:t>t</w:t>
      </w:r>
      <w:r w:rsidRPr="00244D75">
        <w:rPr>
          <w:i/>
          <w:lang w:val="en-US"/>
        </w:rPr>
        <w:t>hat</w:t>
      </w:r>
      <w:r w:rsidRPr="00244D75">
        <w:rPr>
          <w:i/>
          <w:spacing w:val="-4"/>
          <w:lang w:val="en-US"/>
        </w:rPr>
        <w:t xml:space="preserve"> </w:t>
      </w:r>
      <w:r w:rsidRPr="00244D75">
        <w:rPr>
          <w:i/>
          <w:lang w:val="en-US"/>
        </w:rPr>
        <w:t>govern</w:t>
      </w:r>
      <w:r w:rsidRPr="00244D75">
        <w:rPr>
          <w:i/>
          <w:spacing w:val="-7"/>
          <w:lang w:val="en-US"/>
        </w:rPr>
        <w:t xml:space="preserve"> </w:t>
      </w:r>
      <w:r w:rsidRPr="00244D75">
        <w:rPr>
          <w:i/>
          <w:spacing w:val="-1"/>
          <w:lang w:val="en-US"/>
        </w:rPr>
        <w:t>t</w:t>
      </w:r>
      <w:r w:rsidRPr="00244D75">
        <w:rPr>
          <w:i/>
          <w:lang w:val="en-US"/>
        </w:rPr>
        <w:t>he</w:t>
      </w:r>
      <w:r w:rsidRPr="00244D75">
        <w:rPr>
          <w:i/>
          <w:spacing w:val="-3"/>
          <w:lang w:val="en-US"/>
        </w:rPr>
        <w:t xml:space="preserve"> </w:t>
      </w:r>
      <w:r w:rsidRPr="00244D75">
        <w:rPr>
          <w:i/>
          <w:lang w:val="en-US"/>
        </w:rPr>
        <w:t>interacti</w:t>
      </w:r>
      <w:r w:rsidRPr="00244D75">
        <w:rPr>
          <w:i/>
          <w:spacing w:val="-1"/>
          <w:lang w:val="en-US"/>
        </w:rPr>
        <w:t>o</w:t>
      </w:r>
      <w:r w:rsidRPr="00244D75">
        <w:rPr>
          <w:i/>
          <w:lang w:val="en-US"/>
        </w:rPr>
        <w:t>n</w:t>
      </w:r>
      <w:r w:rsidRPr="00244D75">
        <w:rPr>
          <w:i/>
          <w:spacing w:val="-10"/>
          <w:lang w:val="en-US"/>
        </w:rPr>
        <w:t xml:space="preserve"> </w:t>
      </w:r>
      <w:r w:rsidRPr="00244D75">
        <w:rPr>
          <w:i/>
          <w:lang w:val="en-US"/>
        </w:rPr>
        <w:t>with</w:t>
      </w:r>
      <w:r w:rsidRPr="00244D75">
        <w:rPr>
          <w:i/>
          <w:spacing w:val="-4"/>
          <w:lang w:val="en-US"/>
        </w:rPr>
        <w:t xml:space="preserve"> </w:t>
      </w:r>
      <w:r w:rsidRPr="00244D75">
        <w:rPr>
          <w:i/>
          <w:lang w:val="en-US"/>
        </w:rPr>
        <w:t>participating</w:t>
      </w:r>
      <w:r w:rsidRPr="00244D75">
        <w:rPr>
          <w:i/>
          <w:spacing w:val="-12"/>
          <w:lang w:val="en-US"/>
        </w:rPr>
        <w:t xml:space="preserve"> </w:t>
      </w:r>
      <w:r w:rsidRPr="00244D75">
        <w:rPr>
          <w:i/>
          <w:lang w:val="en-US"/>
        </w:rPr>
        <w:t>vessels and</w:t>
      </w:r>
      <w:r w:rsidRPr="00244D75">
        <w:rPr>
          <w:i/>
          <w:spacing w:val="-4"/>
          <w:lang w:val="en-US"/>
        </w:rPr>
        <w:t xml:space="preserve"> </w:t>
      </w:r>
      <w:r w:rsidRPr="00244D75">
        <w:rPr>
          <w:i/>
          <w:lang w:val="en-US"/>
        </w:rPr>
        <w:t>allied</w:t>
      </w:r>
      <w:r w:rsidRPr="00244D75">
        <w:rPr>
          <w:i/>
          <w:spacing w:val="-6"/>
          <w:lang w:val="en-US"/>
        </w:rPr>
        <w:t xml:space="preserve"> </w:t>
      </w:r>
      <w:r w:rsidRPr="00244D75">
        <w:rPr>
          <w:i/>
          <w:lang w:val="en-US"/>
        </w:rPr>
        <w:t>services</w:t>
      </w:r>
      <w:r w:rsidRPr="00244D75">
        <w:rPr>
          <w:i/>
          <w:spacing w:val="-8"/>
          <w:lang w:val="en-US"/>
        </w:rPr>
        <w:t xml:space="preserve"> </w:t>
      </w:r>
      <w:del w:id="337" w:author="Shahid Khan" w:date="2019-09-25T09:15:00Z">
        <w:r w:rsidRPr="00244D75" w:rsidDel="00921BC6">
          <w:rPr>
            <w:i/>
            <w:lang w:val="en-US"/>
          </w:rPr>
          <w:delText>(</w:delText>
        </w:r>
      </w:del>
      <w:del w:id="338" w:author="Shahid Khan" w:date="2019-09-24T10:10:00Z">
        <w:r w:rsidRPr="00244D75" w:rsidDel="00B966CD">
          <w:rPr>
            <w:i/>
            <w:lang w:val="en-US"/>
          </w:rPr>
          <w:delText>de</w:delText>
        </w:r>
        <w:r w:rsidRPr="00244D75" w:rsidDel="00B966CD">
          <w:rPr>
            <w:i/>
            <w:spacing w:val="-1"/>
            <w:lang w:val="en-US"/>
          </w:rPr>
          <w:delText>fi</w:delText>
        </w:r>
        <w:r w:rsidRPr="00244D75" w:rsidDel="00B966CD">
          <w:rPr>
            <w:i/>
            <w:lang w:val="en-US"/>
          </w:rPr>
          <w:delText>ned</w:delText>
        </w:r>
        <w:r w:rsidRPr="00244D75" w:rsidDel="00B966CD">
          <w:rPr>
            <w:i/>
            <w:spacing w:val="-8"/>
            <w:lang w:val="en-US"/>
          </w:rPr>
          <w:delText xml:space="preserve"> </w:delText>
        </w:r>
        <w:r w:rsidRPr="00244D75" w:rsidDel="00B966CD">
          <w:rPr>
            <w:i/>
            <w:lang w:val="en-US"/>
          </w:rPr>
          <w:delText>as</w:delText>
        </w:r>
        <w:r w:rsidRPr="00244D75" w:rsidDel="00B966CD">
          <w:rPr>
            <w:i/>
            <w:spacing w:val="-2"/>
            <w:lang w:val="en-US"/>
          </w:rPr>
          <w:delText xml:space="preserve"> </w:delText>
        </w:r>
        <w:r w:rsidRPr="00244D75" w:rsidDel="00B966CD">
          <w:rPr>
            <w:i/>
            <w:lang w:val="en-US"/>
          </w:rPr>
          <w:delText>serv</w:delText>
        </w:r>
        <w:r w:rsidRPr="00244D75" w:rsidDel="00B966CD">
          <w:rPr>
            <w:i/>
            <w:spacing w:val="-1"/>
            <w:lang w:val="en-US"/>
          </w:rPr>
          <w:delText>i</w:delText>
        </w:r>
        <w:r w:rsidRPr="00244D75" w:rsidDel="00B966CD">
          <w:rPr>
            <w:i/>
            <w:spacing w:val="1"/>
            <w:lang w:val="en-US"/>
          </w:rPr>
          <w:delText>c</w:delText>
        </w:r>
        <w:r w:rsidRPr="00244D75" w:rsidDel="00B966CD">
          <w:rPr>
            <w:i/>
            <w:lang w:val="en-US"/>
          </w:rPr>
          <w:delText>es</w:delText>
        </w:r>
        <w:r w:rsidRPr="00244D75" w:rsidDel="00B966CD">
          <w:rPr>
            <w:i/>
            <w:spacing w:val="-8"/>
            <w:lang w:val="en-US"/>
          </w:rPr>
          <w:delText xml:space="preserve"> </w:delText>
        </w:r>
        <w:r w:rsidRPr="00244D75" w:rsidDel="00B966CD">
          <w:rPr>
            <w:i/>
            <w:lang w:val="en-US"/>
          </w:rPr>
          <w:delText>act</w:delText>
        </w:r>
        <w:r w:rsidRPr="00244D75" w:rsidDel="00B966CD">
          <w:rPr>
            <w:i/>
            <w:spacing w:val="-1"/>
            <w:lang w:val="en-US"/>
          </w:rPr>
          <w:delText>i</w:delText>
        </w:r>
        <w:r w:rsidRPr="00244D75" w:rsidDel="00B966CD">
          <w:rPr>
            <w:i/>
            <w:lang w:val="en-US"/>
          </w:rPr>
          <w:delText>vely</w:delText>
        </w:r>
        <w:r w:rsidRPr="00244D75" w:rsidDel="00B966CD">
          <w:rPr>
            <w:i/>
            <w:spacing w:val="-8"/>
            <w:lang w:val="en-US"/>
          </w:rPr>
          <w:delText xml:space="preserve"> </w:delText>
        </w:r>
        <w:r w:rsidRPr="00244D75" w:rsidDel="00B966CD">
          <w:rPr>
            <w:i/>
            <w:lang w:val="en-US"/>
          </w:rPr>
          <w:delText>involved</w:delText>
        </w:r>
        <w:r w:rsidRPr="00244D75" w:rsidDel="00B966CD">
          <w:rPr>
            <w:i/>
            <w:spacing w:val="-9"/>
            <w:lang w:val="en-US"/>
          </w:rPr>
          <w:delText xml:space="preserve"> </w:delText>
        </w:r>
        <w:r w:rsidRPr="00244D75" w:rsidDel="00B966CD">
          <w:rPr>
            <w:i/>
            <w:lang w:val="en-US"/>
          </w:rPr>
          <w:delText>in</w:delText>
        </w:r>
        <w:r w:rsidRPr="00244D75" w:rsidDel="00B966CD">
          <w:rPr>
            <w:i/>
            <w:spacing w:val="-2"/>
            <w:lang w:val="en-US"/>
          </w:rPr>
          <w:delText xml:space="preserve"> </w:delText>
        </w:r>
        <w:r w:rsidRPr="00244D75" w:rsidDel="00B966CD">
          <w:rPr>
            <w:i/>
            <w:spacing w:val="-1"/>
            <w:lang w:val="en-US"/>
          </w:rPr>
          <w:delText>t</w:delText>
        </w:r>
        <w:r w:rsidRPr="00244D75" w:rsidDel="00B966CD">
          <w:rPr>
            <w:i/>
            <w:lang w:val="en-US"/>
          </w:rPr>
          <w:delText>he</w:delText>
        </w:r>
        <w:r w:rsidRPr="00244D75" w:rsidDel="00B966CD">
          <w:rPr>
            <w:i/>
            <w:spacing w:val="-3"/>
            <w:lang w:val="en-US"/>
          </w:rPr>
          <w:delText xml:space="preserve"> </w:delText>
        </w:r>
        <w:r w:rsidRPr="00244D75" w:rsidDel="00B966CD">
          <w:rPr>
            <w:i/>
            <w:lang w:val="en-US"/>
          </w:rPr>
          <w:delText>safe</w:delText>
        </w:r>
        <w:r w:rsidRPr="00244D75" w:rsidDel="00B966CD">
          <w:rPr>
            <w:i/>
            <w:spacing w:val="-4"/>
            <w:lang w:val="en-US"/>
          </w:rPr>
          <w:delText xml:space="preserve"> </w:delText>
        </w:r>
        <w:r w:rsidRPr="00244D75" w:rsidDel="00B966CD">
          <w:rPr>
            <w:i/>
            <w:lang w:val="en-US"/>
          </w:rPr>
          <w:delText>and</w:delText>
        </w:r>
        <w:r w:rsidRPr="00244D75" w:rsidDel="00B966CD">
          <w:rPr>
            <w:i/>
            <w:spacing w:val="-5"/>
            <w:lang w:val="en-US"/>
          </w:rPr>
          <w:delText xml:space="preserve"> </w:delText>
        </w:r>
        <w:r w:rsidRPr="00244D75" w:rsidDel="00B966CD">
          <w:rPr>
            <w:i/>
            <w:lang w:val="en-US"/>
          </w:rPr>
          <w:delText>efficient</w:delText>
        </w:r>
        <w:r w:rsidRPr="00244D75" w:rsidDel="00B966CD">
          <w:rPr>
            <w:i/>
            <w:spacing w:val="-8"/>
            <w:lang w:val="en-US"/>
          </w:rPr>
          <w:delText xml:space="preserve"> </w:delText>
        </w:r>
        <w:r w:rsidRPr="00244D75" w:rsidDel="00B966CD">
          <w:rPr>
            <w:i/>
            <w:lang w:val="en-US"/>
          </w:rPr>
          <w:delText>p</w:delText>
        </w:r>
        <w:r w:rsidRPr="00244D75" w:rsidDel="00B966CD">
          <w:rPr>
            <w:i/>
            <w:spacing w:val="-1"/>
            <w:lang w:val="en-US"/>
          </w:rPr>
          <w:delText>a</w:delText>
        </w:r>
        <w:r w:rsidRPr="00244D75" w:rsidDel="00B966CD">
          <w:rPr>
            <w:i/>
            <w:lang w:val="en-US"/>
          </w:rPr>
          <w:delText>ssage</w:delText>
        </w:r>
        <w:r w:rsidRPr="00244D75" w:rsidDel="00B966CD">
          <w:rPr>
            <w:i/>
            <w:spacing w:val="-8"/>
            <w:lang w:val="en-US"/>
          </w:rPr>
          <w:delText xml:space="preserve"> </w:delText>
        </w:r>
        <w:r w:rsidRPr="00244D75" w:rsidDel="00B966CD">
          <w:rPr>
            <w:i/>
            <w:lang w:val="en-US"/>
          </w:rPr>
          <w:delText>of the</w:delText>
        </w:r>
        <w:r w:rsidRPr="00244D75" w:rsidDel="00B966CD">
          <w:rPr>
            <w:i/>
            <w:spacing w:val="-3"/>
            <w:lang w:val="en-US"/>
          </w:rPr>
          <w:delText xml:space="preserve"> </w:delText>
        </w:r>
        <w:r w:rsidRPr="00244D75" w:rsidDel="00B966CD">
          <w:rPr>
            <w:i/>
            <w:lang w:val="en-US"/>
          </w:rPr>
          <w:delText>vess</w:delText>
        </w:r>
        <w:r w:rsidRPr="00244D75" w:rsidDel="00B966CD">
          <w:rPr>
            <w:i/>
            <w:spacing w:val="-1"/>
            <w:lang w:val="en-US"/>
          </w:rPr>
          <w:delText>e</w:delText>
        </w:r>
        <w:r w:rsidRPr="00244D75" w:rsidDel="00B966CD">
          <w:rPr>
            <w:i/>
            <w:lang w:val="en-US"/>
          </w:rPr>
          <w:delText>l</w:delText>
        </w:r>
        <w:r w:rsidRPr="00244D75" w:rsidDel="00B966CD">
          <w:rPr>
            <w:i/>
            <w:spacing w:val="-6"/>
            <w:lang w:val="en-US"/>
          </w:rPr>
          <w:delText xml:space="preserve"> </w:delText>
        </w:r>
        <w:r w:rsidRPr="00244D75" w:rsidDel="00B966CD">
          <w:rPr>
            <w:i/>
            <w:spacing w:val="-1"/>
            <w:lang w:val="en-US"/>
          </w:rPr>
          <w:delText>t</w:delText>
        </w:r>
        <w:r w:rsidRPr="00244D75" w:rsidDel="00B966CD">
          <w:rPr>
            <w:i/>
            <w:lang w:val="en-US"/>
          </w:rPr>
          <w:delText>hrough</w:delText>
        </w:r>
        <w:r w:rsidRPr="00244D75" w:rsidDel="00B966CD">
          <w:rPr>
            <w:i/>
            <w:spacing w:val="-7"/>
            <w:lang w:val="en-US"/>
          </w:rPr>
          <w:delText xml:space="preserve"> </w:delText>
        </w:r>
        <w:r w:rsidRPr="00244D75" w:rsidDel="00B966CD">
          <w:rPr>
            <w:i/>
            <w:lang w:val="en-US"/>
          </w:rPr>
          <w:delText>the</w:delText>
        </w:r>
        <w:r w:rsidRPr="00244D75" w:rsidDel="00B966CD">
          <w:rPr>
            <w:i/>
            <w:spacing w:val="-3"/>
            <w:lang w:val="en-US"/>
          </w:rPr>
          <w:delText xml:space="preserve"> </w:delText>
        </w:r>
        <w:r w:rsidRPr="00244D75" w:rsidDel="00B966CD">
          <w:rPr>
            <w:i/>
            <w:lang w:val="en-US"/>
          </w:rPr>
          <w:delText>VTS</w:delText>
        </w:r>
        <w:r w:rsidRPr="00244D75" w:rsidDel="00B966CD">
          <w:rPr>
            <w:i/>
            <w:spacing w:val="-4"/>
            <w:lang w:val="en-US"/>
          </w:rPr>
          <w:delText xml:space="preserve"> </w:delText>
        </w:r>
        <w:r w:rsidRPr="00244D75" w:rsidDel="00B966CD">
          <w:rPr>
            <w:i/>
            <w:lang w:val="en-US"/>
          </w:rPr>
          <w:delText>area)</w:delText>
        </w:r>
      </w:del>
      <w:r w:rsidRPr="00244D75">
        <w:rPr>
          <w:i/>
          <w:lang w:val="en-US"/>
        </w:rPr>
        <w:t>.</w:t>
      </w:r>
    </w:p>
    <w:p w14:paraId="42143E42" w14:textId="77777777" w:rsidR="00244D75" w:rsidRPr="002779FD" w:rsidRDefault="00244D75" w:rsidP="00244D75">
      <w:pPr>
        <w:pStyle w:val="BodyText"/>
        <w:rPr>
          <w:lang w:val="en-US"/>
        </w:rPr>
      </w:pPr>
      <w:r w:rsidRPr="002779FD">
        <w:rPr>
          <w:lang w:val="en-US"/>
        </w:rPr>
        <w:t>A</w:t>
      </w:r>
      <w:r w:rsidRPr="002779FD">
        <w:rPr>
          <w:spacing w:val="-1"/>
          <w:lang w:val="en-US"/>
        </w:rPr>
        <w:t xml:space="preserve"> </w:t>
      </w:r>
      <w:r w:rsidRPr="002779FD">
        <w:rPr>
          <w:lang w:val="en-US"/>
        </w:rPr>
        <w:t>further</w:t>
      </w:r>
      <w:r w:rsidRPr="002779FD">
        <w:rPr>
          <w:spacing w:val="-6"/>
          <w:lang w:val="en-US"/>
        </w:rPr>
        <w:t xml:space="preserve"> </w:t>
      </w:r>
      <w:r w:rsidRPr="002779FD">
        <w:rPr>
          <w:lang w:val="en-US"/>
        </w:rPr>
        <w:t>distinction</w:t>
      </w:r>
      <w:r w:rsidRPr="002779FD">
        <w:rPr>
          <w:spacing w:val="-10"/>
          <w:lang w:val="en-US"/>
        </w:rPr>
        <w:t xml:space="preserve"> </w:t>
      </w:r>
      <w:r w:rsidRPr="002779FD">
        <w:rPr>
          <w:lang w:val="en-US"/>
        </w:rPr>
        <w:t>is</w:t>
      </w:r>
      <w:r w:rsidRPr="002779FD">
        <w:rPr>
          <w:spacing w:val="-2"/>
          <w:lang w:val="en-US"/>
        </w:rPr>
        <w:t xml:space="preserve"> </w:t>
      </w:r>
      <w:r w:rsidRPr="002779FD">
        <w:rPr>
          <w:lang w:val="en-US"/>
        </w:rPr>
        <w:t>made</w:t>
      </w:r>
      <w:r w:rsidRPr="002779FD">
        <w:rPr>
          <w:spacing w:val="-5"/>
          <w:lang w:val="en-US"/>
        </w:rPr>
        <w:t xml:space="preserve"> </w:t>
      </w:r>
      <w:r w:rsidRPr="002779FD">
        <w:rPr>
          <w:lang w:val="en-US"/>
        </w:rPr>
        <w:t>between</w:t>
      </w:r>
      <w:r w:rsidRPr="002779FD">
        <w:rPr>
          <w:spacing w:val="-8"/>
          <w:lang w:val="en-US"/>
        </w:rPr>
        <w:t xml:space="preserve"> </w:t>
      </w:r>
      <w:r w:rsidRPr="002779FD">
        <w:rPr>
          <w:lang w:val="en-US"/>
        </w:rPr>
        <w:t>routine</w:t>
      </w:r>
      <w:r w:rsidRPr="002779FD">
        <w:rPr>
          <w:spacing w:val="-7"/>
          <w:lang w:val="en-US"/>
        </w:rPr>
        <w:t xml:space="preserve"> </w:t>
      </w:r>
      <w:r w:rsidRPr="002779FD">
        <w:rPr>
          <w:lang w:val="en-US"/>
        </w:rPr>
        <w:t>a</w:t>
      </w:r>
      <w:r w:rsidRPr="002779FD">
        <w:rPr>
          <w:spacing w:val="-1"/>
          <w:lang w:val="en-US"/>
        </w:rPr>
        <w:t>n</w:t>
      </w:r>
      <w:r w:rsidRPr="002779FD">
        <w:rPr>
          <w:lang w:val="en-US"/>
        </w:rPr>
        <w:t>d</w:t>
      </w:r>
      <w:r w:rsidRPr="002779FD">
        <w:rPr>
          <w:spacing w:val="-4"/>
          <w:lang w:val="en-US"/>
        </w:rPr>
        <w:t xml:space="preserve"> </w:t>
      </w:r>
      <w:r w:rsidRPr="002779FD">
        <w:rPr>
          <w:lang w:val="en-US"/>
        </w:rPr>
        <w:t>emergency</w:t>
      </w:r>
      <w:r w:rsidRPr="002779FD">
        <w:rPr>
          <w:spacing w:val="-11"/>
          <w:lang w:val="en-US"/>
        </w:rPr>
        <w:t xml:space="preserve"> </w:t>
      </w:r>
      <w:r w:rsidRPr="002779FD">
        <w:rPr>
          <w:lang w:val="en-US"/>
        </w:rPr>
        <w:t>procedures.</w:t>
      </w:r>
    </w:p>
    <w:p w14:paraId="1DA53B20" w14:textId="554D3768" w:rsidR="00244D75" w:rsidRPr="002779FD" w:rsidRDefault="00244D75" w:rsidP="00244D75">
      <w:pPr>
        <w:pStyle w:val="BodyText"/>
        <w:rPr>
          <w:lang w:val="en-US"/>
        </w:rPr>
      </w:pPr>
      <w:r w:rsidRPr="002779FD">
        <w:rPr>
          <w:lang w:val="en-US"/>
        </w:rPr>
        <w:t>To</w:t>
      </w:r>
      <w:r w:rsidRPr="002779FD">
        <w:rPr>
          <w:spacing w:val="21"/>
          <w:lang w:val="en-US"/>
        </w:rPr>
        <w:t xml:space="preserve"> </w:t>
      </w:r>
      <w:r w:rsidRPr="002779FD">
        <w:rPr>
          <w:lang w:val="en-US"/>
        </w:rPr>
        <w:t>achieve</w:t>
      </w:r>
      <w:r w:rsidRPr="002779FD">
        <w:rPr>
          <w:spacing w:val="16"/>
          <w:lang w:val="en-US"/>
        </w:rPr>
        <w:t xml:space="preserve"> </w:t>
      </w:r>
      <w:r w:rsidRPr="002779FD">
        <w:rPr>
          <w:lang w:val="en-US"/>
        </w:rPr>
        <w:t>a</w:t>
      </w:r>
      <w:r w:rsidRPr="002779FD">
        <w:rPr>
          <w:spacing w:val="22"/>
          <w:lang w:val="en-US"/>
        </w:rPr>
        <w:t xml:space="preserve"> </w:t>
      </w:r>
      <w:r w:rsidRPr="002779FD">
        <w:rPr>
          <w:lang w:val="en-US"/>
        </w:rPr>
        <w:t>standa</w:t>
      </w:r>
      <w:r w:rsidRPr="002779FD">
        <w:rPr>
          <w:spacing w:val="-1"/>
          <w:lang w:val="en-US"/>
        </w:rPr>
        <w:t>r</w:t>
      </w:r>
      <w:r w:rsidRPr="002779FD">
        <w:rPr>
          <w:lang w:val="en-US"/>
        </w:rPr>
        <w:t>dised</w:t>
      </w:r>
      <w:r w:rsidRPr="002779FD">
        <w:rPr>
          <w:spacing w:val="11"/>
          <w:lang w:val="en-US"/>
        </w:rPr>
        <w:t xml:space="preserve"> </w:t>
      </w:r>
      <w:r w:rsidRPr="002779FD">
        <w:rPr>
          <w:lang w:val="en-US"/>
        </w:rPr>
        <w:t>oper</w:t>
      </w:r>
      <w:r w:rsidRPr="002779FD">
        <w:rPr>
          <w:spacing w:val="-1"/>
          <w:lang w:val="en-US"/>
        </w:rPr>
        <w:t>a</w:t>
      </w:r>
      <w:r w:rsidRPr="002779FD">
        <w:rPr>
          <w:lang w:val="en-US"/>
        </w:rPr>
        <w:t>tions/perfo</w:t>
      </w:r>
      <w:r w:rsidRPr="002779FD">
        <w:rPr>
          <w:spacing w:val="-1"/>
          <w:lang w:val="en-US"/>
        </w:rPr>
        <w:t>rm</w:t>
      </w:r>
      <w:r w:rsidRPr="002779FD">
        <w:rPr>
          <w:lang w:val="en-US"/>
        </w:rPr>
        <w:t>ance within</w:t>
      </w:r>
      <w:r w:rsidRPr="002779FD">
        <w:rPr>
          <w:spacing w:val="18"/>
          <w:lang w:val="en-US"/>
        </w:rPr>
        <w:t xml:space="preserve"> </w:t>
      </w:r>
      <w:r w:rsidRPr="002779FD">
        <w:rPr>
          <w:lang w:val="en-US"/>
        </w:rPr>
        <w:t>the</w:t>
      </w:r>
      <w:r w:rsidRPr="002779FD">
        <w:rPr>
          <w:spacing w:val="20"/>
          <w:lang w:val="en-US"/>
        </w:rPr>
        <w:t xml:space="preserve"> </w:t>
      </w:r>
      <w:r w:rsidRPr="002779FD">
        <w:rPr>
          <w:lang w:val="en-US"/>
        </w:rPr>
        <w:t>VTS</w:t>
      </w:r>
      <w:r w:rsidRPr="002779FD">
        <w:rPr>
          <w:spacing w:val="19"/>
          <w:lang w:val="en-US"/>
        </w:rPr>
        <w:t xml:space="preserve"> </w:t>
      </w:r>
      <w:r w:rsidRPr="002779FD">
        <w:rPr>
          <w:lang w:val="en-US"/>
        </w:rPr>
        <w:t>centre,</w:t>
      </w:r>
      <w:r w:rsidRPr="002779FD">
        <w:rPr>
          <w:spacing w:val="17"/>
          <w:lang w:val="en-US"/>
        </w:rPr>
        <w:t xml:space="preserve"> </w:t>
      </w:r>
      <w:r w:rsidRPr="002779FD">
        <w:rPr>
          <w:lang w:val="en-US"/>
        </w:rPr>
        <w:t>cl</w:t>
      </w:r>
      <w:r w:rsidRPr="002779FD">
        <w:rPr>
          <w:spacing w:val="-1"/>
          <w:lang w:val="en-US"/>
        </w:rPr>
        <w:t>e</w:t>
      </w:r>
      <w:r w:rsidRPr="002779FD">
        <w:rPr>
          <w:lang w:val="en-US"/>
        </w:rPr>
        <w:t>arly</w:t>
      </w:r>
      <w:r w:rsidRPr="002779FD">
        <w:rPr>
          <w:spacing w:val="17"/>
          <w:lang w:val="en-US"/>
        </w:rPr>
        <w:t xml:space="preserve"> </w:t>
      </w:r>
      <w:r w:rsidRPr="002779FD">
        <w:rPr>
          <w:lang w:val="en-US"/>
        </w:rPr>
        <w:t>defined operating</w:t>
      </w:r>
      <w:r w:rsidRPr="002779FD">
        <w:rPr>
          <w:spacing w:val="37"/>
          <w:lang w:val="en-US"/>
        </w:rPr>
        <w:t xml:space="preserve"> </w:t>
      </w:r>
      <w:r w:rsidRPr="002779FD">
        <w:rPr>
          <w:lang w:val="en-US"/>
        </w:rPr>
        <w:t>procedures</w:t>
      </w:r>
      <w:del w:id="339" w:author="Shahid Khan" w:date="2019-09-24T10:14:00Z">
        <w:r w:rsidRPr="002779FD" w:rsidDel="00B966CD">
          <w:rPr>
            <w:lang w:val="en-US"/>
          </w:rPr>
          <w:delText>,</w:delText>
        </w:r>
        <w:r w:rsidRPr="002779FD" w:rsidDel="00B966CD">
          <w:rPr>
            <w:spacing w:val="35"/>
            <w:lang w:val="en-US"/>
          </w:rPr>
          <w:delText xml:space="preserve"> </w:delText>
        </w:r>
        <w:r w:rsidRPr="002779FD" w:rsidDel="00B966CD">
          <w:rPr>
            <w:spacing w:val="-1"/>
            <w:lang w:val="en-US"/>
          </w:rPr>
          <w:delText>p</w:delText>
        </w:r>
        <w:r w:rsidRPr="002779FD" w:rsidDel="00B966CD">
          <w:rPr>
            <w:lang w:val="en-US"/>
          </w:rPr>
          <w:delText>articularly</w:delText>
        </w:r>
        <w:r w:rsidRPr="002779FD" w:rsidDel="00B966CD">
          <w:rPr>
            <w:spacing w:val="36"/>
            <w:lang w:val="en-US"/>
          </w:rPr>
          <w:delText xml:space="preserve"> </w:delText>
        </w:r>
        <w:r w:rsidRPr="002779FD" w:rsidDel="00B966CD">
          <w:rPr>
            <w:lang w:val="en-US"/>
          </w:rPr>
          <w:delText>those</w:delText>
        </w:r>
        <w:r w:rsidRPr="002779FD" w:rsidDel="00B966CD">
          <w:rPr>
            <w:spacing w:val="41"/>
            <w:lang w:val="en-US"/>
          </w:rPr>
          <w:delText xml:space="preserve"> </w:delText>
        </w:r>
        <w:r w:rsidRPr="002779FD" w:rsidDel="00B966CD">
          <w:rPr>
            <w:lang w:val="en-US"/>
          </w:rPr>
          <w:delText>relati</w:delText>
        </w:r>
        <w:r w:rsidRPr="002779FD" w:rsidDel="00B966CD">
          <w:rPr>
            <w:spacing w:val="-1"/>
            <w:lang w:val="en-US"/>
          </w:rPr>
          <w:delText>n</w:delText>
        </w:r>
        <w:r w:rsidRPr="002779FD" w:rsidDel="00B966CD">
          <w:rPr>
            <w:lang w:val="en-US"/>
          </w:rPr>
          <w:delText>g</w:delText>
        </w:r>
        <w:r w:rsidRPr="002779FD" w:rsidDel="00B966CD">
          <w:rPr>
            <w:spacing w:val="39"/>
            <w:lang w:val="en-US"/>
          </w:rPr>
          <w:delText xml:space="preserve"> </w:delText>
        </w:r>
        <w:r w:rsidRPr="002779FD" w:rsidDel="00B966CD">
          <w:rPr>
            <w:lang w:val="en-US"/>
          </w:rPr>
          <w:delText>to</w:delText>
        </w:r>
        <w:r w:rsidRPr="002779FD" w:rsidDel="00B966CD">
          <w:rPr>
            <w:spacing w:val="44"/>
            <w:lang w:val="en-US"/>
          </w:rPr>
          <w:delText xml:space="preserve"> </w:delText>
        </w:r>
        <w:r w:rsidRPr="002779FD" w:rsidDel="00B966CD">
          <w:rPr>
            <w:lang w:val="en-US"/>
          </w:rPr>
          <w:delText>exter</w:delText>
        </w:r>
        <w:r w:rsidRPr="002779FD" w:rsidDel="00B966CD">
          <w:rPr>
            <w:spacing w:val="1"/>
            <w:lang w:val="en-US"/>
          </w:rPr>
          <w:delText>n</w:delText>
        </w:r>
        <w:r w:rsidRPr="002779FD" w:rsidDel="00B966CD">
          <w:rPr>
            <w:lang w:val="en-US"/>
          </w:rPr>
          <w:delText>al</w:delText>
        </w:r>
        <w:r w:rsidRPr="002779FD" w:rsidDel="00B966CD">
          <w:rPr>
            <w:spacing w:val="38"/>
            <w:lang w:val="en-US"/>
          </w:rPr>
          <w:delText xml:space="preserve"> </w:delText>
        </w:r>
        <w:r w:rsidRPr="002779FD" w:rsidDel="00B966CD">
          <w:rPr>
            <w:lang w:val="en-US"/>
          </w:rPr>
          <w:delText>commun</w:delText>
        </w:r>
        <w:r w:rsidRPr="002779FD" w:rsidDel="00B966CD">
          <w:rPr>
            <w:spacing w:val="2"/>
            <w:lang w:val="en-US"/>
          </w:rPr>
          <w:delText>i</w:delText>
        </w:r>
        <w:r w:rsidRPr="002779FD" w:rsidDel="00B966CD">
          <w:rPr>
            <w:lang w:val="en-US"/>
          </w:rPr>
          <w:delText>cations</w:delText>
        </w:r>
      </w:del>
      <w:r w:rsidRPr="002779FD">
        <w:rPr>
          <w:spacing w:val="30"/>
          <w:lang w:val="en-US"/>
        </w:rPr>
        <w:t xml:space="preserve"> </w:t>
      </w:r>
      <w:r w:rsidRPr="002779FD">
        <w:rPr>
          <w:lang w:val="en-US"/>
        </w:rPr>
        <w:t>are</w:t>
      </w:r>
      <w:r w:rsidRPr="002779FD">
        <w:rPr>
          <w:spacing w:val="42"/>
          <w:lang w:val="en-US"/>
        </w:rPr>
        <w:t xml:space="preserve"> </w:t>
      </w:r>
      <w:r w:rsidRPr="002779FD">
        <w:rPr>
          <w:lang w:val="en-US"/>
        </w:rPr>
        <w:t>paramount. This</w:t>
      </w:r>
      <w:r w:rsidRPr="002779FD">
        <w:rPr>
          <w:spacing w:val="-4"/>
          <w:lang w:val="en-US"/>
        </w:rPr>
        <w:t xml:space="preserve"> </w:t>
      </w:r>
      <w:r w:rsidRPr="002779FD">
        <w:rPr>
          <w:lang w:val="en-US"/>
        </w:rPr>
        <w:t>will</w:t>
      </w:r>
      <w:r w:rsidRPr="002779FD">
        <w:rPr>
          <w:spacing w:val="-3"/>
          <w:lang w:val="en-US"/>
        </w:rPr>
        <w:t xml:space="preserve"> </w:t>
      </w:r>
      <w:r w:rsidRPr="002779FD">
        <w:rPr>
          <w:spacing w:val="-1"/>
          <w:lang w:val="en-US"/>
        </w:rPr>
        <w:t>a</w:t>
      </w:r>
      <w:r w:rsidRPr="002779FD">
        <w:rPr>
          <w:spacing w:val="1"/>
          <w:lang w:val="en-US"/>
        </w:rPr>
        <w:t>s</w:t>
      </w:r>
      <w:r w:rsidRPr="002779FD">
        <w:rPr>
          <w:lang w:val="en-US"/>
        </w:rPr>
        <w:t>sist</w:t>
      </w:r>
      <w:r w:rsidRPr="002779FD">
        <w:rPr>
          <w:spacing w:val="-6"/>
          <w:lang w:val="en-US"/>
        </w:rPr>
        <w:t xml:space="preserve"> </w:t>
      </w:r>
      <w:r w:rsidRPr="002779FD">
        <w:rPr>
          <w:lang w:val="en-US"/>
        </w:rPr>
        <w:t>the</w:t>
      </w:r>
      <w:r w:rsidRPr="002779FD">
        <w:rPr>
          <w:spacing w:val="-3"/>
          <w:lang w:val="en-US"/>
        </w:rPr>
        <w:t xml:space="preserve"> </w:t>
      </w:r>
      <w:r w:rsidRPr="002779FD">
        <w:rPr>
          <w:lang w:val="en-US"/>
        </w:rPr>
        <w:t>user</w:t>
      </w:r>
      <w:r w:rsidRPr="002779FD">
        <w:rPr>
          <w:spacing w:val="-5"/>
          <w:lang w:val="en-US"/>
        </w:rPr>
        <w:t xml:space="preserve"> </w:t>
      </w:r>
      <w:r w:rsidRPr="002779FD">
        <w:rPr>
          <w:spacing w:val="-1"/>
          <w:lang w:val="en-US"/>
        </w:rPr>
        <w:t>i</w:t>
      </w:r>
      <w:r w:rsidRPr="002779FD">
        <w:rPr>
          <w:lang w:val="en-US"/>
        </w:rPr>
        <w:t>n</w:t>
      </w:r>
      <w:r w:rsidRPr="002779FD">
        <w:rPr>
          <w:spacing w:val="-2"/>
          <w:lang w:val="en-US"/>
        </w:rPr>
        <w:t xml:space="preserve"> </w:t>
      </w:r>
      <w:r w:rsidRPr="002779FD">
        <w:rPr>
          <w:lang w:val="en-US"/>
        </w:rPr>
        <w:t>understa</w:t>
      </w:r>
      <w:r w:rsidRPr="002779FD">
        <w:rPr>
          <w:spacing w:val="-1"/>
          <w:lang w:val="en-US"/>
        </w:rPr>
        <w:t>n</w:t>
      </w:r>
      <w:r w:rsidRPr="002779FD">
        <w:rPr>
          <w:lang w:val="en-US"/>
        </w:rPr>
        <w:t>ding</w:t>
      </w:r>
      <w:r w:rsidRPr="002779FD">
        <w:rPr>
          <w:spacing w:val="-14"/>
          <w:lang w:val="en-US"/>
        </w:rPr>
        <w:t xml:space="preserve"> </w:t>
      </w:r>
      <w:r w:rsidRPr="002779FD">
        <w:rPr>
          <w:lang w:val="en-US"/>
        </w:rPr>
        <w:t>information</w:t>
      </w:r>
      <w:r w:rsidRPr="002779FD">
        <w:rPr>
          <w:spacing w:val="-11"/>
          <w:lang w:val="en-US"/>
        </w:rPr>
        <w:t xml:space="preserve"> </w:t>
      </w:r>
      <w:r w:rsidRPr="002779FD">
        <w:rPr>
          <w:lang w:val="en-US"/>
        </w:rPr>
        <w:t>or</w:t>
      </w:r>
      <w:r w:rsidRPr="002779FD">
        <w:rPr>
          <w:spacing w:val="-2"/>
          <w:lang w:val="en-US"/>
        </w:rPr>
        <w:t xml:space="preserve"> </w:t>
      </w:r>
      <w:r w:rsidRPr="002779FD">
        <w:rPr>
          <w:lang w:val="en-US"/>
        </w:rPr>
        <w:t>instr</w:t>
      </w:r>
      <w:r w:rsidRPr="002779FD">
        <w:rPr>
          <w:spacing w:val="-1"/>
          <w:lang w:val="en-US"/>
        </w:rPr>
        <w:t>u</w:t>
      </w:r>
      <w:r w:rsidRPr="002779FD">
        <w:rPr>
          <w:lang w:val="en-US"/>
        </w:rPr>
        <w:t>ctions</w:t>
      </w:r>
      <w:r w:rsidRPr="002779FD">
        <w:rPr>
          <w:spacing w:val="-11"/>
          <w:lang w:val="en-US"/>
        </w:rPr>
        <w:t xml:space="preserve"> </w:t>
      </w:r>
      <w:r w:rsidRPr="002779FD">
        <w:rPr>
          <w:lang w:val="en-US"/>
        </w:rPr>
        <w:t>given</w:t>
      </w:r>
      <w:r w:rsidRPr="002779FD">
        <w:rPr>
          <w:spacing w:val="-6"/>
          <w:lang w:val="en-US"/>
        </w:rPr>
        <w:t xml:space="preserve"> </w:t>
      </w:r>
      <w:r w:rsidRPr="002779FD">
        <w:rPr>
          <w:lang w:val="en-US"/>
        </w:rPr>
        <w:t>by</w:t>
      </w:r>
      <w:r w:rsidRPr="002779FD">
        <w:rPr>
          <w:spacing w:val="-2"/>
          <w:lang w:val="en-US"/>
        </w:rPr>
        <w:t xml:space="preserve"> </w:t>
      </w:r>
      <w:r w:rsidRPr="002779FD">
        <w:rPr>
          <w:lang w:val="en-US"/>
        </w:rPr>
        <w:t>the</w:t>
      </w:r>
      <w:r w:rsidRPr="002779FD">
        <w:rPr>
          <w:spacing w:val="-3"/>
          <w:lang w:val="en-US"/>
        </w:rPr>
        <w:t xml:space="preserve"> </w:t>
      </w:r>
      <w:r w:rsidRPr="002779FD">
        <w:rPr>
          <w:lang w:val="en-US"/>
        </w:rPr>
        <w:t>VTS.</w:t>
      </w:r>
    </w:p>
    <w:p w14:paraId="66DA0999" w14:textId="419AC475" w:rsidR="00244D75" w:rsidRPr="002779FD" w:rsidDel="00DE7431" w:rsidRDefault="00244D75" w:rsidP="00244D75">
      <w:pPr>
        <w:pStyle w:val="BodyText"/>
        <w:rPr>
          <w:del w:id="340" w:author="Shahid Khan" w:date="2019-09-24T10:25:00Z"/>
          <w:lang w:val="en-US"/>
        </w:rPr>
      </w:pPr>
      <w:r w:rsidRPr="002779FD">
        <w:rPr>
          <w:lang w:val="en-US"/>
        </w:rPr>
        <w:t>It</w:t>
      </w:r>
      <w:r w:rsidRPr="002779FD">
        <w:rPr>
          <w:spacing w:val="5"/>
          <w:lang w:val="en-US"/>
        </w:rPr>
        <w:t xml:space="preserve"> </w:t>
      </w:r>
      <w:r w:rsidRPr="002779FD">
        <w:rPr>
          <w:lang w:val="en-US"/>
        </w:rPr>
        <w:t>is</w:t>
      </w:r>
      <w:r w:rsidRPr="002779FD">
        <w:rPr>
          <w:spacing w:val="4"/>
          <w:lang w:val="en-US"/>
        </w:rPr>
        <w:t xml:space="preserve"> </w:t>
      </w:r>
      <w:r w:rsidRPr="002779FD">
        <w:rPr>
          <w:lang w:val="en-US"/>
        </w:rPr>
        <w:t>recommended</w:t>
      </w:r>
      <w:r w:rsidRPr="002779FD">
        <w:rPr>
          <w:spacing w:val="-8"/>
          <w:lang w:val="en-US"/>
        </w:rPr>
        <w:t xml:space="preserve"> </w:t>
      </w:r>
      <w:r w:rsidRPr="002779FD">
        <w:rPr>
          <w:lang w:val="en-US"/>
        </w:rPr>
        <w:t>that</w:t>
      </w:r>
      <w:r w:rsidRPr="002779FD">
        <w:rPr>
          <w:spacing w:val="2"/>
          <w:lang w:val="en-US"/>
        </w:rPr>
        <w:t xml:space="preserve"> </w:t>
      </w:r>
      <w:r w:rsidRPr="002779FD">
        <w:rPr>
          <w:lang w:val="en-US"/>
        </w:rPr>
        <w:t>the</w:t>
      </w:r>
      <w:r w:rsidRPr="002779FD">
        <w:rPr>
          <w:spacing w:val="3"/>
          <w:lang w:val="en-US"/>
        </w:rPr>
        <w:t xml:space="preserve"> </w:t>
      </w:r>
      <w:r w:rsidRPr="002779FD">
        <w:rPr>
          <w:lang w:val="en-US"/>
        </w:rPr>
        <w:t>operating</w:t>
      </w:r>
      <w:r w:rsidRPr="002779FD">
        <w:rPr>
          <w:spacing w:val="-3"/>
          <w:lang w:val="en-US"/>
        </w:rPr>
        <w:t xml:space="preserve"> </w:t>
      </w:r>
      <w:r w:rsidRPr="002779FD">
        <w:rPr>
          <w:lang w:val="en-US"/>
        </w:rPr>
        <w:t>procedures</w:t>
      </w:r>
      <w:r w:rsidRPr="002779FD">
        <w:rPr>
          <w:spacing w:val="-5"/>
          <w:lang w:val="en-US"/>
        </w:rPr>
        <w:t xml:space="preserve"> </w:t>
      </w:r>
      <w:r w:rsidRPr="002779FD">
        <w:rPr>
          <w:lang w:val="en-US"/>
        </w:rPr>
        <w:t>are</w:t>
      </w:r>
      <w:r w:rsidRPr="002779FD">
        <w:rPr>
          <w:spacing w:val="3"/>
          <w:lang w:val="en-US"/>
        </w:rPr>
        <w:t xml:space="preserve"> </w:t>
      </w:r>
      <w:r w:rsidRPr="002779FD">
        <w:rPr>
          <w:lang w:val="en-US"/>
        </w:rPr>
        <w:t>documented</w:t>
      </w:r>
      <w:ins w:id="341" w:author="Shahid Khan" w:date="2019-09-24T10:23:00Z">
        <w:r w:rsidR="004C1D97">
          <w:rPr>
            <w:lang w:val="en-US"/>
          </w:rPr>
          <w:t xml:space="preserve"> and updated</w:t>
        </w:r>
      </w:ins>
      <w:del w:id="342" w:author="Shahid Khan" w:date="2019-09-24T10:21:00Z">
        <w:r w:rsidRPr="002779FD" w:rsidDel="004C1D97">
          <w:rPr>
            <w:spacing w:val="-6"/>
            <w:lang w:val="en-US"/>
          </w:rPr>
          <w:delText xml:space="preserve"> </w:delText>
        </w:r>
        <w:r w:rsidRPr="002779FD" w:rsidDel="004C1D97">
          <w:rPr>
            <w:lang w:val="en-US"/>
          </w:rPr>
          <w:delText>in</w:delText>
        </w:r>
        <w:r w:rsidRPr="002779FD" w:rsidDel="004C1D97">
          <w:rPr>
            <w:spacing w:val="4"/>
            <w:lang w:val="en-US"/>
          </w:rPr>
          <w:delText xml:space="preserve"> </w:delText>
        </w:r>
        <w:r w:rsidRPr="002779FD" w:rsidDel="004C1D97">
          <w:rPr>
            <w:lang w:val="en-US"/>
          </w:rPr>
          <w:delText>m</w:delText>
        </w:r>
        <w:r w:rsidRPr="002779FD" w:rsidDel="004C1D97">
          <w:rPr>
            <w:spacing w:val="1"/>
            <w:lang w:val="en-US"/>
          </w:rPr>
          <w:delText>a</w:delText>
        </w:r>
        <w:r w:rsidRPr="002779FD" w:rsidDel="004C1D97">
          <w:rPr>
            <w:lang w:val="en-US"/>
          </w:rPr>
          <w:delText>nuals</w:delText>
        </w:r>
      </w:del>
      <w:ins w:id="343" w:author="Shahid Khan" w:date="2019-09-24T10:24:00Z">
        <w:r w:rsidR="004C1D97">
          <w:rPr>
            <w:lang w:val="en-US"/>
          </w:rPr>
          <w:t xml:space="preserve"> in</w:t>
        </w:r>
      </w:ins>
      <w:ins w:id="344" w:author="Shahid Khan" w:date="2019-09-24T10:19:00Z">
        <w:r w:rsidR="004C1D97">
          <w:rPr>
            <w:lang w:val="en-US"/>
          </w:rPr>
          <w:t xml:space="preserve"> </w:t>
        </w:r>
        <w:r w:rsidR="004C1D97" w:rsidRPr="002779FD">
          <w:rPr>
            <w:lang w:val="en-US"/>
          </w:rPr>
          <w:t>electronic</w:t>
        </w:r>
        <w:r w:rsidR="004C1D97" w:rsidRPr="002779FD">
          <w:rPr>
            <w:spacing w:val="8"/>
            <w:lang w:val="en-US"/>
          </w:rPr>
          <w:t xml:space="preserve"> </w:t>
        </w:r>
        <w:r w:rsidR="004C1D97" w:rsidRPr="002779FD">
          <w:rPr>
            <w:lang w:val="en-US"/>
          </w:rPr>
          <w:t>and</w:t>
        </w:r>
      </w:ins>
      <w:ins w:id="345" w:author="Shahid Khan" w:date="2019-09-24T10:20:00Z">
        <w:r w:rsidR="004C1D97">
          <w:rPr>
            <w:lang w:val="en-US"/>
          </w:rPr>
          <w:t xml:space="preserve"> / or</w:t>
        </w:r>
      </w:ins>
      <w:ins w:id="346" w:author="Shahid Khan" w:date="2019-09-24T10:19:00Z">
        <w:r w:rsidR="004C1D97" w:rsidRPr="002779FD">
          <w:rPr>
            <w:spacing w:val="14"/>
            <w:lang w:val="en-US"/>
          </w:rPr>
          <w:t xml:space="preserve"> </w:t>
        </w:r>
        <w:r w:rsidR="004C1D97" w:rsidRPr="002779FD">
          <w:rPr>
            <w:lang w:val="en-US"/>
          </w:rPr>
          <w:t>printed</w:t>
        </w:r>
        <w:r w:rsidR="004C1D97" w:rsidRPr="002779FD">
          <w:rPr>
            <w:spacing w:val="11"/>
            <w:lang w:val="en-US"/>
          </w:rPr>
          <w:t xml:space="preserve"> </w:t>
        </w:r>
        <w:r w:rsidR="004C1D97" w:rsidRPr="002779FD">
          <w:rPr>
            <w:lang w:val="en-US"/>
          </w:rPr>
          <w:t>version</w:t>
        </w:r>
      </w:ins>
      <w:r w:rsidRPr="002779FD">
        <w:rPr>
          <w:lang w:val="en-US"/>
        </w:rPr>
        <w:t xml:space="preserve">. </w:t>
      </w:r>
      <w:del w:id="347" w:author="Shahid Khan" w:date="2019-09-24T10:58:00Z">
        <w:r w:rsidRPr="002779FD" w:rsidDel="00641C36">
          <w:rPr>
            <w:spacing w:val="3"/>
            <w:lang w:val="en-US"/>
          </w:rPr>
          <w:delText xml:space="preserve"> </w:delText>
        </w:r>
      </w:del>
      <w:ins w:id="348" w:author="Shahid Khan" w:date="2019-09-24T10:58:00Z">
        <w:r w:rsidR="00641C36">
          <w:rPr>
            <w:spacing w:val="3"/>
            <w:lang w:val="en-US"/>
          </w:rPr>
          <w:t>The records o</w:t>
        </w:r>
      </w:ins>
      <w:ins w:id="349" w:author="Shahid Khan" w:date="2019-09-24T11:04:00Z">
        <w:r w:rsidR="00641C36">
          <w:rPr>
            <w:spacing w:val="3"/>
            <w:lang w:val="en-US"/>
          </w:rPr>
          <w:t>f</w:t>
        </w:r>
      </w:ins>
      <w:ins w:id="350" w:author="Shahid Khan" w:date="2019-09-24T10:58:00Z">
        <w:r w:rsidR="00641C36">
          <w:rPr>
            <w:spacing w:val="3"/>
            <w:lang w:val="en-US"/>
          </w:rPr>
          <w:t xml:space="preserve"> update</w:t>
        </w:r>
      </w:ins>
      <w:ins w:id="351" w:author="Shahid Khan" w:date="2019-09-24T10:59:00Z">
        <w:r w:rsidR="00641C36">
          <w:rPr>
            <w:spacing w:val="3"/>
            <w:lang w:val="en-US"/>
          </w:rPr>
          <w:t>s should be kept.</w:t>
        </w:r>
      </w:ins>
      <w:del w:id="352" w:author="Shahid Khan" w:date="2019-09-24T10:23:00Z">
        <w:r w:rsidRPr="002779FD" w:rsidDel="004C1D97">
          <w:rPr>
            <w:lang w:val="en-US"/>
          </w:rPr>
          <w:delText>The</w:delText>
        </w:r>
        <w:r w:rsidRPr="002779FD" w:rsidDel="004C1D97">
          <w:rPr>
            <w:spacing w:val="2"/>
            <w:lang w:val="en-US"/>
          </w:rPr>
          <w:delText xml:space="preserve"> </w:delText>
        </w:r>
        <w:r w:rsidRPr="002779FD" w:rsidDel="004C1D97">
          <w:rPr>
            <w:lang w:val="en-US"/>
          </w:rPr>
          <w:delText>responsible authority</w:delText>
        </w:r>
        <w:r w:rsidRPr="002779FD" w:rsidDel="004C1D97">
          <w:rPr>
            <w:spacing w:val="-8"/>
            <w:lang w:val="en-US"/>
          </w:rPr>
          <w:delText xml:space="preserve"> </w:delText>
        </w:r>
        <w:r w:rsidRPr="002779FD" w:rsidDel="004C1D97">
          <w:rPr>
            <w:lang w:val="en-US"/>
          </w:rPr>
          <w:delText>should</w:delText>
        </w:r>
        <w:r w:rsidRPr="002779FD" w:rsidDel="004C1D97">
          <w:rPr>
            <w:spacing w:val="-6"/>
            <w:lang w:val="en-US"/>
          </w:rPr>
          <w:delText xml:space="preserve"> </w:delText>
        </w:r>
        <w:r w:rsidRPr="002779FD" w:rsidDel="004C1D97">
          <w:rPr>
            <w:lang w:val="en-US"/>
          </w:rPr>
          <w:delText>assi</w:delText>
        </w:r>
        <w:r w:rsidRPr="002779FD" w:rsidDel="004C1D97">
          <w:rPr>
            <w:spacing w:val="-1"/>
            <w:lang w:val="en-US"/>
          </w:rPr>
          <w:delText>g</w:delText>
        </w:r>
        <w:r w:rsidRPr="002779FD" w:rsidDel="004C1D97">
          <w:rPr>
            <w:lang w:val="en-US"/>
          </w:rPr>
          <w:delText>n</w:delText>
        </w:r>
        <w:r w:rsidRPr="002779FD" w:rsidDel="004C1D97">
          <w:rPr>
            <w:spacing w:val="-7"/>
            <w:lang w:val="en-US"/>
          </w:rPr>
          <w:delText xml:space="preserve"> </w:delText>
        </w:r>
        <w:r w:rsidRPr="002779FD" w:rsidDel="004C1D97">
          <w:rPr>
            <w:lang w:val="en-US"/>
          </w:rPr>
          <w:delText>a</w:delText>
        </w:r>
        <w:r w:rsidRPr="002779FD" w:rsidDel="004C1D97">
          <w:rPr>
            <w:spacing w:val="-1"/>
            <w:lang w:val="en-US"/>
          </w:rPr>
          <w:delText xml:space="preserve"> </w:delText>
        </w:r>
        <w:r w:rsidRPr="002779FD" w:rsidDel="004C1D97">
          <w:rPr>
            <w:lang w:val="en-US"/>
          </w:rPr>
          <w:delText>person</w:delText>
        </w:r>
        <w:r w:rsidRPr="002779FD" w:rsidDel="004C1D97">
          <w:rPr>
            <w:spacing w:val="-7"/>
            <w:lang w:val="en-US"/>
          </w:rPr>
          <w:delText xml:space="preserve"> </w:delText>
        </w:r>
        <w:r w:rsidRPr="002779FD" w:rsidDel="004C1D97">
          <w:rPr>
            <w:lang w:val="en-US"/>
          </w:rPr>
          <w:delText>responsible</w:delText>
        </w:r>
        <w:r w:rsidRPr="002779FD" w:rsidDel="004C1D97">
          <w:rPr>
            <w:spacing w:val="-11"/>
            <w:lang w:val="en-US"/>
          </w:rPr>
          <w:delText xml:space="preserve"> </w:delText>
        </w:r>
        <w:r w:rsidRPr="002779FD" w:rsidDel="004C1D97">
          <w:rPr>
            <w:lang w:val="en-US"/>
          </w:rPr>
          <w:delText>to</w:delText>
        </w:r>
        <w:r w:rsidRPr="002779FD" w:rsidDel="004C1D97">
          <w:rPr>
            <w:spacing w:val="-3"/>
            <w:lang w:val="en-US"/>
          </w:rPr>
          <w:delText xml:space="preserve"> </w:delText>
        </w:r>
        <w:r w:rsidRPr="002779FD" w:rsidDel="004C1D97">
          <w:rPr>
            <w:lang w:val="en-US"/>
          </w:rPr>
          <w:delText>keep</w:delText>
        </w:r>
        <w:r w:rsidRPr="002779FD" w:rsidDel="004C1D97">
          <w:rPr>
            <w:spacing w:val="-5"/>
            <w:lang w:val="en-US"/>
          </w:rPr>
          <w:delText xml:space="preserve"> </w:delText>
        </w:r>
        <w:r w:rsidRPr="002779FD" w:rsidDel="004C1D97">
          <w:rPr>
            <w:lang w:val="en-US"/>
          </w:rPr>
          <w:delText>the</w:delText>
        </w:r>
        <w:r w:rsidRPr="002779FD" w:rsidDel="004C1D97">
          <w:rPr>
            <w:spacing w:val="-3"/>
            <w:lang w:val="en-US"/>
          </w:rPr>
          <w:delText xml:space="preserve"> </w:delText>
        </w:r>
        <w:r w:rsidRPr="002779FD" w:rsidDel="004C1D97">
          <w:rPr>
            <w:lang w:val="en-US"/>
          </w:rPr>
          <w:delText>pr</w:delText>
        </w:r>
        <w:r w:rsidRPr="002779FD" w:rsidDel="004C1D97">
          <w:rPr>
            <w:spacing w:val="-1"/>
            <w:lang w:val="en-US"/>
          </w:rPr>
          <w:delText>o</w:delText>
        </w:r>
        <w:r w:rsidRPr="002779FD" w:rsidDel="004C1D97">
          <w:rPr>
            <w:spacing w:val="1"/>
            <w:lang w:val="en-US"/>
          </w:rPr>
          <w:delText>c</w:delText>
        </w:r>
        <w:r w:rsidRPr="002779FD" w:rsidDel="004C1D97">
          <w:rPr>
            <w:lang w:val="en-US"/>
          </w:rPr>
          <w:delText>edures</w:delText>
        </w:r>
        <w:r w:rsidRPr="002779FD" w:rsidDel="004C1D97">
          <w:rPr>
            <w:spacing w:val="-11"/>
            <w:lang w:val="en-US"/>
          </w:rPr>
          <w:delText xml:space="preserve"> </w:delText>
        </w:r>
        <w:r w:rsidRPr="002779FD" w:rsidDel="004C1D97">
          <w:rPr>
            <w:lang w:val="en-US"/>
          </w:rPr>
          <w:delText>up</w:delText>
        </w:r>
        <w:r w:rsidRPr="002779FD" w:rsidDel="004C1D97">
          <w:rPr>
            <w:spacing w:val="-2"/>
            <w:lang w:val="en-US"/>
          </w:rPr>
          <w:delText xml:space="preserve"> </w:delText>
        </w:r>
        <w:r w:rsidRPr="002779FD" w:rsidDel="004C1D97">
          <w:rPr>
            <w:spacing w:val="-1"/>
            <w:lang w:val="en-US"/>
          </w:rPr>
          <w:delText>t</w:delText>
        </w:r>
        <w:r w:rsidRPr="002779FD" w:rsidDel="004C1D97">
          <w:rPr>
            <w:lang w:val="en-US"/>
          </w:rPr>
          <w:delText>o</w:delText>
        </w:r>
        <w:r w:rsidRPr="002779FD" w:rsidDel="004C1D97">
          <w:rPr>
            <w:spacing w:val="-2"/>
            <w:lang w:val="en-US"/>
          </w:rPr>
          <w:delText xml:space="preserve"> </w:delText>
        </w:r>
        <w:r w:rsidRPr="002779FD" w:rsidDel="004C1D97">
          <w:rPr>
            <w:lang w:val="en-US"/>
          </w:rPr>
          <w:delText>date.</w:delText>
        </w:r>
      </w:del>
      <w:ins w:id="353" w:author="Shahid Khan" w:date="2019-09-24T10:25:00Z">
        <w:r w:rsidR="00DE7431">
          <w:rPr>
            <w:lang w:val="en-US"/>
          </w:rPr>
          <w:t xml:space="preserve"> </w:t>
        </w:r>
      </w:ins>
    </w:p>
    <w:p w14:paraId="55AF1DA7" w14:textId="2D136BD8" w:rsidR="00244D75" w:rsidRPr="002779FD" w:rsidRDefault="00244D75" w:rsidP="00244D75">
      <w:pPr>
        <w:pStyle w:val="BodyText"/>
        <w:rPr>
          <w:lang w:val="en-US"/>
        </w:rPr>
      </w:pPr>
      <w:del w:id="354" w:author="Shahid Khan" w:date="2019-09-24T10:28:00Z">
        <w:r w:rsidRPr="002779FD" w:rsidDel="00DE7431">
          <w:rPr>
            <w:lang w:val="en-US"/>
          </w:rPr>
          <w:delText>These</w:delText>
        </w:r>
        <w:r w:rsidRPr="002779FD" w:rsidDel="00DE7431">
          <w:rPr>
            <w:spacing w:val="-2"/>
            <w:lang w:val="en-US"/>
          </w:rPr>
          <w:delText xml:space="preserve"> </w:delText>
        </w:r>
      </w:del>
      <w:ins w:id="355" w:author="Shahid Khan" w:date="2019-09-24T11:02:00Z">
        <w:r w:rsidR="00641C36">
          <w:rPr>
            <w:spacing w:val="-7"/>
            <w:lang w:val="en-US"/>
          </w:rPr>
          <w:t>Updated</w:t>
        </w:r>
        <w:r w:rsidR="00641C36" w:rsidRPr="002779FD" w:rsidDel="00DE7431">
          <w:rPr>
            <w:lang w:val="en-US"/>
          </w:rPr>
          <w:t xml:space="preserve"> </w:t>
        </w:r>
      </w:ins>
      <w:del w:id="356" w:author="Shahid Khan" w:date="2019-09-24T10:28:00Z">
        <w:r w:rsidRPr="002779FD" w:rsidDel="00DE7431">
          <w:rPr>
            <w:lang w:val="en-US"/>
          </w:rPr>
          <w:delText>p</w:delText>
        </w:r>
      </w:del>
      <w:ins w:id="357" w:author="Shahid Khan" w:date="2019-09-24T11:02:00Z">
        <w:r w:rsidR="00641C36">
          <w:rPr>
            <w:lang w:val="en-US"/>
          </w:rPr>
          <w:t>p</w:t>
        </w:r>
      </w:ins>
      <w:r w:rsidRPr="002779FD">
        <w:rPr>
          <w:lang w:val="en-US"/>
        </w:rPr>
        <w:t>roc</w:t>
      </w:r>
      <w:r w:rsidRPr="002779FD">
        <w:rPr>
          <w:spacing w:val="-1"/>
          <w:lang w:val="en-US"/>
        </w:rPr>
        <w:t>e</w:t>
      </w:r>
      <w:r w:rsidRPr="002779FD">
        <w:rPr>
          <w:lang w:val="en-US"/>
        </w:rPr>
        <w:t>dures</w:t>
      </w:r>
      <w:ins w:id="358" w:author="Shahid Khan" w:date="2019-09-24T11:00:00Z">
        <w:r w:rsidR="00641C36">
          <w:rPr>
            <w:lang w:val="en-US"/>
          </w:rPr>
          <w:t xml:space="preserve"> </w:t>
        </w:r>
      </w:ins>
      <w:del w:id="359" w:author="Shahid Khan" w:date="2019-09-24T11:01:00Z">
        <w:r w:rsidRPr="002779FD" w:rsidDel="00641C36">
          <w:rPr>
            <w:spacing w:val="-7"/>
            <w:lang w:val="en-US"/>
          </w:rPr>
          <w:delText xml:space="preserve"> </w:delText>
        </w:r>
      </w:del>
      <w:r w:rsidRPr="002779FD">
        <w:rPr>
          <w:lang w:val="en-US"/>
        </w:rPr>
        <w:t>should</w:t>
      </w:r>
      <w:r w:rsidRPr="002779FD">
        <w:rPr>
          <w:spacing w:val="-2"/>
          <w:lang w:val="en-US"/>
        </w:rPr>
        <w:t xml:space="preserve"> </w:t>
      </w:r>
      <w:r w:rsidRPr="002779FD">
        <w:rPr>
          <w:lang w:val="en-US"/>
        </w:rPr>
        <w:t>be</w:t>
      </w:r>
      <w:r w:rsidRPr="002779FD">
        <w:rPr>
          <w:spacing w:val="2"/>
          <w:lang w:val="en-US"/>
        </w:rPr>
        <w:t xml:space="preserve"> </w:t>
      </w:r>
      <w:r w:rsidRPr="002779FD">
        <w:rPr>
          <w:lang w:val="en-US"/>
        </w:rPr>
        <w:t>availa</w:t>
      </w:r>
      <w:r w:rsidRPr="002779FD">
        <w:rPr>
          <w:spacing w:val="-1"/>
          <w:lang w:val="en-US"/>
        </w:rPr>
        <w:t>b</w:t>
      </w:r>
      <w:r w:rsidRPr="002779FD">
        <w:rPr>
          <w:lang w:val="en-US"/>
        </w:rPr>
        <w:t>le</w:t>
      </w:r>
      <w:r w:rsidRPr="002779FD">
        <w:rPr>
          <w:spacing w:val="-5"/>
          <w:lang w:val="en-US"/>
        </w:rPr>
        <w:t xml:space="preserve"> </w:t>
      </w:r>
      <w:r w:rsidRPr="002779FD">
        <w:rPr>
          <w:lang w:val="en-US"/>
        </w:rPr>
        <w:t>to</w:t>
      </w:r>
      <w:r w:rsidRPr="002779FD">
        <w:rPr>
          <w:spacing w:val="2"/>
          <w:lang w:val="en-US"/>
        </w:rPr>
        <w:t xml:space="preserve"> </w:t>
      </w:r>
      <w:del w:id="360" w:author="Shahid Khan" w:date="2019-09-24T10:28:00Z">
        <w:r w:rsidRPr="002779FD" w:rsidDel="00DE7431">
          <w:rPr>
            <w:lang w:val="en-US"/>
          </w:rPr>
          <w:delText>all</w:delText>
        </w:r>
        <w:r w:rsidRPr="002779FD" w:rsidDel="00DE7431">
          <w:rPr>
            <w:spacing w:val="2"/>
            <w:lang w:val="en-US"/>
          </w:rPr>
          <w:delText xml:space="preserve"> </w:delText>
        </w:r>
      </w:del>
      <w:r w:rsidRPr="002779FD">
        <w:rPr>
          <w:lang w:val="en-US"/>
        </w:rPr>
        <w:t>VTS personnel</w:t>
      </w:r>
      <w:r w:rsidRPr="002779FD">
        <w:rPr>
          <w:spacing w:val="-7"/>
          <w:lang w:val="en-US"/>
        </w:rPr>
        <w:t xml:space="preserve"> </w:t>
      </w:r>
      <w:r w:rsidRPr="002779FD">
        <w:rPr>
          <w:lang w:val="en-US"/>
        </w:rPr>
        <w:t>in</w:t>
      </w:r>
      <w:r w:rsidRPr="002779FD">
        <w:rPr>
          <w:spacing w:val="2"/>
          <w:lang w:val="en-US"/>
        </w:rPr>
        <w:t xml:space="preserve"> </w:t>
      </w:r>
      <w:r w:rsidRPr="002779FD">
        <w:rPr>
          <w:lang w:val="en-US"/>
        </w:rPr>
        <w:t>all</w:t>
      </w:r>
      <w:r w:rsidRPr="002779FD">
        <w:rPr>
          <w:spacing w:val="2"/>
          <w:lang w:val="en-US"/>
        </w:rPr>
        <w:t xml:space="preserve"> </w:t>
      </w:r>
      <w:r w:rsidRPr="002779FD">
        <w:rPr>
          <w:lang w:val="en-US"/>
        </w:rPr>
        <w:t>ap</w:t>
      </w:r>
      <w:r w:rsidRPr="002779FD">
        <w:rPr>
          <w:spacing w:val="-1"/>
          <w:lang w:val="en-US"/>
        </w:rPr>
        <w:t>p</w:t>
      </w:r>
      <w:r w:rsidRPr="002779FD">
        <w:rPr>
          <w:lang w:val="en-US"/>
        </w:rPr>
        <w:t>lic</w:t>
      </w:r>
      <w:r w:rsidRPr="002779FD">
        <w:rPr>
          <w:spacing w:val="-1"/>
          <w:lang w:val="en-US"/>
        </w:rPr>
        <w:t>a</w:t>
      </w:r>
      <w:r w:rsidRPr="002779FD">
        <w:rPr>
          <w:lang w:val="en-US"/>
        </w:rPr>
        <w:t>ble</w:t>
      </w:r>
      <w:r w:rsidRPr="002779FD">
        <w:rPr>
          <w:spacing w:val="-6"/>
          <w:lang w:val="en-US"/>
        </w:rPr>
        <w:t xml:space="preserve"> </w:t>
      </w:r>
      <w:r w:rsidRPr="002779FD">
        <w:rPr>
          <w:lang w:val="en-US"/>
        </w:rPr>
        <w:t>loca</w:t>
      </w:r>
      <w:r w:rsidRPr="002779FD">
        <w:rPr>
          <w:spacing w:val="-1"/>
          <w:lang w:val="en-US"/>
        </w:rPr>
        <w:t>t</w:t>
      </w:r>
      <w:r w:rsidRPr="002779FD">
        <w:rPr>
          <w:lang w:val="en-US"/>
        </w:rPr>
        <w:t>ions</w:t>
      </w:r>
      <w:del w:id="361" w:author="Shahid Khan" w:date="2019-09-24T10:31:00Z">
        <w:r w:rsidRPr="002779FD" w:rsidDel="00DE7431">
          <w:rPr>
            <w:spacing w:val="-5"/>
            <w:lang w:val="en-US"/>
          </w:rPr>
          <w:delText xml:space="preserve"> </w:delText>
        </w:r>
        <w:r w:rsidRPr="002779FD" w:rsidDel="00DE7431">
          <w:rPr>
            <w:lang w:val="en-US"/>
          </w:rPr>
          <w:delText>(e.g. head office,</w:delText>
        </w:r>
        <w:r w:rsidRPr="002779FD" w:rsidDel="00DE7431">
          <w:rPr>
            <w:spacing w:val="12"/>
            <w:lang w:val="en-US"/>
          </w:rPr>
          <w:delText xml:space="preserve"> </w:delText>
        </w:r>
        <w:r w:rsidRPr="002779FD" w:rsidDel="00DE7431">
          <w:rPr>
            <w:lang w:val="en-US"/>
          </w:rPr>
          <w:delText>VTS</w:delText>
        </w:r>
        <w:r w:rsidRPr="002779FD" w:rsidDel="00DE7431">
          <w:rPr>
            <w:spacing w:val="14"/>
            <w:lang w:val="en-US"/>
          </w:rPr>
          <w:delText xml:space="preserve"> </w:delText>
        </w:r>
        <w:r w:rsidRPr="002779FD" w:rsidDel="00DE7431">
          <w:rPr>
            <w:lang w:val="en-US"/>
          </w:rPr>
          <w:delText>centre,</w:delText>
        </w:r>
        <w:r w:rsidRPr="002779FD" w:rsidDel="00DE7431">
          <w:rPr>
            <w:spacing w:val="11"/>
            <w:lang w:val="en-US"/>
          </w:rPr>
          <w:delText xml:space="preserve"> </w:delText>
        </w:r>
        <w:r w:rsidRPr="002779FD" w:rsidDel="00DE7431">
          <w:rPr>
            <w:lang w:val="en-US"/>
          </w:rPr>
          <w:delText>trai</w:delText>
        </w:r>
        <w:r w:rsidRPr="002779FD" w:rsidDel="00DE7431">
          <w:rPr>
            <w:spacing w:val="-1"/>
            <w:lang w:val="en-US"/>
          </w:rPr>
          <w:delText>n</w:delText>
        </w:r>
        <w:r w:rsidRPr="002779FD" w:rsidDel="00DE7431">
          <w:rPr>
            <w:lang w:val="en-US"/>
          </w:rPr>
          <w:delText>ing</w:delText>
        </w:r>
        <w:r w:rsidRPr="002779FD" w:rsidDel="00DE7431">
          <w:rPr>
            <w:spacing w:val="11"/>
            <w:lang w:val="en-US"/>
          </w:rPr>
          <w:delText xml:space="preserve"> </w:delText>
        </w:r>
        <w:r w:rsidRPr="002779FD" w:rsidDel="00DE7431">
          <w:rPr>
            <w:lang w:val="en-US"/>
          </w:rPr>
          <w:delText>centre,</w:delText>
        </w:r>
        <w:r w:rsidRPr="002779FD" w:rsidDel="00DE7431">
          <w:rPr>
            <w:spacing w:val="10"/>
            <w:lang w:val="en-US"/>
          </w:rPr>
          <w:delText xml:space="preserve"> </w:delText>
        </w:r>
        <w:r w:rsidRPr="002779FD" w:rsidDel="00DE7431">
          <w:rPr>
            <w:lang w:val="en-US"/>
          </w:rPr>
          <w:delText>etc.)</w:delText>
        </w:r>
        <w:r w:rsidRPr="002779FD" w:rsidDel="00DE7431">
          <w:rPr>
            <w:spacing w:val="14"/>
            <w:lang w:val="en-US"/>
          </w:rPr>
          <w:delText xml:space="preserve"> </w:delText>
        </w:r>
        <w:r w:rsidRPr="002779FD" w:rsidDel="00DE7431">
          <w:rPr>
            <w:lang w:val="en-US"/>
          </w:rPr>
          <w:delText>in,</w:delText>
        </w:r>
        <w:r w:rsidRPr="002779FD" w:rsidDel="00DE7431">
          <w:rPr>
            <w:spacing w:val="16"/>
            <w:lang w:val="en-US"/>
          </w:rPr>
          <w:delText xml:space="preserve"> </w:delText>
        </w:r>
        <w:r w:rsidRPr="002779FD" w:rsidDel="00DE7431">
          <w:rPr>
            <w:lang w:val="en-US"/>
          </w:rPr>
          <w:delText>bo</w:delText>
        </w:r>
        <w:r w:rsidRPr="002779FD" w:rsidDel="00DE7431">
          <w:rPr>
            <w:spacing w:val="-1"/>
            <w:lang w:val="en-US"/>
          </w:rPr>
          <w:delText>t</w:delText>
        </w:r>
        <w:r w:rsidRPr="002779FD" w:rsidDel="00DE7431">
          <w:rPr>
            <w:lang w:val="en-US"/>
          </w:rPr>
          <w:delText>h</w:delText>
        </w:r>
        <w:r w:rsidRPr="002779FD" w:rsidDel="00DE7431">
          <w:rPr>
            <w:spacing w:val="14"/>
            <w:lang w:val="en-US"/>
          </w:rPr>
          <w:delText xml:space="preserve"> </w:delText>
        </w:r>
        <w:r w:rsidRPr="002779FD" w:rsidDel="00DE7431">
          <w:rPr>
            <w:lang w:val="en-US"/>
          </w:rPr>
          <w:delText>electronic</w:delText>
        </w:r>
        <w:r w:rsidRPr="002779FD" w:rsidDel="00DE7431">
          <w:rPr>
            <w:spacing w:val="8"/>
            <w:lang w:val="en-US"/>
          </w:rPr>
          <w:delText xml:space="preserve"> </w:delText>
        </w:r>
        <w:r w:rsidRPr="002779FD" w:rsidDel="00DE7431">
          <w:rPr>
            <w:lang w:val="en-US"/>
          </w:rPr>
          <w:delText>and</w:delText>
        </w:r>
        <w:r w:rsidRPr="002779FD" w:rsidDel="00DE7431">
          <w:rPr>
            <w:spacing w:val="14"/>
            <w:lang w:val="en-US"/>
          </w:rPr>
          <w:delText xml:space="preserve"> </w:delText>
        </w:r>
        <w:r w:rsidRPr="002779FD" w:rsidDel="00DE7431">
          <w:rPr>
            <w:lang w:val="en-US"/>
          </w:rPr>
          <w:delText>printed</w:delText>
        </w:r>
        <w:r w:rsidRPr="002779FD" w:rsidDel="00DE7431">
          <w:rPr>
            <w:spacing w:val="11"/>
            <w:lang w:val="en-US"/>
          </w:rPr>
          <w:delText xml:space="preserve"> </w:delText>
        </w:r>
        <w:r w:rsidRPr="002779FD" w:rsidDel="00DE7431">
          <w:rPr>
            <w:lang w:val="en-US"/>
          </w:rPr>
          <w:delText xml:space="preserve">version. </w:delText>
        </w:r>
        <w:r w:rsidRPr="002779FD" w:rsidDel="00DE7431">
          <w:rPr>
            <w:spacing w:val="28"/>
            <w:lang w:val="en-US"/>
          </w:rPr>
          <w:delText xml:space="preserve"> </w:delText>
        </w:r>
        <w:r w:rsidRPr="002779FD" w:rsidDel="00DE7431">
          <w:rPr>
            <w:lang w:val="en-US"/>
          </w:rPr>
          <w:delText>The</w:delText>
        </w:r>
        <w:r w:rsidRPr="002779FD" w:rsidDel="00DE7431">
          <w:rPr>
            <w:spacing w:val="14"/>
            <w:lang w:val="en-US"/>
          </w:rPr>
          <w:delText xml:space="preserve"> </w:delText>
        </w:r>
        <w:r w:rsidRPr="002779FD" w:rsidDel="00DE7431">
          <w:rPr>
            <w:lang w:val="en-US"/>
          </w:rPr>
          <w:delText>electronic version</w:delText>
        </w:r>
        <w:r w:rsidRPr="002779FD" w:rsidDel="00DE7431">
          <w:rPr>
            <w:spacing w:val="26"/>
            <w:lang w:val="en-US"/>
          </w:rPr>
          <w:delText xml:space="preserve"> </w:delText>
        </w:r>
        <w:r w:rsidRPr="002779FD" w:rsidDel="00DE7431">
          <w:rPr>
            <w:lang w:val="en-US"/>
          </w:rPr>
          <w:delText>facilitates</w:delText>
        </w:r>
        <w:r w:rsidRPr="002779FD" w:rsidDel="00DE7431">
          <w:rPr>
            <w:spacing w:val="24"/>
            <w:lang w:val="en-US"/>
          </w:rPr>
          <w:delText xml:space="preserve"> </w:delText>
        </w:r>
        <w:r w:rsidRPr="002779FD" w:rsidDel="00DE7431">
          <w:rPr>
            <w:lang w:val="en-US"/>
          </w:rPr>
          <w:delText>sea</w:delText>
        </w:r>
        <w:r w:rsidRPr="002779FD" w:rsidDel="00DE7431">
          <w:rPr>
            <w:spacing w:val="-1"/>
            <w:lang w:val="en-US"/>
          </w:rPr>
          <w:delText>r</w:delText>
        </w:r>
        <w:r w:rsidRPr="002779FD" w:rsidDel="00DE7431">
          <w:rPr>
            <w:lang w:val="en-US"/>
          </w:rPr>
          <w:delText>ching</w:delText>
        </w:r>
        <w:r w:rsidRPr="002779FD" w:rsidDel="00DE7431">
          <w:rPr>
            <w:spacing w:val="24"/>
            <w:lang w:val="en-US"/>
          </w:rPr>
          <w:delText xml:space="preserve"> </w:delText>
        </w:r>
        <w:r w:rsidRPr="002779FD" w:rsidDel="00DE7431">
          <w:rPr>
            <w:lang w:val="en-US"/>
          </w:rPr>
          <w:delText>within</w:delText>
        </w:r>
        <w:r w:rsidRPr="002779FD" w:rsidDel="00DE7431">
          <w:rPr>
            <w:spacing w:val="28"/>
            <w:lang w:val="en-US"/>
          </w:rPr>
          <w:delText xml:space="preserve"> </w:delText>
        </w:r>
        <w:r w:rsidRPr="002779FD" w:rsidDel="00DE7431">
          <w:rPr>
            <w:spacing w:val="-1"/>
            <w:lang w:val="en-US"/>
          </w:rPr>
          <w:delText>t</w:delText>
        </w:r>
        <w:r w:rsidRPr="002779FD" w:rsidDel="00DE7431">
          <w:rPr>
            <w:lang w:val="en-US"/>
          </w:rPr>
          <w:delText>he</w:delText>
        </w:r>
        <w:r w:rsidRPr="002779FD" w:rsidDel="00DE7431">
          <w:rPr>
            <w:spacing w:val="30"/>
            <w:lang w:val="en-US"/>
          </w:rPr>
          <w:delText xml:space="preserve"> </w:delText>
        </w:r>
        <w:r w:rsidRPr="002779FD" w:rsidDel="00DE7431">
          <w:rPr>
            <w:lang w:val="en-US"/>
          </w:rPr>
          <w:delText>document</w:delText>
        </w:r>
        <w:r w:rsidRPr="002779FD" w:rsidDel="00DE7431">
          <w:rPr>
            <w:spacing w:val="23"/>
            <w:lang w:val="en-US"/>
          </w:rPr>
          <w:delText xml:space="preserve"> </w:delText>
        </w:r>
        <w:r w:rsidRPr="002779FD" w:rsidDel="00DE7431">
          <w:rPr>
            <w:lang w:val="en-US"/>
          </w:rPr>
          <w:delText>and</w:delText>
        </w:r>
        <w:r w:rsidRPr="002779FD" w:rsidDel="00DE7431">
          <w:rPr>
            <w:spacing w:val="29"/>
            <w:lang w:val="en-US"/>
          </w:rPr>
          <w:delText xml:space="preserve"> </w:delText>
        </w:r>
        <w:r w:rsidRPr="002779FD" w:rsidDel="00DE7431">
          <w:rPr>
            <w:lang w:val="en-US"/>
          </w:rPr>
          <w:delText>kee</w:delText>
        </w:r>
        <w:r w:rsidRPr="002779FD" w:rsidDel="00DE7431">
          <w:rPr>
            <w:spacing w:val="-1"/>
            <w:lang w:val="en-US"/>
          </w:rPr>
          <w:delText>p</w:delText>
        </w:r>
        <w:r w:rsidRPr="002779FD" w:rsidDel="00DE7431">
          <w:rPr>
            <w:lang w:val="en-US"/>
          </w:rPr>
          <w:delText>ing</w:delText>
        </w:r>
        <w:r w:rsidRPr="002779FD" w:rsidDel="00DE7431">
          <w:rPr>
            <w:spacing w:val="25"/>
            <w:lang w:val="en-US"/>
          </w:rPr>
          <w:delText xml:space="preserve"> </w:delText>
        </w:r>
        <w:r w:rsidRPr="002779FD" w:rsidDel="00DE7431">
          <w:rPr>
            <w:lang w:val="en-US"/>
          </w:rPr>
          <w:delText>it</w:delText>
        </w:r>
        <w:r w:rsidRPr="002779FD" w:rsidDel="00DE7431">
          <w:rPr>
            <w:spacing w:val="32"/>
            <w:lang w:val="en-US"/>
          </w:rPr>
          <w:delText xml:space="preserve"> </w:delText>
        </w:r>
        <w:r w:rsidRPr="002779FD" w:rsidDel="00DE7431">
          <w:rPr>
            <w:lang w:val="en-US"/>
          </w:rPr>
          <w:delText>up</w:delText>
        </w:r>
        <w:r w:rsidRPr="002779FD" w:rsidDel="00DE7431">
          <w:rPr>
            <w:spacing w:val="29"/>
            <w:lang w:val="en-US"/>
          </w:rPr>
          <w:delText xml:space="preserve"> </w:delText>
        </w:r>
        <w:r w:rsidRPr="002779FD" w:rsidDel="00DE7431">
          <w:rPr>
            <w:lang w:val="en-US"/>
          </w:rPr>
          <w:delText>to</w:delText>
        </w:r>
        <w:r w:rsidRPr="002779FD" w:rsidDel="00DE7431">
          <w:rPr>
            <w:spacing w:val="29"/>
            <w:lang w:val="en-US"/>
          </w:rPr>
          <w:delText xml:space="preserve"> </w:delText>
        </w:r>
        <w:r w:rsidRPr="002779FD" w:rsidDel="00DE7431">
          <w:rPr>
            <w:lang w:val="en-US"/>
          </w:rPr>
          <w:delText>date</w:delText>
        </w:r>
      </w:del>
      <w:r w:rsidRPr="002779FD">
        <w:rPr>
          <w:lang w:val="en-US"/>
        </w:rPr>
        <w:t>. These</w:t>
      </w:r>
      <w:r w:rsidRPr="002779FD">
        <w:rPr>
          <w:spacing w:val="27"/>
          <w:lang w:val="en-US"/>
        </w:rPr>
        <w:t xml:space="preserve"> </w:t>
      </w:r>
      <w:r w:rsidRPr="002779FD">
        <w:rPr>
          <w:lang w:val="en-US"/>
        </w:rPr>
        <w:t>standard operating</w:t>
      </w:r>
      <w:r w:rsidRPr="002779FD">
        <w:rPr>
          <w:spacing w:val="-7"/>
          <w:lang w:val="en-US"/>
        </w:rPr>
        <w:t xml:space="preserve"> </w:t>
      </w:r>
      <w:r w:rsidRPr="002779FD">
        <w:rPr>
          <w:lang w:val="en-US"/>
        </w:rPr>
        <w:t>procedures</w:t>
      </w:r>
      <w:r w:rsidRPr="002779FD">
        <w:rPr>
          <w:spacing w:val="-9"/>
          <w:lang w:val="en-US"/>
        </w:rPr>
        <w:t xml:space="preserve"> </w:t>
      </w:r>
      <w:r w:rsidRPr="002779FD">
        <w:rPr>
          <w:lang w:val="en-US"/>
        </w:rPr>
        <w:t>s</w:t>
      </w:r>
      <w:r w:rsidRPr="002779FD">
        <w:rPr>
          <w:spacing w:val="-1"/>
          <w:lang w:val="en-US"/>
        </w:rPr>
        <w:t>h</w:t>
      </w:r>
      <w:r w:rsidRPr="002779FD">
        <w:rPr>
          <w:lang w:val="en-US"/>
        </w:rPr>
        <w:t>ould</w:t>
      </w:r>
      <w:r w:rsidRPr="002779FD">
        <w:rPr>
          <w:spacing w:val="-4"/>
          <w:lang w:val="en-US"/>
        </w:rPr>
        <w:t xml:space="preserve"> </w:t>
      </w:r>
      <w:r w:rsidRPr="002779FD">
        <w:rPr>
          <w:lang w:val="en-US"/>
        </w:rPr>
        <w:t>be an integral</w:t>
      </w:r>
      <w:r w:rsidRPr="002779FD">
        <w:rPr>
          <w:spacing w:val="-5"/>
          <w:lang w:val="en-US"/>
        </w:rPr>
        <w:t xml:space="preserve"> </w:t>
      </w:r>
      <w:r w:rsidRPr="002779FD">
        <w:rPr>
          <w:lang w:val="en-US"/>
        </w:rPr>
        <w:t>part</w:t>
      </w:r>
      <w:r w:rsidRPr="002779FD">
        <w:rPr>
          <w:spacing w:val="-2"/>
          <w:lang w:val="en-US"/>
        </w:rPr>
        <w:t xml:space="preserve"> </w:t>
      </w:r>
      <w:r w:rsidRPr="002779FD">
        <w:rPr>
          <w:lang w:val="en-US"/>
        </w:rPr>
        <w:t xml:space="preserve">of </w:t>
      </w:r>
      <w:del w:id="362" w:author="Shahid Khan" w:date="2019-09-24T10:38:00Z">
        <w:r w:rsidRPr="002779FD" w:rsidDel="00FB7C02">
          <w:rPr>
            <w:lang w:val="en-US"/>
          </w:rPr>
          <w:delText>regular</w:delText>
        </w:r>
        <w:r w:rsidRPr="002779FD" w:rsidDel="00FB7C02">
          <w:rPr>
            <w:spacing w:val="-5"/>
            <w:lang w:val="en-US"/>
          </w:rPr>
          <w:delText xml:space="preserve"> </w:delText>
        </w:r>
      </w:del>
      <w:r w:rsidRPr="002779FD">
        <w:rPr>
          <w:lang w:val="en-US"/>
        </w:rPr>
        <w:t>training</w:t>
      </w:r>
      <w:r w:rsidRPr="002779FD">
        <w:rPr>
          <w:spacing w:val="-5"/>
          <w:lang w:val="en-US"/>
        </w:rPr>
        <w:t xml:space="preserve"> </w:t>
      </w:r>
      <w:r w:rsidRPr="002779FD">
        <w:rPr>
          <w:lang w:val="en-US"/>
        </w:rPr>
        <w:t>and</w:t>
      </w:r>
      <w:r w:rsidRPr="002779FD">
        <w:rPr>
          <w:spacing w:val="-2"/>
          <w:lang w:val="en-US"/>
        </w:rPr>
        <w:t xml:space="preserve"> </w:t>
      </w:r>
      <w:r w:rsidRPr="002779FD">
        <w:rPr>
          <w:lang w:val="en-US"/>
        </w:rPr>
        <w:t>adherence</w:t>
      </w:r>
      <w:r w:rsidRPr="002779FD">
        <w:rPr>
          <w:spacing w:val="-8"/>
          <w:lang w:val="en-US"/>
        </w:rPr>
        <w:t xml:space="preserve"> </w:t>
      </w:r>
      <w:del w:id="363" w:author="Shahid Khan" w:date="2019-09-24T10:39:00Z">
        <w:r w:rsidRPr="002779FD" w:rsidDel="00FB7C02">
          <w:rPr>
            <w:lang w:val="en-US"/>
          </w:rPr>
          <w:delText xml:space="preserve">to </w:delText>
        </w:r>
      </w:del>
      <w:del w:id="364" w:author="Shahid Khan" w:date="2019-09-24T10:38:00Z">
        <w:r w:rsidRPr="002779FD" w:rsidDel="00FB7C02">
          <w:rPr>
            <w:lang w:val="en-US"/>
          </w:rPr>
          <w:delText xml:space="preserve">procedures </w:delText>
        </w:r>
      </w:del>
      <w:r w:rsidRPr="002779FD">
        <w:rPr>
          <w:lang w:val="en-US"/>
        </w:rPr>
        <w:t>should</w:t>
      </w:r>
      <w:r w:rsidRPr="002779FD">
        <w:rPr>
          <w:spacing w:val="-6"/>
          <w:lang w:val="en-US"/>
        </w:rPr>
        <w:t xml:space="preserve"> </w:t>
      </w:r>
      <w:r w:rsidRPr="002779FD">
        <w:rPr>
          <w:lang w:val="en-US"/>
        </w:rPr>
        <w:t>be</w:t>
      </w:r>
      <w:r w:rsidRPr="002779FD">
        <w:rPr>
          <w:spacing w:val="-2"/>
          <w:lang w:val="en-US"/>
        </w:rPr>
        <w:t xml:space="preserve"> </w:t>
      </w:r>
      <w:r w:rsidRPr="002779FD">
        <w:rPr>
          <w:lang w:val="en-US"/>
        </w:rPr>
        <w:t>monitored.</w:t>
      </w:r>
    </w:p>
    <w:p w14:paraId="740D1E42" w14:textId="724BBB24" w:rsidR="002128B5" w:rsidRDefault="000A4B69" w:rsidP="00244D75">
      <w:pPr>
        <w:pStyle w:val="BodyText"/>
        <w:rPr>
          <w:ins w:id="365" w:author="Ski, Trond" w:date="2020-06-03T10:12:00Z"/>
          <w:lang w:val="en-US"/>
        </w:rPr>
      </w:pPr>
      <w:ins w:id="366" w:author="Shahid Khan" w:date="2019-09-24T10:51:00Z">
        <w:r>
          <w:rPr>
            <w:lang w:val="en-US"/>
          </w:rPr>
          <w:t>To achieve collaboration, i</w:t>
        </w:r>
      </w:ins>
      <w:ins w:id="367" w:author="Shahid Khan" w:date="2019-09-24T10:47:00Z">
        <w:r>
          <w:rPr>
            <w:lang w:val="en-US"/>
          </w:rPr>
          <w:t>t is recommended that these procedures</w:t>
        </w:r>
      </w:ins>
      <w:ins w:id="368" w:author="Shahid Khan" w:date="2019-09-24T10:54:00Z">
        <w:r>
          <w:rPr>
            <w:lang w:val="en-US"/>
          </w:rPr>
          <w:t xml:space="preserve"> </w:t>
        </w:r>
        <w:r w:rsidRPr="002779FD">
          <w:rPr>
            <w:lang w:val="en-US"/>
          </w:rPr>
          <w:t>(or</w:t>
        </w:r>
        <w:r w:rsidRPr="002779FD">
          <w:rPr>
            <w:spacing w:val="5"/>
            <w:lang w:val="en-US"/>
          </w:rPr>
          <w:t xml:space="preserve"> </w:t>
        </w:r>
        <w:r w:rsidRPr="002779FD">
          <w:rPr>
            <w:lang w:val="en-US"/>
          </w:rPr>
          <w:t>part</w:t>
        </w:r>
        <w:r w:rsidRPr="002779FD">
          <w:rPr>
            <w:spacing w:val="4"/>
            <w:lang w:val="en-US"/>
          </w:rPr>
          <w:t xml:space="preserve"> </w:t>
        </w:r>
        <w:r w:rsidRPr="002779FD">
          <w:rPr>
            <w:lang w:val="en-US"/>
          </w:rPr>
          <w:t>of</w:t>
        </w:r>
        <w:r w:rsidRPr="002779FD">
          <w:rPr>
            <w:spacing w:val="7"/>
            <w:lang w:val="en-US"/>
          </w:rPr>
          <w:t xml:space="preserve"> </w:t>
        </w:r>
        <w:r w:rsidRPr="002779FD">
          <w:rPr>
            <w:lang w:val="en-US"/>
          </w:rPr>
          <w:t>them)</w:t>
        </w:r>
      </w:ins>
      <w:ins w:id="369" w:author="Shahid Khan" w:date="2019-09-24T10:47:00Z">
        <w:r>
          <w:rPr>
            <w:lang w:val="en-US"/>
          </w:rPr>
          <w:t xml:space="preserve"> </w:t>
        </w:r>
      </w:ins>
      <w:ins w:id="370" w:author="Shahid Khan" w:date="2019-09-24T10:49:00Z">
        <w:r>
          <w:rPr>
            <w:lang w:val="en-US"/>
          </w:rPr>
          <w:t>may</w:t>
        </w:r>
      </w:ins>
      <w:ins w:id="371" w:author="Shahid Khan" w:date="2019-09-24T10:47:00Z">
        <w:r>
          <w:rPr>
            <w:lang w:val="en-US"/>
          </w:rPr>
          <w:t xml:space="preserve"> be </w:t>
        </w:r>
      </w:ins>
      <w:ins w:id="372" w:author="Shahid Khan" w:date="2019-09-24T10:53:00Z">
        <w:r>
          <w:rPr>
            <w:lang w:val="en-US"/>
          </w:rPr>
          <w:t>shared with</w:t>
        </w:r>
      </w:ins>
      <w:ins w:id="373" w:author="Shahid Khan" w:date="2019-09-24T10:47:00Z">
        <w:r>
          <w:rPr>
            <w:lang w:val="en-US"/>
          </w:rPr>
          <w:t xml:space="preserve"> allied services</w:t>
        </w:r>
      </w:ins>
      <w:ins w:id="374" w:author="Shahid Khan" w:date="2019-09-24T10:48:00Z">
        <w:r>
          <w:rPr>
            <w:lang w:val="en-US"/>
          </w:rPr>
          <w:t xml:space="preserve">. </w:t>
        </w:r>
      </w:ins>
    </w:p>
    <w:p w14:paraId="4A9E44E1" w14:textId="1E35C3B5" w:rsidR="007B5DED" w:rsidRPr="003B4B0C" w:rsidDel="000F6C37" w:rsidRDefault="007B5DED" w:rsidP="00B03FDA">
      <w:pPr>
        <w:pStyle w:val="BodyText"/>
        <w:numPr>
          <w:ilvl w:val="0"/>
          <w:numId w:val="49"/>
        </w:numPr>
        <w:rPr>
          <w:ins w:id="375" w:author="Shahid Khan" w:date="2019-09-24T10:46:00Z"/>
          <w:del w:id="376" w:author="Ski, Trond" w:date="2020-10-05T15:48:00Z"/>
          <w:lang w:val="en-US"/>
        </w:rPr>
      </w:pPr>
    </w:p>
    <w:p w14:paraId="3A117F29" w14:textId="3C636B52" w:rsidR="00244D75" w:rsidRPr="002779FD" w:rsidDel="000A4B69" w:rsidRDefault="00244D75" w:rsidP="00244D75">
      <w:pPr>
        <w:pStyle w:val="BodyText"/>
        <w:rPr>
          <w:del w:id="377" w:author="Shahid Khan" w:date="2019-09-24T10:54:00Z"/>
          <w:lang w:val="en-US"/>
        </w:rPr>
      </w:pPr>
      <w:del w:id="378" w:author="Shahid Khan" w:date="2019-09-24T10:54:00Z">
        <w:r w:rsidRPr="002779FD" w:rsidDel="000A4B69">
          <w:rPr>
            <w:lang w:val="en-US"/>
          </w:rPr>
          <w:delText>Consideration</w:delText>
        </w:r>
        <w:r w:rsidRPr="002779FD" w:rsidDel="000A4B69">
          <w:rPr>
            <w:spacing w:val="-7"/>
            <w:lang w:val="en-US"/>
          </w:rPr>
          <w:delText xml:space="preserve"> </w:delText>
        </w:r>
      </w:del>
      <w:del w:id="379" w:author="Shahid Khan" w:date="2019-09-24T10:41:00Z">
        <w:r w:rsidRPr="002779FD" w:rsidDel="00C248C6">
          <w:rPr>
            <w:lang w:val="en-US"/>
          </w:rPr>
          <w:delText>m</w:delText>
        </w:r>
        <w:r w:rsidRPr="002779FD" w:rsidDel="00C248C6">
          <w:rPr>
            <w:spacing w:val="1"/>
            <w:lang w:val="en-US"/>
          </w:rPr>
          <w:delText>a</w:delText>
        </w:r>
        <w:r w:rsidRPr="002779FD" w:rsidDel="00C248C6">
          <w:rPr>
            <w:lang w:val="en-US"/>
          </w:rPr>
          <w:delText>y</w:delText>
        </w:r>
        <w:r w:rsidRPr="002779FD" w:rsidDel="00C248C6">
          <w:rPr>
            <w:spacing w:val="3"/>
            <w:lang w:val="en-US"/>
          </w:rPr>
          <w:delText xml:space="preserve"> </w:delText>
        </w:r>
      </w:del>
      <w:del w:id="380" w:author="Shahid Khan" w:date="2019-09-24T10:54:00Z">
        <w:r w:rsidRPr="002779FD" w:rsidDel="000A4B69">
          <w:rPr>
            <w:lang w:val="en-US"/>
          </w:rPr>
          <w:delText>be</w:delText>
        </w:r>
        <w:r w:rsidRPr="002779FD" w:rsidDel="000A4B69">
          <w:rPr>
            <w:spacing w:val="7"/>
            <w:lang w:val="en-US"/>
          </w:rPr>
          <w:delText xml:space="preserve"> </w:delText>
        </w:r>
        <w:r w:rsidRPr="002779FD" w:rsidDel="000A4B69">
          <w:rPr>
            <w:lang w:val="en-US"/>
          </w:rPr>
          <w:delText>given</w:delText>
        </w:r>
        <w:r w:rsidRPr="002779FD" w:rsidDel="000A4B69">
          <w:rPr>
            <w:spacing w:val="2"/>
            <w:lang w:val="en-US"/>
          </w:rPr>
          <w:delText xml:space="preserve"> </w:delText>
        </w:r>
        <w:r w:rsidRPr="002779FD" w:rsidDel="000A4B69">
          <w:rPr>
            <w:lang w:val="en-US"/>
          </w:rPr>
          <w:delText>to</w:delText>
        </w:r>
        <w:r w:rsidRPr="002779FD" w:rsidDel="000A4B69">
          <w:rPr>
            <w:spacing w:val="5"/>
            <w:lang w:val="en-US"/>
          </w:rPr>
          <w:delText xml:space="preserve"> </w:delText>
        </w:r>
        <w:r w:rsidRPr="002779FD" w:rsidDel="000A4B69">
          <w:rPr>
            <w:lang w:val="en-US"/>
          </w:rPr>
          <w:delText>distributing</w:delText>
        </w:r>
        <w:r w:rsidRPr="002779FD" w:rsidDel="000A4B69">
          <w:rPr>
            <w:spacing w:val="-4"/>
            <w:lang w:val="en-US"/>
          </w:rPr>
          <w:delText xml:space="preserve"> </w:delText>
        </w:r>
        <w:r w:rsidRPr="002779FD" w:rsidDel="000A4B69">
          <w:rPr>
            <w:lang w:val="en-US"/>
          </w:rPr>
          <w:delText>these</w:delText>
        </w:r>
        <w:r w:rsidRPr="002779FD" w:rsidDel="000A4B69">
          <w:rPr>
            <w:spacing w:val="2"/>
            <w:lang w:val="en-US"/>
          </w:rPr>
          <w:delText xml:space="preserve"> </w:delText>
        </w:r>
        <w:r w:rsidRPr="002779FD" w:rsidDel="000A4B69">
          <w:rPr>
            <w:lang w:val="en-US"/>
          </w:rPr>
          <w:delText>p</w:delText>
        </w:r>
        <w:r w:rsidRPr="002779FD" w:rsidDel="000A4B69">
          <w:rPr>
            <w:spacing w:val="1"/>
            <w:lang w:val="en-US"/>
          </w:rPr>
          <w:delText>r</w:delText>
        </w:r>
        <w:r w:rsidRPr="002779FD" w:rsidDel="000A4B69">
          <w:rPr>
            <w:lang w:val="en-US"/>
          </w:rPr>
          <w:delText>ocedures</w:delText>
        </w:r>
        <w:r w:rsidRPr="002779FD" w:rsidDel="000A4B69">
          <w:rPr>
            <w:spacing w:val="-3"/>
            <w:lang w:val="en-US"/>
          </w:rPr>
          <w:delText xml:space="preserve"> </w:delText>
        </w:r>
        <w:r w:rsidRPr="002779FD" w:rsidDel="000A4B69">
          <w:rPr>
            <w:lang w:val="en-US"/>
          </w:rPr>
          <w:delText>(or</w:delText>
        </w:r>
        <w:r w:rsidRPr="002779FD" w:rsidDel="000A4B69">
          <w:rPr>
            <w:spacing w:val="5"/>
            <w:lang w:val="en-US"/>
          </w:rPr>
          <w:delText xml:space="preserve"> </w:delText>
        </w:r>
        <w:r w:rsidRPr="002779FD" w:rsidDel="000A4B69">
          <w:rPr>
            <w:lang w:val="en-US"/>
          </w:rPr>
          <w:delText>part</w:delText>
        </w:r>
        <w:r w:rsidRPr="002779FD" w:rsidDel="000A4B69">
          <w:rPr>
            <w:spacing w:val="4"/>
            <w:lang w:val="en-US"/>
          </w:rPr>
          <w:delText xml:space="preserve"> </w:delText>
        </w:r>
        <w:r w:rsidRPr="002779FD" w:rsidDel="000A4B69">
          <w:rPr>
            <w:lang w:val="en-US"/>
          </w:rPr>
          <w:delText>of</w:delText>
        </w:r>
        <w:r w:rsidRPr="002779FD" w:rsidDel="000A4B69">
          <w:rPr>
            <w:spacing w:val="7"/>
            <w:lang w:val="en-US"/>
          </w:rPr>
          <w:delText xml:space="preserve"> </w:delText>
        </w:r>
        <w:r w:rsidRPr="002779FD" w:rsidDel="000A4B69">
          <w:rPr>
            <w:lang w:val="en-US"/>
          </w:rPr>
          <w:delText>them)</w:delText>
        </w:r>
        <w:r w:rsidRPr="002779FD" w:rsidDel="000A4B69">
          <w:rPr>
            <w:spacing w:val="2"/>
            <w:lang w:val="en-US"/>
          </w:rPr>
          <w:delText xml:space="preserve"> </w:delText>
        </w:r>
        <w:r w:rsidRPr="002779FD" w:rsidDel="000A4B69">
          <w:rPr>
            <w:lang w:val="en-US"/>
          </w:rPr>
          <w:delText>to</w:delText>
        </w:r>
        <w:r w:rsidRPr="002779FD" w:rsidDel="000A4B69">
          <w:rPr>
            <w:spacing w:val="6"/>
            <w:lang w:val="en-US"/>
          </w:rPr>
          <w:delText xml:space="preserve"> </w:delText>
        </w:r>
        <w:r w:rsidRPr="002779FD" w:rsidDel="000A4B69">
          <w:rPr>
            <w:lang w:val="en-US"/>
          </w:rPr>
          <w:delText>all</w:delText>
        </w:r>
        <w:r w:rsidRPr="002779FD" w:rsidDel="000A4B69">
          <w:rPr>
            <w:spacing w:val="2"/>
            <w:lang w:val="en-US"/>
          </w:rPr>
          <w:delText>i</w:delText>
        </w:r>
        <w:r w:rsidRPr="002779FD" w:rsidDel="000A4B69">
          <w:rPr>
            <w:lang w:val="en-US"/>
          </w:rPr>
          <w:delText>ed</w:delText>
        </w:r>
        <w:r w:rsidRPr="002779FD" w:rsidDel="000A4B69">
          <w:rPr>
            <w:spacing w:val="3"/>
            <w:lang w:val="en-US"/>
          </w:rPr>
          <w:delText xml:space="preserve"> </w:delText>
        </w:r>
        <w:r w:rsidRPr="002779FD" w:rsidDel="000A4B69">
          <w:rPr>
            <w:lang w:val="en-US"/>
          </w:rPr>
          <w:delText>services</w:delText>
        </w:r>
      </w:del>
      <w:del w:id="381" w:author="Shahid Khan" w:date="2019-09-24T10:41:00Z">
        <w:r w:rsidRPr="002779FD" w:rsidDel="00C248C6">
          <w:rPr>
            <w:lang w:val="en-US"/>
          </w:rPr>
          <w:delText>. This</w:delText>
        </w:r>
        <w:r w:rsidRPr="002779FD" w:rsidDel="00C248C6">
          <w:rPr>
            <w:spacing w:val="-4"/>
            <w:lang w:val="en-US"/>
          </w:rPr>
          <w:delText xml:space="preserve"> </w:delText>
        </w:r>
        <w:r w:rsidRPr="002779FD" w:rsidDel="00C248C6">
          <w:rPr>
            <w:lang w:val="en-US"/>
          </w:rPr>
          <w:delText>could</w:delText>
        </w:r>
        <w:r w:rsidRPr="002779FD" w:rsidDel="00C248C6">
          <w:rPr>
            <w:spacing w:val="-6"/>
            <w:lang w:val="en-US"/>
          </w:rPr>
          <w:delText xml:space="preserve"> </w:delText>
        </w:r>
        <w:r w:rsidRPr="002779FD" w:rsidDel="00C248C6">
          <w:rPr>
            <w:lang w:val="en-US"/>
          </w:rPr>
          <w:delText>increase</w:delText>
        </w:r>
      </w:del>
      <w:del w:id="382" w:author="Shahid Khan" w:date="2019-09-24T10:54:00Z">
        <w:r w:rsidRPr="002779FD" w:rsidDel="000A4B69">
          <w:rPr>
            <w:spacing w:val="-8"/>
            <w:lang w:val="en-US"/>
          </w:rPr>
          <w:delText xml:space="preserve"> </w:delText>
        </w:r>
        <w:r w:rsidRPr="002779FD" w:rsidDel="000A4B69">
          <w:rPr>
            <w:lang w:val="en-US"/>
          </w:rPr>
          <w:delText>efficient</w:delText>
        </w:r>
        <w:r w:rsidRPr="002779FD" w:rsidDel="000A4B69">
          <w:rPr>
            <w:spacing w:val="-8"/>
            <w:lang w:val="en-US"/>
          </w:rPr>
          <w:delText xml:space="preserve"> </w:delText>
        </w:r>
        <w:r w:rsidRPr="002779FD" w:rsidDel="000A4B69">
          <w:rPr>
            <w:lang w:val="en-US"/>
          </w:rPr>
          <w:delText>collab</w:delText>
        </w:r>
        <w:r w:rsidRPr="002779FD" w:rsidDel="000A4B69">
          <w:rPr>
            <w:spacing w:val="-1"/>
            <w:lang w:val="en-US"/>
          </w:rPr>
          <w:delText>o</w:delText>
        </w:r>
        <w:r w:rsidRPr="002779FD" w:rsidDel="000A4B69">
          <w:rPr>
            <w:lang w:val="en-US"/>
          </w:rPr>
          <w:delText>ration.</w:delText>
        </w:r>
        <w:bookmarkStart w:id="383" w:name="_Toc49123560"/>
        <w:bookmarkStart w:id="384" w:name="_Toc49123784"/>
        <w:bookmarkStart w:id="385" w:name="_Toc49124456"/>
        <w:bookmarkStart w:id="386" w:name="_Toc49124617"/>
        <w:bookmarkEnd w:id="383"/>
        <w:bookmarkEnd w:id="384"/>
        <w:bookmarkEnd w:id="385"/>
        <w:bookmarkEnd w:id="386"/>
      </w:del>
    </w:p>
    <w:p w14:paraId="4C482C86" w14:textId="5E7B3A2A" w:rsidR="00244D75" w:rsidRPr="002779FD" w:rsidDel="00641C36" w:rsidRDefault="00244D75" w:rsidP="00641C36">
      <w:pPr>
        <w:pStyle w:val="BodyText"/>
        <w:rPr>
          <w:del w:id="387" w:author="Shahid Khan" w:date="2019-09-24T10:59:00Z"/>
          <w:lang w:val="en-US"/>
        </w:rPr>
      </w:pPr>
      <w:del w:id="388" w:author="Shahid Khan" w:date="2019-09-24T10:59:00Z">
        <w:r w:rsidRPr="002779FD" w:rsidDel="00641C36">
          <w:rPr>
            <w:lang w:val="en-US"/>
          </w:rPr>
          <w:delText>It</w:delText>
        </w:r>
        <w:r w:rsidRPr="002779FD" w:rsidDel="00641C36">
          <w:rPr>
            <w:spacing w:val="12"/>
            <w:lang w:val="en-US"/>
          </w:rPr>
          <w:delText xml:space="preserve"> </w:delText>
        </w:r>
        <w:r w:rsidRPr="002779FD" w:rsidDel="00641C36">
          <w:rPr>
            <w:lang w:val="en-US"/>
          </w:rPr>
          <w:delText xml:space="preserve">is important to communicate </w:delText>
        </w:r>
        <w:r w:rsidRPr="002779FD" w:rsidDel="00641C36">
          <w:rPr>
            <w:spacing w:val="-1"/>
            <w:lang w:val="en-US"/>
          </w:rPr>
          <w:delText>u</w:delText>
        </w:r>
        <w:r w:rsidRPr="002779FD" w:rsidDel="00641C36">
          <w:rPr>
            <w:lang w:val="en-US"/>
          </w:rPr>
          <w:delText xml:space="preserve">pdates to everyone who has </w:delText>
        </w:r>
        <w:r w:rsidRPr="002779FD" w:rsidDel="00641C36">
          <w:rPr>
            <w:spacing w:val="-1"/>
            <w:lang w:val="en-US"/>
          </w:rPr>
          <w:delText>ac</w:delText>
        </w:r>
        <w:r w:rsidRPr="002779FD" w:rsidDel="00641C36">
          <w:rPr>
            <w:lang w:val="en-US"/>
          </w:rPr>
          <w:delText>cess to t</w:delText>
        </w:r>
        <w:r w:rsidRPr="002779FD" w:rsidDel="00641C36">
          <w:rPr>
            <w:spacing w:val="-1"/>
            <w:lang w:val="en-US"/>
          </w:rPr>
          <w:delText>h</w:delText>
        </w:r>
        <w:r w:rsidRPr="002779FD" w:rsidDel="00641C36">
          <w:rPr>
            <w:lang w:val="en-US"/>
          </w:rPr>
          <w:delText>e operating procedures. Primarily</w:delText>
        </w:r>
        <w:r w:rsidRPr="002779FD" w:rsidDel="00641C36">
          <w:rPr>
            <w:spacing w:val="2"/>
            <w:lang w:val="en-US"/>
          </w:rPr>
          <w:delText xml:space="preserve"> </w:delText>
        </w:r>
        <w:r w:rsidRPr="002779FD" w:rsidDel="00641C36">
          <w:rPr>
            <w:lang w:val="en-US"/>
          </w:rPr>
          <w:delText>all</w:delText>
        </w:r>
        <w:r w:rsidRPr="002779FD" w:rsidDel="00641C36">
          <w:rPr>
            <w:spacing w:val="9"/>
            <w:lang w:val="en-US"/>
          </w:rPr>
          <w:delText xml:space="preserve"> </w:delText>
        </w:r>
        <w:r w:rsidRPr="002779FD" w:rsidDel="00641C36">
          <w:rPr>
            <w:lang w:val="en-US"/>
          </w:rPr>
          <w:delText>operation</w:delText>
        </w:r>
        <w:r w:rsidRPr="002779FD" w:rsidDel="00641C36">
          <w:rPr>
            <w:spacing w:val="-1"/>
            <w:lang w:val="en-US"/>
          </w:rPr>
          <w:delText>a</w:delText>
        </w:r>
        <w:r w:rsidRPr="002779FD" w:rsidDel="00641C36">
          <w:rPr>
            <w:lang w:val="en-US"/>
          </w:rPr>
          <w:delText>l VTS</w:delText>
        </w:r>
        <w:r w:rsidRPr="002779FD" w:rsidDel="00641C36">
          <w:rPr>
            <w:spacing w:val="7"/>
            <w:lang w:val="en-US"/>
          </w:rPr>
          <w:delText xml:space="preserve"> </w:delText>
        </w:r>
        <w:r w:rsidRPr="002779FD" w:rsidDel="00641C36">
          <w:rPr>
            <w:lang w:val="en-US"/>
          </w:rPr>
          <w:delText>pers</w:delText>
        </w:r>
        <w:r w:rsidRPr="002779FD" w:rsidDel="00641C36">
          <w:rPr>
            <w:spacing w:val="-1"/>
            <w:lang w:val="en-US"/>
          </w:rPr>
          <w:delText>o</w:delText>
        </w:r>
        <w:r w:rsidRPr="002779FD" w:rsidDel="00641C36">
          <w:rPr>
            <w:lang w:val="en-US"/>
          </w:rPr>
          <w:delText>nnel</w:delText>
        </w:r>
        <w:r w:rsidRPr="002779FD" w:rsidDel="00641C36">
          <w:rPr>
            <w:spacing w:val="1"/>
            <w:lang w:val="en-US"/>
          </w:rPr>
          <w:delText xml:space="preserve"> </w:delText>
        </w:r>
        <w:r w:rsidRPr="002779FD" w:rsidDel="00641C36">
          <w:rPr>
            <w:lang w:val="en-US"/>
          </w:rPr>
          <w:delText>should</w:delText>
        </w:r>
        <w:r w:rsidRPr="002779FD" w:rsidDel="00641C36">
          <w:rPr>
            <w:spacing w:val="1"/>
            <w:lang w:val="en-US"/>
          </w:rPr>
          <w:delText xml:space="preserve"> </w:delText>
        </w:r>
        <w:r w:rsidRPr="002779FD" w:rsidDel="00641C36">
          <w:rPr>
            <w:lang w:val="en-US"/>
          </w:rPr>
          <w:delText>be</w:delText>
        </w:r>
        <w:r w:rsidRPr="002779FD" w:rsidDel="00641C36">
          <w:rPr>
            <w:spacing w:val="8"/>
            <w:lang w:val="en-US"/>
          </w:rPr>
          <w:delText xml:space="preserve"> </w:delText>
        </w:r>
        <w:r w:rsidRPr="002779FD" w:rsidDel="00641C36">
          <w:rPr>
            <w:lang w:val="en-US"/>
          </w:rPr>
          <w:delText>aware</w:delText>
        </w:r>
        <w:r w:rsidRPr="002779FD" w:rsidDel="00641C36">
          <w:rPr>
            <w:spacing w:val="5"/>
            <w:lang w:val="en-US"/>
          </w:rPr>
          <w:delText xml:space="preserve"> </w:delText>
        </w:r>
        <w:r w:rsidRPr="002779FD" w:rsidDel="00641C36">
          <w:rPr>
            <w:lang w:val="en-US"/>
          </w:rPr>
          <w:delText>of</w:delText>
        </w:r>
        <w:r w:rsidRPr="002779FD" w:rsidDel="00641C36">
          <w:rPr>
            <w:spacing w:val="9"/>
            <w:lang w:val="en-US"/>
          </w:rPr>
          <w:delText xml:space="preserve"> </w:delText>
        </w:r>
        <w:r w:rsidRPr="002779FD" w:rsidDel="00641C36">
          <w:rPr>
            <w:lang w:val="en-US"/>
          </w:rPr>
          <w:delText>any</w:delText>
        </w:r>
        <w:r w:rsidRPr="002779FD" w:rsidDel="00641C36">
          <w:rPr>
            <w:spacing w:val="7"/>
            <w:lang w:val="en-US"/>
          </w:rPr>
          <w:delText xml:space="preserve"> </w:delText>
        </w:r>
        <w:r w:rsidRPr="002779FD" w:rsidDel="00641C36">
          <w:rPr>
            <w:lang w:val="en-US"/>
          </w:rPr>
          <w:delText>changes</w:delText>
        </w:r>
        <w:r w:rsidRPr="002779FD" w:rsidDel="00641C36">
          <w:rPr>
            <w:spacing w:val="3"/>
            <w:lang w:val="en-US"/>
          </w:rPr>
          <w:delText xml:space="preserve"> </w:delText>
        </w:r>
        <w:r w:rsidRPr="002779FD" w:rsidDel="00641C36">
          <w:rPr>
            <w:lang w:val="en-US"/>
          </w:rPr>
          <w:delText>made</w:delText>
        </w:r>
        <w:r w:rsidRPr="002779FD" w:rsidDel="00641C36">
          <w:rPr>
            <w:spacing w:val="5"/>
            <w:lang w:val="en-US"/>
          </w:rPr>
          <w:delText xml:space="preserve"> </w:delText>
        </w:r>
        <w:r w:rsidRPr="002779FD" w:rsidDel="00641C36">
          <w:rPr>
            <w:lang w:val="en-US"/>
          </w:rPr>
          <w:delText>to the</w:delText>
        </w:r>
        <w:r w:rsidRPr="002779FD" w:rsidDel="00641C36">
          <w:rPr>
            <w:spacing w:val="9"/>
            <w:lang w:val="en-US"/>
          </w:rPr>
          <w:delText xml:space="preserve"> </w:delText>
        </w:r>
        <w:r w:rsidRPr="002779FD" w:rsidDel="00641C36">
          <w:rPr>
            <w:lang w:val="en-US"/>
          </w:rPr>
          <w:delText>proced</w:delText>
        </w:r>
        <w:r w:rsidRPr="002779FD" w:rsidDel="00641C36">
          <w:rPr>
            <w:spacing w:val="-1"/>
            <w:lang w:val="en-US"/>
          </w:rPr>
          <w:delText>u</w:delText>
        </w:r>
        <w:r w:rsidRPr="002779FD" w:rsidDel="00641C36">
          <w:rPr>
            <w:lang w:val="en-US"/>
          </w:rPr>
          <w:delText>res</w:delText>
        </w:r>
        <w:r w:rsidRPr="002779FD" w:rsidDel="00641C36">
          <w:rPr>
            <w:spacing w:val="1"/>
            <w:lang w:val="en-US"/>
          </w:rPr>
          <w:delText xml:space="preserve"> </w:delText>
        </w:r>
        <w:r w:rsidRPr="002779FD" w:rsidDel="00641C36">
          <w:rPr>
            <w:lang w:val="en-US"/>
          </w:rPr>
          <w:delText>and</w:delText>
        </w:r>
        <w:r w:rsidRPr="002779FD" w:rsidDel="00641C36">
          <w:rPr>
            <w:spacing w:val="8"/>
            <w:lang w:val="en-US"/>
          </w:rPr>
          <w:delText xml:space="preserve"> </w:delText>
        </w:r>
        <w:r w:rsidRPr="002779FD" w:rsidDel="00641C36">
          <w:rPr>
            <w:lang w:val="en-US"/>
          </w:rPr>
          <w:delText>it</w:delText>
        </w:r>
        <w:r w:rsidRPr="002779FD" w:rsidDel="00641C36">
          <w:rPr>
            <w:spacing w:val="11"/>
            <w:lang w:val="en-US"/>
          </w:rPr>
          <w:delText xml:space="preserve"> </w:delText>
        </w:r>
        <w:r w:rsidRPr="002779FD" w:rsidDel="00641C36">
          <w:rPr>
            <w:lang w:val="en-US"/>
          </w:rPr>
          <w:delText>should</w:delText>
        </w:r>
        <w:r w:rsidRPr="002779FD" w:rsidDel="00641C36">
          <w:rPr>
            <w:spacing w:val="6"/>
            <w:lang w:val="en-US"/>
          </w:rPr>
          <w:delText xml:space="preserve"> </w:delText>
        </w:r>
        <w:r w:rsidRPr="002779FD" w:rsidDel="00641C36">
          <w:rPr>
            <w:lang w:val="en-US"/>
          </w:rPr>
          <w:delText>be</w:delText>
        </w:r>
        <w:r w:rsidRPr="002779FD" w:rsidDel="00641C36">
          <w:rPr>
            <w:spacing w:val="10"/>
            <w:lang w:val="en-US"/>
          </w:rPr>
          <w:delText xml:space="preserve"> </w:delText>
        </w:r>
        <w:r w:rsidRPr="002779FD" w:rsidDel="00641C36">
          <w:rPr>
            <w:lang w:val="en-US"/>
          </w:rPr>
          <w:delText>e</w:delText>
        </w:r>
        <w:r w:rsidRPr="002779FD" w:rsidDel="00641C36">
          <w:rPr>
            <w:spacing w:val="-1"/>
            <w:lang w:val="en-US"/>
          </w:rPr>
          <w:delText>n</w:delText>
        </w:r>
        <w:r w:rsidRPr="002779FD" w:rsidDel="00641C36">
          <w:rPr>
            <w:lang w:val="en-US"/>
          </w:rPr>
          <w:delText>sured</w:delText>
        </w:r>
        <w:r w:rsidRPr="002779FD" w:rsidDel="00641C36">
          <w:rPr>
            <w:spacing w:val="4"/>
            <w:lang w:val="en-US"/>
          </w:rPr>
          <w:delText xml:space="preserve"> </w:delText>
        </w:r>
        <w:r w:rsidRPr="002779FD" w:rsidDel="00641C36">
          <w:rPr>
            <w:lang w:val="en-US"/>
          </w:rPr>
          <w:delText>that</w:delText>
        </w:r>
        <w:r w:rsidRPr="002779FD" w:rsidDel="00641C36">
          <w:rPr>
            <w:spacing w:val="8"/>
            <w:lang w:val="en-US"/>
          </w:rPr>
          <w:delText xml:space="preserve"> </w:delText>
        </w:r>
        <w:r w:rsidRPr="002779FD" w:rsidDel="00641C36">
          <w:rPr>
            <w:spacing w:val="-1"/>
            <w:lang w:val="en-US"/>
          </w:rPr>
          <w:delText>t</w:delText>
        </w:r>
        <w:r w:rsidRPr="002779FD" w:rsidDel="00641C36">
          <w:rPr>
            <w:lang w:val="en-US"/>
          </w:rPr>
          <w:delText>hese</w:delText>
        </w:r>
        <w:r w:rsidRPr="002779FD" w:rsidDel="00641C36">
          <w:rPr>
            <w:spacing w:val="7"/>
            <w:lang w:val="en-US"/>
          </w:rPr>
          <w:delText xml:space="preserve"> </w:delText>
        </w:r>
        <w:r w:rsidRPr="002779FD" w:rsidDel="00641C36">
          <w:rPr>
            <w:lang w:val="en-US"/>
          </w:rPr>
          <w:delText>chan</w:delText>
        </w:r>
        <w:r w:rsidRPr="002779FD" w:rsidDel="00641C36">
          <w:rPr>
            <w:spacing w:val="-1"/>
            <w:lang w:val="en-US"/>
          </w:rPr>
          <w:delText>g</w:delText>
        </w:r>
        <w:r w:rsidRPr="002779FD" w:rsidDel="00641C36">
          <w:rPr>
            <w:lang w:val="en-US"/>
          </w:rPr>
          <w:delText>es</w:delText>
        </w:r>
        <w:r w:rsidRPr="002779FD" w:rsidDel="00641C36">
          <w:rPr>
            <w:spacing w:val="4"/>
            <w:lang w:val="en-US"/>
          </w:rPr>
          <w:delText xml:space="preserve"> </w:delText>
        </w:r>
        <w:r w:rsidRPr="002779FD" w:rsidDel="00641C36">
          <w:rPr>
            <w:lang w:val="en-US"/>
          </w:rPr>
          <w:delText>are</w:delText>
        </w:r>
        <w:r w:rsidRPr="002779FD" w:rsidDel="00641C36">
          <w:rPr>
            <w:spacing w:val="9"/>
            <w:lang w:val="en-US"/>
          </w:rPr>
          <w:delText xml:space="preserve"> </w:delText>
        </w:r>
        <w:r w:rsidRPr="002779FD" w:rsidDel="00641C36">
          <w:rPr>
            <w:lang w:val="en-US"/>
          </w:rPr>
          <w:delText>well</w:delText>
        </w:r>
        <w:r w:rsidRPr="002779FD" w:rsidDel="00641C36">
          <w:rPr>
            <w:spacing w:val="7"/>
            <w:lang w:val="en-US"/>
          </w:rPr>
          <w:delText xml:space="preserve"> </w:delText>
        </w:r>
        <w:r w:rsidRPr="002779FD" w:rsidDel="00641C36">
          <w:rPr>
            <w:lang w:val="en-US"/>
          </w:rPr>
          <w:delText>understood and</w:delText>
        </w:r>
        <w:r w:rsidRPr="002779FD" w:rsidDel="00641C36">
          <w:rPr>
            <w:spacing w:val="8"/>
            <w:lang w:val="en-US"/>
          </w:rPr>
          <w:delText xml:space="preserve"> </w:delText>
        </w:r>
        <w:r w:rsidRPr="002779FD" w:rsidDel="00641C36">
          <w:rPr>
            <w:lang w:val="en-US"/>
          </w:rPr>
          <w:delText>properly implement</w:delText>
        </w:r>
        <w:r w:rsidRPr="002779FD" w:rsidDel="00641C36">
          <w:rPr>
            <w:spacing w:val="1"/>
            <w:lang w:val="en-US"/>
          </w:rPr>
          <w:delText>e</w:delText>
        </w:r>
        <w:r w:rsidRPr="002779FD" w:rsidDel="00641C36">
          <w:rPr>
            <w:lang w:val="en-US"/>
          </w:rPr>
          <w:delText>d. In</w:delText>
        </w:r>
        <w:r w:rsidRPr="002779FD" w:rsidDel="00641C36">
          <w:rPr>
            <w:spacing w:val="9"/>
            <w:lang w:val="en-US"/>
          </w:rPr>
          <w:delText xml:space="preserve"> </w:delText>
        </w:r>
        <w:r w:rsidRPr="002779FD" w:rsidDel="00641C36">
          <w:rPr>
            <w:lang w:val="en-US"/>
          </w:rPr>
          <w:delText>keeping</w:delText>
        </w:r>
        <w:r w:rsidRPr="002779FD" w:rsidDel="00641C36">
          <w:rPr>
            <w:spacing w:val="3"/>
            <w:lang w:val="en-US"/>
          </w:rPr>
          <w:delText xml:space="preserve"> </w:delText>
        </w:r>
        <w:r w:rsidRPr="002779FD" w:rsidDel="00641C36">
          <w:rPr>
            <w:lang w:val="en-US"/>
          </w:rPr>
          <w:delText>the</w:delText>
        </w:r>
        <w:r w:rsidRPr="002779FD" w:rsidDel="00641C36">
          <w:rPr>
            <w:spacing w:val="8"/>
            <w:lang w:val="en-US"/>
          </w:rPr>
          <w:delText xml:space="preserve"> </w:delText>
        </w:r>
        <w:r w:rsidRPr="002779FD" w:rsidDel="00641C36">
          <w:rPr>
            <w:lang w:val="en-US"/>
          </w:rPr>
          <w:delText>procedures up</w:delText>
        </w:r>
        <w:r w:rsidRPr="002779FD" w:rsidDel="00641C36">
          <w:rPr>
            <w:spacing w:val="9"/>
            <w:lang w:val="en-US"/>
          </w:rPr>
          <w:delText xml:space="preserve"> </w:delText>
        </w:r>
        <w:r w:rsidRPr="002779FD" w:rsidDel="00641C36">
          <w:rPr>
            <w:spacing w:val="-1"/>
            <w:lang w:val="en-US"/>
          </w:rPr>
          <w:delText>t</w:delText>
        </w:r>
        <w:r w:rsidRPr="002779FD" w:rsidDel="00641C36">
          <w:rPr>
            <w:lang w:val="en-US"/>
          </w:rPr>
          <w:delText>o</w:delText>
        </w:r>
        <w:r w:rsidRPr="002779FD" w:rsidDel="00641C36">
          <w:rPr>
            <w:spacing w:val="9"/>
            <w:lang w:val="en-US"/>
          </w:rPr>
          <w:delText xml:space="preserve"> </w:delText>
        </w:r>
        <w:r w:rsidRPr="002779FD" w:rsidDel="00641C36">
          <w:rPr>
            <w:lang w:val="en-US"/>
          </w:rPr>
          <w:delText>date,</w:delText>
        </w:r>
        <w:r w:rsidRPr="002779FD" w:rsidDel="00641C36">
          <w:rPr>
            <w:spacing w:val="7"/>
            <w:lang w:val="en-US"/>
          </w:rPr>
          <w:delText xml:space="preserve"> </w:delText>
        </w:r>
        <w:r w:rsidRPr="002779FD" w:rsidDel="00641C36">
          <w:rPr>
            <w:lang w:val="en-US"/>
          </w:rPr>
          <w:delText>particular</w:delText>
        </w:r>
        <w:r w:rsidRPr="002779FD" w:rsidDel="00641C36">
          <w:rPr>
            <w:spacing w:val="2"/>
            <w:lang w:val="en-US"/>
          </w:rPr>
          <w:delText xml:space="preserve"> </w:delText>
        </w:r>
        <w:r w:rsidRPr="002779FD" w:rsidDel="00641C36">
          <w:rPr>
            <w:lang w:val="en-US"/>
          </w:rPr>
          <w:delText>attention</w:delText>
        </w:r>
        <w:r w:rsidRPr="002779FD" w:rsidDel="00641C36">
          <w:rPr>
            <w:spacing w:val="3"/>
            <w:lang w:val="en-US"/>
          </w:rPr>
          <w:delText xml:space="preserve"> </w:delText>
        </w:r>
        <w:r w:rsidRPr="002779FD" w:rsidDel="00641C36">
          <w:rPr>
            <w:lang w:val="en-US"/>
          </w:rPr>
          <w:delText>should</w:delText>
        </w:r>
        <w:r w:rsidRPr="002779FD" w:rsidDel="00641C36">
          <w:rPr>
            <w:spacing w:val="5"/>
            <w:lang w:val="en-US"/>
          </w:rPr>
          <w:delText xml:space="preserve"> </w:delText>
        </w:r>
        <w:r w:rsidRPr="002779FD" w:rsidDel="00641C36">
          <w:rPr>
            <w:spacing w:val="-1"/>
            <w:lang w:val="en-US"/>
          </w:rPr>
          <w:delText>b</w:delText>
        </w:r>
        <w:r w:rsidRPr="002779FD" w:rsidDel="00641C36">
          <w:rPr>
            <w:lang w:val="en-US"/>
          </w:rPr>
          <w:delText>e</w:delText>
        </w:r>
        <w:r w:rsidRPr="002779FD" w:rsidDel="00641C36">
          <w:rPr>
            <w:spacing w:val="9"/>
            <w:lang w:val="en-US"/>
          </w:rPr>
          <w:delText xml:space="preserve"> </w:delText>
        </w:r>
        <w:r w:rsidRPr="002779FD" w:rsidDel="00641C36">
          <w:rPr>
            <w:lang w:val="en-US"/>
          </w:rPr>
          <w:delText>given</w:delText>
        </w:r>
        <w:r w:rsidRPr="002779FD" w:rsidDel="00641C36">
          <w:rPr>
            <w:spacing w:val="6"/>
            <w:lang w:val="en-US"/>
          </w:rPr>
          <w:delText xml:space="preserve"> </w:delText>
        </w:r>
        <w:r w:rsidRPr="002779FD" w:rsidDel="00641C36">
          <w:rPr>
            <w:lang w:val="en-US"/>
          </w:rPr>
          <w:delText>to</w:delText>
        </w:r>
        <w:r w:rsidRPr="002779FD" w:rsidDel="00641C36">
          <w:rPr>
            <w:spacing w:val="9"/>
            <w:lang w:val="en-US"/>
          </w:rPr>
          <w:delText xml:space="preserve"> </w:delText>
        </w:r>
        <w:r w:rsidRPr="002779FD" w:rsidDel="00641C36">
          <w:rPr>
            <w:lang w:val="en-US"/>
          </w:rPr>
          <w:delText>the printed</w:delText>
        </w:r>
        <w:r w:rsidRPr="002779FD" w:rsidDel="00641C36">
          <w:rPr>
            <w:spacing w:val="-7"/>
            <w:lang w:val="en-US"/>
          </w:rPr>
          <w:delText xml:space="preserve"> </w:delText>
        </w:r>
        <w:r w:rsidRPr="002779FD" w:rsidDel="00641C36">
          <w:rPr>
            <w:lang w:val="en-US"/>
          </w:rPr>
          <w:delText>copies.</w:delText>
        </w:r>
        <w:bookmarkStart w:id="389" w:name="_Toc49123561"/>
        <w:bookmarkStart w:id="390" w:name="_Toc49123785"/>
        <w:bookmarkStart w:id="391" w:name="_Toc49124457"/>
        <w:bookmarkStart w:id="392" w:name="_Toc49124618"/>
        <w:bookmarkEnd w:id="389"/>
        <w:bookmarkEnd w:id="390"/>
        <w:bookmarkEnd w:id="391"/>
        <w:bookmarkEnd w:id="392"/>
      </w:del>
    </w:p>
    <w:p w14:paraId="07E0E859" w14:textId="560504C2" w:rsidR="004944C8" w:rsidDel="00641C36" w:rsidRDefault="00244D75">
      <w:pPr>
        <w:pStyle w:val="BodyText"/>
        <w:rPr>
          <w:del w:id="393" w:author="Shahid Khan" w:date="2019-09-24T10:59:00Z"/>
        </w:rPr>
      </w:pPr>
      <w:del w:id="394" w:author="Shahid Khan" w:date="2019-09-24T10:59:00Z">
        <w:r w:rsidRPr="002779FD" w:rsidDel="00641C36">
          <w:rPr>
            <w:lang w:val="en-US"/>
          </w:rPr>
          <w:delText>Updating</w:delText>
        </w:r>
        <w:r w:rsidRPr="002779FD" w:rsidDel="00641C36">
          <w:rPr>
            <w:spacing w:val="-9"/>
            <w:lang w:val="en-US"/>
          </w:rPr>
          <w:delText xml:space="preserve"> </w:delText>
        </w:r>
        <w:r w:rsidRPr="002779FD" w:rsidDel="00641C36">
          <w:rPr>
            <w:lang w:val="en-US"/>
          </w:rPr>
          <w:delText>the</w:delText>
        </w:r>
        <w:r w:rsidRPr="002779FD" w:rsidDel="00641C36">
          <w:rPr>
            <w:spacing w:val="-3"/>
            <w:lang w:val="en-US"/>
          </w:rPr>
          <w:delText xml:space="preserve"> </w:delText>
        </w:r>
        <w:r w:rsidRPr="002779FD" w:rsidDel="00641C36">
          <w:rPr>
            <w:lang w:val="en-US"/>
          </w:rPr>
          <w:delText>procedur</w:delText>
        </w:r>
        <w:r w:rsidRPr="002779FD" w:rsidDel="00641C36">
          <w:rPr>
            <w:spacing w:val="-1"/>
            <w:lang w:val="en-US"/>
          </w:rPr>
          <w:delText>e</w:delText>
        </w:r>
        <w:r w:rsidRPr="002779FD" w:rsidDel="00641C36">
          <w:rPr>
            <w:lang w:val="en-US"/>
          </w:rPr>
          <w:delText>s</w:delText>
        </w:r>
        <w:r w:rsidRPr="002779FD" w:rsidDel="00641C36">
          <w:rPr>
            <w:spacing w:val="-10"/>
            <w:lang w:val="en-US"/>
          </w:rPr>
          <w:delText xml:space="preserve"> </w:delText>
        </w:r>
        <w:r w:rsidRPr="002779FD" w:rsidDel="00641C36">
          <w:rPr>
            <w:lang w:val="en-US"/>
          </w:rPr>
          <w:delText>is</w:delText>
        </w:r>
        <w:r w:rsidRPr="002779FD" w:rsidDel="00641C36">
          <w:rPr>
            <w:spacing w:val="-2"/>
            <w:lang w:val="en-US"/>
          </w:rPr>
          <w:delText xml:space="preserve"> </w:delText>
        </w:r>
        <w:r w:rsidRPr="002779FD" w:rsidDel="00641C36">
          <w:rPr>
            <w:lang w:val="en-US"/>
          </w:rPr>
          <w:delText>a</w:delText>
        </w:r>
        <w:r w:rsidRPr="002779FD" w:rsidDel="00641C36">
          <w:rPr>
            <w:spacing w:val="-2"/>
            <w:lang w:val="en-US"/>
          </w:rPr>
          <w:delText xml:space="preserve"> </w:delText>
        </w:r>
        <w:r w:rsidRPr="002779FD" w:rsidDel="00641C36">
          <w:rPr>
            <w:lang w:val="en-US"/>
          </w:rPr>
          <w:delText>conti</w:delText>
        </w:r>
        <w:r w:rsidRPr="002779FD" w:rsidDel="00641C36">
          <w:rPr>
            <w:spacing w:val="-1"/>
            <w:lang w:val="en-US"/>
          </w:rPr>
          <w:delText>n</w:delText>
        </w:r>
        <w:r w:rsidRPr="002779FD" w:rsidDel="00641C36">
          <w:rPr>
            <w:lang w:val="en-US"/>
          </w:rPr>
          <w:delText>uous</w:delText>
        </w:r>
        <w:r w:rsidRPr="002779FD" w:rsidDel="00641C36">
          <w:rPr>
            <w:spacing w:val="-11"/>
            <w:lang w:val="en-US"/>
          </w:rPr>
          <w:delText xml:space="preserve"> </w:delText>
        </w:r>
        <w:r w:rsidRPr="002779FD" w:rsidDel="00641C36">
          <w:rPr>
            <w:lang w:val="en-US"/>
          </w:rPr>
          <w:delText>process.</w:delText>
        </w:r>
        <w:bookmarkStart w:id="395" w:name="_Toc49123562"/>
        <w:bookmarkStart w:id="396" w:name="_Toc49123786"/>
        <w:bookmarkStart w:id="397" w:name="_Toc49124458"/>
        <w:bookmarkStart w:id="398" w:name="_Toc49124619"/>
        <w:bookmarkEnd w:id="395"/>
        <w:bookmarkEnd w:id="396"/>
        <w:bookmarkEnd w:id="397"/>
        <w:bookmarkEnd w:id="398"/>
      </w:del>
    </w:p>
    <w:p w14:paraId="5A3E65BD" w14:textId="77777777" w:rsidR="00EB6F3C" w:rsidRPr="00205D9B" w:rsidRDefault="00244D75" w:rsidP="00DE2814">
      <w:pPr>
        <w:pStyle w:val="Heading1"/>
      </w:pPr>
      <w:bookmarkStart w:id="399" w:name="_Toc49124620"/>
      <w:r>
        <w:t>Internal VTS Procedures</w:t>
      </w:r>
      <w:bookmarkEnd w:id="399"/>
    </w:p>
    <w:p w14:paraId="26D1E179" w14:textId="77777777" w:rsidR="007E30DF" w:rsidRPr="00205D9B" w:rsidRDefault="007E30DF" w:rsidP="001349DB">
      <w:pPr>
        <w:pStyle w:val="Heading1separatationline"/>
        <w:rPr>
          <w:sz w:val="28"/>
          <w:szCs w:val="28"/>
        </w:rPr>
      </w:pPr>
    </w:p>
    <w:p w14:paraId="1FF77A72" w14:textId="77777777" w:rsidR="007D1A2E" w:rsidRDefault="00244D75" w:rsidP="00244D75">
      <w:pPr>
        <w:pStyle w:val="BodyText"/>
        <w:rPr>
          <w:ins w:id="400" w:author="Ski, Trond" w:date="2020-08-24T01:14:00Z"/>
        </w:rPr>
      </w:pPr>
      <w:r w:rsidRPr="00244D75">
        <w:t xml:space="preserve">VTS </w:t>
      </w:r>
      <w:del w:id="401" w:author="Shahid Khan" w:date="2019-09-24T11:11:00Z">
        <w:r w:rsidRPr="00244D75" w:rsidDel="00E23958">
          <w:delText xml:space="preserve">authorities </w:delText>
        </w:r>
      </w:del>
      <w:ins w:id="402" w:author="Shahid Khan" w:date="2019-09-24T11:11:00Z">
        <w:del w:id="403" w:author="Ski, Trond" w:date="2020-08-24T00:29:00Z">
          <w:r w:rsidR="00E23958" w:rsidDel="009A5C3D">
            <w:delText>provider</w:delText>
          </w:r>
        </w:del>
      </w:ins>
      <w:ins w:id="404" w:author="Ski, Trond" w:date="2020-08-24T00:30:00Z">
        <w:r w:rsidR="009A5C3D" w:rsidRPr="009A5C3D">
          <w:t xml:space="preserve"> authorities</w:t>
        </w:r>
      </w:ins>
      <w:ins w:id="405" w:author="Shahid Khan" w:date="2019-09-24T11:11:00Z">
        <w:r w:rsidR="00E23958" w:rsidRPr="00244D75">
          <w:t xml:space="preserve"> </w:t>
        </w:r>
      </w:ins>
      <w:r w:rsidRPr="00244D75">
        <w:t xml:space="preserve">should develop and document procedures for all operations, both routine and emergency, internal to the VTS. </w:t>
      </w:r>
    </w:p>
    <w:p w14:paraId="5CC3A251" w14:textId="3A817BC4" w:rsidR="00244D75" w:rsidRPr="00244D75" w:rsidRDefault="00244D75" w:rsidP="00244D75">
      <w:pPr>
        <w:pStyle w:val="BodyText"/>
      </w:pPr>
      <w:r w:rsidRPr="00244D75">
        <w:t xml:space="preserve">The following are examples of the type of operational </w:t>
      </w:r>
      <w:ins w:id="406" w:author="Ski, Trond" w:date="2020-08-24T01:15:00Z">
        <w:r w:rsidR="007D1A2E">
          <w:t xml:space="preserve">internal </w:t>
        </w:r>
      </w:ins>
      <w:r w:rsidRPr="00244D75">
        <w:t>activities for which procedures should be developed</w:t>
      </w:r>
      <w:ins w:id="407" w:author="Ski, Trond" w:date="2020-08-24T01:16:00Z">
        <w:r w:rsidR="007D1A2E">
          <w:t xml:space="preserve">. </w:t>
        </w:r>
        <w:r w:rsidR="007D1A2E" w:rsidRPr="00BD212E">
          <w:rPr>
            <w:lang w:val="en-US"/>
          </w:rPr>
          <w:t>The</w:t>
        </w:r>
        <w:r w:rsidR="007D1A2E">
          <w:rPr>
            <w:spacing w:val="7"/>
            <w:lang w:val="en-US"/>
          </w:rPr>
          <w:t xml:space="preserve"> </w:t>
        </w:r>
        <w:r w:rsidR="007D1A2E">
          <w:rPr>
            <w:lang w:val="en-US"/>
          </w:rPr>
          <w:t>examples</w:t>
        </w:r>
        <w:r w:rsidR="007D1A2E" w:rsidRPr="00BD212E">
          <w:rPr>
            <w:spacing w:val="7"/>
            <w:lang w:val="en-US"/>
          </w:rPr>
          <w:t xml:space="preserve"> </w:t>
        </w:r>
        <w:r w:rsidR="007D1A2E">
          <w:rPr>
            <w:lang w:val="en-US"/>
          </w:rPr>
          <w:t>are</w:t>
        </w:r>
        <w:r w:rsidR="007D1A2E" w:rsidRPr="00BD212E">
          <w:rPr>
            <w:spacing w:val="9"/>
            <w:lang w:val="en-US"/>
          </w:rPr>
          <w:t xml:space="preserve"> </w:t>
        </w:r>
        <w:r w:rsidR="007D1A2E" w:rsidRPr="00BD212E">
          <w:rPr>
            <w:lang w:val="en-US"/>
          </w:rPr>
          <w:t>neither</w:t>
        </w:r>
        <w:r w:rsidR="007D1A2E" w:rsidRPr="00BD212E">
          <w:rPr>
            <w:spacing w:val="4"/>
            <w:lang w:val="en-US"/>
          </w:rPr>
          <w:t xml:space="preserve"> </w:t>
        </w:r>
        <w:r w:rsidR="007D1A2E" w:rsidRPr="00BD212E">
          <w:rPr>
            <w:lang w:val="en-US"/>
          </w:rPr>
          <w:t>mandatory nor exhaustive</w:t>
        </w:r>
        <w:r w:rsidR="007D1A2E" w:rsidRPr="00BD212E">
          <w:rPr>
            <w:spacing w:val="-11"/>
            <w:lang w:val="en-US"/>
          </w:rPr>
          <w:t xml:space="preserve"> </w:t>
        </w:r>
        <w:r w:rsidR="007D1A2E" w:rsidRPr="00BD212E">
          <w:rPr>
            <w:lang w:val="en-US"/>
          </w:rPr>
          <w:t>and</w:t>
        </w:r>
        <w:r w:rsidR="007D1A2E" w:rsidRPr="00BD212E">
          <w:rPr>
            <w:spacing w:val="-4"/>
            <w:lang w:val="en-US"/>
          </w:rPr>
          <w:t xml:space="preserve"> </w:t>
        </w:r>
        <w:r w:rsidR="007D1A2E" w:rsidRPr="00BD212E">
          <w:rPr>
            <w:lang w:val="en-US"/>
          </w:rPr>
          <w:t>should</w:t>
        </w:r>
        <w:r w:rsidR="007D1A2E" w:rsidRPr="00BD212E">
          <w:rPr>
            <w:spacing w:val="-7"/>
            <w:lang w:val="en-US"/>
          </w:rPr>
          <w:t xml:space="preserve"> </w:t>
        </w:r>
        <w:r w:rsidR="007D1A2E" w:rsidRPr="00BD212E">
          <w:rPr>
            <w:lang w:val="en-US"/>
          </w:rPr>
          <w:t>be</w:t>
        </w:r>
        <w:r w:rsidR="007D1A2E" w:rsidRPr="00BD212E">
          <w:rPr>
            <w:spacing w:val="-2"/>
            <w:lang w:val="en-US"/>
          </w:rPr>
          <w:t xml:space="preserve"> </w:t>
        </w:r>
        <w:r w:rsidR="007D1A2E" w:rsidRPr="00BD212E">
          <w:rPr>
            <w:lang w:val="en-US"/>
          </w:rPr>
          <w:t>adapted</w:t>
        </w:r>
        <w:r w:rsidR="007D1A2E" w:rsidRPr="00BD212E">
          <w:rPr>
            <w:spacing w:val="-8"/>
            <w:lang w:val="en-US"/>
          </w:rPr>
          <w:t xml:space="preserve"> </w:t>
        </w:r>
        <w:r w:rsidR="007D1A2E" w:rsidRPr="00BD212E">
          <w:rPr>
            <w:spacing w:val="-1"/>
            <w:lang w:val="en-US"/>
          </w:rPr>
          <w:t>t</w:t>
        </w:r>
        <w:r w:rsidR="007D1A2E" w:rsidRPr="00BD212E">
          <w:rPr>
            <w:lang w:val="en-US"/>
          </w:rPr>
          <w:t>o</w:t>
        </w:r>
        <w:r w:rsidR="007D1A2E" w:rsidRPr="00BD212E">
          <w:rPr>
            <w:spacing w:val="-2"/>
            <w:lang w:val="en-US"/>
          </w:rPr>
          <w:t xml:space="preserve"> </w:t>
        </w:r>
        <w:r w:rsidR="007D1A2E" w:rsidRPr="00BD212E">
          <w:rPr>
            <w:lang w:val="en-US"/>
          </w:rPr>
          <w:t>suit</w:t>
        </w:r>
        <w:r w:rsidR="007D1A2E" w:rsidRPr="00BD212E">
          <w:rPr>
            <w:spacing w:val="-3"/>
            <w:lang w:val="en-US"/>
          </w:rPr>
          <w:t xml:space="preserve"> </w:t>
        </w:r>
        <w:r w:rsidR="007D1A2E" w:rsidRPr="00BD212E">
          <w:rPr>
            <w:lang w:val="en-US"/>
          </w:rPr>
          <w:t>l</w:t>
        </w:r>
        <w:r w:rsidR="007D1A2E" w:rsidRPr="00BD212E">
          <w:rPr>
            <w:spacing w:val="-1"/>
            <w:lang w:val="en-US"/>
          </w:rPr>
          <w:t>o</w:t>
        </w:r>
        <w:r w:rsidR="007D1A2E" w:rsidRPr="00BD212E">
          <w:rPr>
            <w:lang w:val="en-US"/>
          </w:rPr>
          <w:t>cal</w:t>
        </w:r>
        <w:r w:rsidR="007D1A2E" w:rsidRPr="00BD212E">
          <w:rPr>
            <w:spacing w:val="-5"/>
            <w:lang w:val="en-US"/>
          </w:rPr>
          <w:t xml:space="preserve"> </w:t>
        </w:r>
        <w:r w:rsidR="007D1A2E" w:rsidRPr="00BD212E">
          <w:rPr>
            <w:spacing w:val="-1"/>
            <w:lang w:val="en-US"/>
          </w:rPr>
          <w:t>n</w:t>
        </w:r>
        <w:r w:rsidR="007D1A2E" w:rsidRPr="00BD212E">
          <w:rPr>
            <w:lang w:val="en-US"/>
          </w:rPr>
          <w:t>eeds.</w:t>
        </w:r>
      </w:ins>
      <w:del w:id="408" w:author="Ski, Trond" w:date="2020-08-24T01:16:00Z">
        <w:r w:rsidRPr="00244D75" w:rsidDel="007D1A2E">
          <w:delText>; the list is neither mandatory nor exhaustive.</w:delText>
        </w:r>
      </w:del>
    </w:p>
    <w:p w14:paraId="5836E294" w14:textId="77777777" w:rsidR="00244D75" w:rsidRDefault="00244D75" w:rsidP="00244D75">
      <w:pPr>
        <w:pStyle w:val="Heading2"/>
        <w:rPr>
          <w:rFonts w:eastAsia="Arial"/>
          <w:lang w:val="en-US"/>
        </w:rPr>
      </w:pPr>
      <w:bookmarkStart w:id="409" w:name="_Toc49124621"/>
      <w:r>
        <w:rPr>
          <w:rFonts w:eastAsia="Arial"/>
          <w:lang w:val="en-US"/>
        </w:rPr>
        <w:t>Routine Procedures</w:t>
      </w:r>
      <w:bookmarkEnd w:id="409"/>
    </w:p>
    <w:p w14:paraId="4C9F29D9" w14:textId="77777777" w:rsidR="007E17CF" w:rsidRPr="007E17CF" w:rsidRDefault="007E17CF" w:rsidP="007E17CF">
      <w:pPr>
        <w:pStyle w:val="Heading2separationline"/>
        <w:rPr>
          <w:lang w:val="en-US"/>
        </w:rPr>
      </w:pPr>
    </w:p>
    <w:p w14:paraId="11153AC2" w14:textId="77777777" w:rsidR="00244D75" w:rsidRDefault="00244D75" w:rsidP="00244D75">
      <w:pPr>
        <w:pStyle w:val="Heading3"/>
        <w:rPr>
          <w:lang w:val="en-US"/>
        </w:rPr>
      </w:pPr>
      <w:bookmarkStart w:id="410" w:name="_Toc49124622"/>
      <w:r>
        <w:rPr>
          <w:lang w:val="en-US"/>
        </w:rPr>
        <w:t>Gathering and Recording of Information</w:t>
      </w:r>
      <w:bookmarkEnd w:id="410"/>
    </w:p>
    <w:p w14:paraId="767BDE8B" w14:textId="77777777" w:rsidR="00244D75" w:rsidRPr="002779FD" w:rsidRDefault="00244D75" w:rsidP="00244D75">
      <w:pPr>
        <w:pStyle w:val="BodyText"/>
        <w:rPr>
          <w:lang w:val="en-US"/>
        </w:rPr>
      </w:pPr>
      <w:r w:rsidRPr="002779FD">
        <w:rPr>
          <w:lang w:val="en-US"/>
        </w:rPr>
        <w:t>The</w:t>
      </w:r>
      <w:r w:rsidRPr="002779FD">
        <w:rPr>
          <w:spacing w:val="7"/>
          <w:lang w:val="en-US"/>
        </w:rPr>
        <w:t xml:space="preserve"> </w:t>
      </w:r>
      <w:r w:rsidRPr="002779FD">
        <w:rPr>
          <w:lang w:val="en-US"/>
        </w:rPr>
        <w:t>period</w:t>
      </w:r>
      <w:r w:rsidRPr="002779FD">
        <w:rPr>
          <w:spacing w:val="5"/>
          <w:lang w:val="en-US"/>
        </w:rPr>
        <w:t xml:space="preserve"> </w:t>
      </w:r>
      <w:r w:rsidRPr="002779FD">
        <w:rPr>
          <w:lang w:val="en-US"/>
        </w:rPr>
        <w:t>of</w:t>
      </w:r>
      <w:r w:rsidRPr="002779FD">
        <w:rPr>
          <w:spacing w:val="9"/>
          <w:lang w:val="en-US"/>
        </w:rPr>
        <w:t xml:space="preserve"> </w:t>
      </w:r>
      <w:r w:rsidRPr="002779FD">
        <w:rPr>
          <w:lang w:val="en-US"/>
        </w:rPr>
        <w:t>time</w:t>
      </w:r>
      <w:r w:rsidRPr="002779FD">
        <w:rPr>
          <w:spacing w:val="7"/>
          <w:lang w:val="en-US"/>
        </w:rPr>
        <w:t xml:space="preserve"> </w:t>
      </w:r>
      <w:r w:rsidRPr="002779FD">
        <w:rPr>
          <w:lang w:val="en-US"/>
        </w:rPr>
        <w:t>for</w:t>
      </w:r>
      <w:r w:rsidRPr="002779FD">
        <w:rPr>
          <w:spacing w:val="8"/>
          <w:lang w:val="en-US"/>
        </w:rPr>
        <w:t xml:space="preserve"> </w:t>
      </w:r>
      <w:r w:rsidRPr="002779FD">
        <w:rPr>
          <w:lang w:val="en-US"/>
        </w:rPr>
        <w:t>which</w:t>
      </w:r>
      <w:r w:rsidRPr="002779FD">
        <w:rPr>
          <w:spacing w:val="5"/>
          <w:lang w:val="en-US"/>
        </w:rPr>
        <w:t xml:space="preserve"> </w:t>
      </w:r>
      <w:r w:rsidRPr="002779FD">
        <w:rPr>
          <w:lang w:val="en-US"/>
        </w:rPr>
        <w:t>info</w:t>
      </w:r>
      <w:r w:rsidRPr="002779FD">
        <w:rPr>
          <w:spacing w:val="-1"/>
          <w:lang w:val="en-US"/>
        </w:rPr>
        <w:t>rm</w:t>
      </w:r>
      <w:r w:rsidRPr="002779FD">
        <w:rPr>
          <w:lang w:val="en-US"/>
        </w:rPr>
        <w:t>ation gathered</w:t>
      </w:r>
      <w:r w:rsidRPr="002779FD">
        <w:rPr>
          <w:spacing w:val="2"/>
          <w:lang w:val="en-US"/>
        </w:rPr>
        <w:t xml:space="preserve"> </w:t>
      </w:r>
      <w:r w:rsidRPr="002779FD">
        <w:rPr>
          <w:lang w:val="en-US"/>
        </w:rPr>
        <w:t>by</w:t>
      </w:r>
      <w:r w:rsidRPr="002779FD">
        <w:rPr>
          <w:spacing w:val="9"/>
          <w:lang w:val="en-US"/>
        </w:rPr>
        <w:t xml:space="preserve"> </w:t>
      </w:r>
      <w:r w:rsidRPr="002779FD">
        <w:rPr>
          <w:lang w:val="en-US"/>
        </w:rPr>
        <w:t>a</w:t>
      </w:r>
      <w:r w:rsidRPr="002779FD">
        <w:rPr>
          <w:spacing w:val="10"/>
          <w:lang w:val="en-US"/>
        </w:rPr>
        <w:t xml:space="preserve"> </w:t>
      </w:r>
      <w:r w:rsidRPr="002779FD">
        <w:rPr>
          <w:lang w:val="en-US"/>
        </w:rPr>
        <w:t>VTS</w:t>
      </w:r>
      <w:r w:rsidRPr="002779FD">
        <w:rPr>
          <w:spacing w:val="7"/>
          <w:lang w:val="en-US"/>
        </w:rPr>
        <w:t xml:space="preserve"> </w:t>
      </w:r>
      <w:r w:rsidRPr="002779FD">
        <w:rPr>
          <w:lang w:val="en-US"/>
        </w:rPr>
        <w:t>is</w:t>
      </w:r>
      <w:r w:rsidRPr="002779FD">
        <w:rPr>
          <w:spacing w:val="9"/>
          <w:lang w:val="en-US"/>
        </w:rPr>
        <w:t xml:space="preserve"> </w:t>
      </w:r>
      <w:r w:rsidRPr="002779FD">
        <w:rPr>
          <w:lang w:val="en-US"/>
        </w:rPr>
        <w:t>requi</w:t>
      </w:r>
      <w:r w:rsidRPr="002779FD">
        <w:rPr>
          <w:spacing w:val="-1"/>
          <w:lang w:val="en-US"/>
        </w:rPr>
        <w:t>r</w:t>
      </w:r>
      <w:r w:rsidRPr="002779FD">
        <w:rPr>
          <w:lang w:val="en-US"/>
        </w:rPr>
        <w:t>ed</w:t>
      </w:r>
      <w:r w:rsidRPr="002779FD">
        <w:rPr>
          <w:spacing w:val="3"/>
          <w:lang w:val="en-US"/>
        </w:rPr>
        <w:t xml:space="preserve"> </w:t>
      </w:r>
      <w:r w:rsidRPr="002779FD">
        <w:rPr>
          <w:lang w:val="en-US"/>
        </w:rPr>
        <w:t>to</w:t>
      </w:r>
      <w:r w:rsidRPr="002779FD">
        <w:rPr>
          <w:spacing w:val="9"/>
          <w:lang w:val="en-US"/>
        </w:rPr>
        <w:t xml:space="preserve"> </w:t>
      </w:r>
      <w:r w:rsidRPr="002779FD">
        <w:rPr>
          <w:lang w:val="en-US"/>
        </w:rPr>
        <w:t>be</w:t>
      </w:r>
      <w:r w:rsidRPr="002779FD">
        <w:rPr>
          <w:spacing w:val="8"/>
          <w:lang w:val="en-US"/>
        </w:rPr>
        <w:t xml:space="preserve"> </w:t>
      </w:r>
      <w:r w:rsidRPr="002779FD">
        <w:rPr>
          <w:lang w:val="en-US"/>
        </w:rPr>
        <w:t>st</w:t>
      </w:r>
      <w:r w:rsidRPr="002779FD">
        <w:rPr>
          <w:spacing w:val="-1"/>
          <w:lang w:val="en-US"/>
        </w:rPr>
        <w:t>o</w:t>
      </w:r>
      <w:r w:rsidRPr="002779FD">
        <w:rPr>
          <w:lang w:val="en-US"/>
        </w:rPr>
        <w:t>red</w:t>
      </w:r>
      <w:r w:rsidRPr="002779FD">
        <w:rPr>
          <w:spacing w:val="5"/>
          <w:lang w:val="en-US"/>
        </w:rPr>
        <w:t xml:space="preserve"> </w:t>
      </w:r>
      <w:r w:rsidRPr="002779FD">
        <w:rPr>
          <w:lang w:val="en-US"/>
        </w:rPr>
        <w:t>should</w:t>
      </w:r>
      <w:r w:rsidRPr="002779FD">
        <w:rPr>
          <w:spacing w:val="3"/>
          <w:lang w:val="en-US"/>
        </w:rPr>
        <w:t xml:space="preserve"> </w:t>
      </w:r>
      <w:r w:rsidRPr="002779FD">
        <w:rPr>
          <w:spacing w:val="1"/>
          <w:lang w:val="en-US"/>
        </w:rPr>
        <w:t>b</w:t>
      </w:r>
      <w:r w:rsidRPr="002779FD">
        <w:rPr>
          <w:lang w:val="en-US"/>
        </w:rPr>
        <w:t>e identified</w:t>
      </w:r>
      <w:r w:rsidRPr="002779FD">
        <w:rPr>
          <w:spacing w:val="34"/>
          <w:lang w:val="en-US"/>
        </w:rPr>
        <w:t xml:space="preserve"> </w:t>
      </w:r>
      <w:r w:rsidRPr="002779FD">
        <w:rPr>
          <w:lang w:val="en-US"/>
        </w:rPr>
        <w:t>in</w:t>
      </w:r>
      <w:r w:rsidRPr="002779FD">
        <w:rPr>
          <w:spacing w:val="41"/>
          <w:lang w:val="en-US"/>
        </w:rPr>
        <w:t xml:space="preserve"> </w:t>
      </w:r>
      <w:r w:rsidRPr="002779FD">
        <w:rPr>
          <w:lang w:val="en-US"/>
        </w:rPr>
        <w:t>internal</w:t>
      </w:r>
      <w:r w:rsidRPr="002779FD">
        <w:rPr>
          <w:spacing w:val="38"/>
          <w:lang w:val="en-US"/>
        </w:rPr>
        <w:t xml:space="preserve"> </w:t>
      </w:r>
      <w:r w:rsidRPr="002779FD">
        <w:rPr>
          <w:lang w:val="en-US"/>
        </w:rPr>
        <w:t>p</w:t>
      </w:r>
      <w:r w:rsidRPr="002779FD">
        <w:rPr>
          <w:spacing w:val="-1"/>
          <w:lang w:val="en-US"/>
        </w:rPr>
        <w:t>r</w:t>
      </w:r>
      <w:r w:rsidRPr="002779FD">
        <w:rPr>
          <w:lang w:val="en-US"/>
        </w:rPr>
        <w:t>ocedures. This</w:t>
      </w:r>
      <w:r w:rsidRPr="002779FD">
        <w:rPr>
          <w:spacing w:val="41"/>
          <w:lang w:val="en-US"/>
        </w:rPr>
        <w:t xml:space="preserve"> </w:t>
      </w:r>
      <w:r w:rsidRPr="002779FD">
        <w:rPr>
          <w:lang w:val="en-US"/>
        </w:rPr>
        <w:t>time</w:t>
      </w:r>
      <w:r w:rsidRPr="002779FD">
        <w:rPr>
          <w:spacing w:val="41"/>
          <w:lang w:val="en-US"/>
        </w:rPr>
        <w:t xml:space="preserve"> </w:t>
      </w:r>
      <w:r w:rsidRPr="002779FD">
        <w:rPr>
          <w:spacing w:val="-1"/>
          <w:lang w:val="en-US"/>
        </w:rPr>
        <w:t>p</w:t>
      </w:r>
      <w:r w:rsidRPr="002779FD">
        <w:rPr>
          <w:lang w:val="en-US"/>
        </w:rPr>
        <w:t>eriod</w:t>
      </w:r>
      <w:r w:rsidRPr="002779FD">
        <w:rPr>
          <w:spacing w:val="39"/>
          <w:lang w:val="en-US"/>
        </w:rPr>
        <w:t xml:space="preserve"> </w:t>
      </w:r>
      <w:r w:rsidRPr="002779FD">
        <w:rPr>
          <w:lang w:val="en-US"/>
        </w:rPr>
        <w:t>should</w:t>
      </w:r>
      <w:r w:rsidRPr="002779FD">
        <w:rPr>
          <w:spacing w:val="39"/>
          <w:lang w:val="en-US"/>
        </w:rPr>
        <w:t xml:space="preserve"> </w:t>
      </w:r>
      <w:r w:rsidRPr="002779FD">
        <w:rPr>
          <w:lang w:val="en-US"/>
        </w:rPr>
        <w:t>be</w:t>
      </w:r>
      <w:r w:rsidRPr="002779FD">
        <w:rPr>
          <w:spacing w:val="43"/>
          <w:lang w:val="en-US"/>
        </w:rPr>
        <w:t xml:space="preserve"> </w:t>
      </w:r>
      <w:r w:rsidRPr="002779FD">
        <w:rPr>
          <w:lang w:val="en-US"/>
        </w:rPr>
        <w:t>such</w:t>
      </w:r>
      <w:r w:rsidRPr="002779FD">
        <w:rPr>
          <w:spacing w:val="41"/>
          <w:lang w:val="en-US"/>
        </w:rPr>
        <w:t xml:space="preserve"> </w:t>
      </w:r>
      <w:r w:rsidRPr="002779FD">
        <w:rPr>
          <w:spacing w:val="-1"/>
          <w:lang w:val="en-US"/>
        </w:rPr>
        <w:t>t</w:t>
      </w:r>
      <w:r w:rsidRPr="002779FD">
        <w:rPr>
          <w:lang w:val="en-US"/>
        </w:rPr>
        <w:t>hat</w:t>
      </w:r>
      <w:r w:rsidRPr="002779FD">
        <w:rPr>
          <w:spacing w:val="41"/>
          <w:lang w:val="en-US"/>
        </w:rPr>
        <w:t xml:space="preserve"> </w:t>
      </w:r>
      <w:r w:rsidRPr="002779FD">
        <w:rPr>
          <w:lang w:val="en-US"/>
        </w:rPr>
        <w:t>it</w:t>
      </w:r>
      <w:r w:rsidRPr="002779FD">
        <w:rPr>
          <w:spacing w:val="44"/>
          <w:lang w:val="en-US"/>
        </w:rPr>
        <w:t xml:space="preserve"> </w:t>
      </w:r>
      <w:r w:rsidRPr="002779FD">
        <w:rPr>
          <w:lang w:val="en-US"/>
        </w:rPr>
        <w:t>allo</w:t>
      </w:r>
      <w:r w:rsidRPr="002779FD">
        <w:rPr>
          <w:spacing w:val="-1"/>
          <w:lang w:val="en-US"/>
        </w:rPr>
        <w:t>w</w:t>
      </w:r>
      <w:r w:rsidRPr="002779FD">
        <w:rPr>
          <w:lang w:val="en-US"/>
        </w:rPr>
        <w:t>s</w:t>
      </w:r>
      <w:r w:rsidRPr="002779FD">
        <w:rPr>
          <w:spacing w:val="39"/>
          <w:lang w:val="en-US"/>
        </w:rPr>
        <w:t xml:space="preserve"> </w:t>
      </w:r>
      <w:r w:rsidRPr="002779FD">
        <w:rPr>
          <w:lang w:val="en-US"/>
        </w:rPr>
        <w:t>for</w:t>
      </w:r>
      <w:r w:rsidRPr="002779FD">
        <w:rPr>
          <w:spacing w:val="43"/>
          <w:lang w:val="en-US"/>
        </w:rPr>
        <w:t xml:space="preserve"> </w:t>
      </w:r>
      <w:r w:rsidRPr="002779FD">
        <w:rPr>
          <w:lang w:val="en-US"/>
        </w:rPr>
        <w:t>the</w:t>
      </w:r>
      <w:r w:rsidRPr="002779FD">
        <w:rPr>
          <w:spacing w:val="42"/>
          <w:lang w:val="en-US"/>
        </w:rPr>
        <w:t xml:space="preserve"> </w:t>
      </w:r>
      <w:r w:rsidRPr="002779FD">
        <w:rPr>
          <w:lang w:val="en-US"/>
        </w:rPr>
        <w:t>full retrieval</w:t>
      </w:r>
      <w:r w:rsidRPr="002779FD">
        <w:rPr>
          <w:spacing w:val="18"/>
          <w:lang w:val="en-US"/>
        </w:rPr>
        <w:t xml:space="preserve"> </w:t>
      </w:r>
      <w:r w:rsidRPr="002779FD">
        <w:rPr>
          <w:lang w:val="en-US"/>
        </w:rPr>
        <w:t>of</w:t>
      </w:r>
      <w:r w:rsidRPr="002779FD">
        <w:rPr>
          <w:spacing w:val="24"/>
          <w:lang w:val="en-US"/>
        </w:rPr>
        <w:t xml:space="preserve"> </w:t>
      </w:r>
      <w:r w:rsidRPr="002779FD">
        <w:rPr>
          <w:lang w:val="en-US"/>
        </w:rPr>
        <w:t>data</w:t>
      </w:r>
      <w:r w:rsidRPr="002779FD">
        <w:rPr>
          <w:spacing w:val="22"/>
          <w:lang w:val="en-US"/>
        </w:rPr>
        <w:t xml:space="preserve"> </w:t>
      </w:r>
      <w:r w:rsidRPr="002779FD">
        <w:rPr>
          <w:lang w:val="en-US"/>
        </w:rPr>
        <w:t>post-i</w:t>
      </w:r>
      <w:r w:rsidRPr="002779FD">
        <w:rPr>
          <w:spacing w:val="-1"/>
          <w:lang w:val="en-US"/>
        </w:rPr>
        <w:t>n</w:t>
      </w:r>
      <w:r w:rsidRPr="002779FD">
        <w:rPr>
          <w:lang w:val="en-US"/>
        </w:rPr>
        <w:t>cident/acci</w:t>
      </w:r>
      <w:r w:rsidRPr="002779FD">
        <w:rPr>
          <w:spacing w:val="-1"/>
          <w:lang w:val="en-US"/>
        </w:rPr>
        <w:t>d</w:t>
      </w:r>
      <w:r w:rsidRPr="002779FD">
        <w:rPr>
          <w:lang w:val="en-US"/>
        </w:rPr>
        <w:t>ent,</w:t>
      </w:r>
      <w:r w:rsidRPr="002779FD">
        <w:rPr>
          <w:spacing w:val="4"/>
          <w:lang w:val="en-US"/>
        </w:rPr>
        <w:t xml:space="preserve"> </w:t>
      </w:r>
      <w:r w:rsidRPr="002779FD">
        <w:rPr>
          <w:lang w:val="en-US"/>
        </w:rPr>
        <w:t>in</w:t>
      </w:r>
      <w:r w:rsidRPr="002779FD">
        <w:rPr>
          <w:spacing w:val="24"/>
          <w:lang w:val="en-US"/>
        </w:rPr>
        <w:t xml:space="preserve"> </w:t>
      </w:r>
      <w:r w:rsidRPr="002779FD">
        <w:rPr>
          <w:lang w:val="en-US"/>
        </w:rPr>
        <w:t>compliance</w:t>
      </w:r>
      <w:r w:rsidRPr="002779FD">
        <w:rPr>
          <w:spacing w:val="15"/>
          <w:lang w:val="en-US"/>
        </w:rPr>
        <w:t xml:space="preserve"> </w:t>
      </w:r>
      <w:r w:rsidRPr="002779FD">
        <w:rPr>
          <w:lang w:val="en-US"/>
        </w:rPr>
        <w:t>with</w:t>
      </w:r>
      <w:r w:rsidRPr="002779FD">
        <w:rPr>
          <w:spacing w:val="20"/>
          <w:lang w:val="en-US"/>
        </w:rPr>
        <w:t xml:space="preserve"> </w:t>
      </w:r>
      <w:r w:rsidRPr="002779FD">
        <w:rPr>
          <w:lang w:val="en-US"/>
        </w:rPr>
        <w:t>national</w:t>
      </w:r>
      <w:r w:rsidRPr="002779FD">
        <w:rPr>
          <w:spacing w:val="18"/>
          <w:lang w:val="en-US"/>
        </w:rPr>
        <w:t xml:space="preserve"> </w:t>
      </w:r>
      <w:r w:rsidRPr="002779FD">
        <w:rPr>
          <w:lang w:val="en-US"/>
        </w:rPr>
        <w:t>r</w:t>
      </w:r>
      <w:r w:rsidRPr="002779FD">
        <w:rPr>
          <w:spacing w:val="-1"/>
          <w:lang w:val="en-US"/>
        </w:rPr>
        <w:t>e</w:t>
      </w:r>
      <w:r w:rsidRPr="002779FD">
        <w:rPr>
          <w:lang w:val="en-US"/>
        </w:rPr>
        <w:t>quirements</w:t>
      </w:r>
      <w:r w:rsidRPr="002779FD">
        <w:rPr>
          <w:spacing w:val="13"/>
          <w:lang w:val="en-US"/>
        </w:rPr>
        <w:t xml:space="preserve"> </w:t>
      </w:r>
      <w:r w:rsidRPr="002779FD">
        <w:rPr>
          <w:lang w:val="en-US"/>
        </w:rPr>
        <w:t>and</w:t>
      </w:r>
      <w:r w:rsidRPr="002779FD">
        <w:rPr>
          <w:spacing w:val="22"/>
          <w:lang w:val="en-US"/>
        </w:rPr>
        <w:t xml:space="preserve"> </w:t>
      </w:r>
      <w:r w:rsidRPr="002779FD">
        <w:rPr>
          <w:lang w:val="en-US"/>
        </w:rPr>
        <w:t>those</w:t>
      </w:r>
      <w:r w:rsidRPr="002779FD">
        <w:rPr>
          <w:spacing w:val="21"/>
          <w:lang w:val="en-US"/>
        </w:rPr>
        <w:t xml:space="preserve"> </w:t>
      </w:r>
      <w:r w:rsidRPr="002779FD">
        <w:rPr>
          <w:lang w:val="en-US"/>
        </w:rPr>
        <w:t>of the</w:t>
      </w:r>
      <w:r w:rsidRPr="002779FD">
        <w:rPr>
          <w:spacing w:val="6"/>
          <w:lang w:val="en-US"/>
        </w:rPr>
        <w:t xml:space="preserve"> </w:t>
      </w:r>
      <w:r w:rsidRPr="002779FD">
        <w:rPr>
          <w:lang w:val="en-US"/>
        </w:rPr>
        <w:t>incident</w:t>
      </w:r>
      <w:r w:rsidRPr="002779FD">
        <w:rPr>
          <w:spacing w:val="-1"/>
          <w:lang w:val="en-US"/>
        </w:rPr>
        <w:t>/</w:t>
      </w:r>
      <w:r w:rsidRPr="002779FD">
        <w:rPr>
          <w:lang w:val="en-US"/>
        </w:rPr>
        <w:t>accident</w:t>
      </w:r>
      <w:r w:rsidRPr="002779FD">
        <w:rPr>
          <w:spacing w:val="-7"/>
          <w:lang w:val="en-US"/>
        </w:rPr>
        <w:t xml:space="preserve"> </w:t>
      </w:r>
      <w:r w:rsidRPr="002779FD">
        <w:rPr>
          <w:lang w:val="en-US"/>
        </w:rPr>
        <w:t>in</w:t>
      </w:r>
      <w:r w:rsidRPr="002779FD">
        <w:rPr>
          <w:spacing w:val="-2"/>
          <w:lang w:val="en-US"/>
        </w:rPr>
        <w:t>v</w:t>
      </w:r>
      <w:r w:rsidRPr="002779FD">
        <w:rPr>
          <w:lang w:val="en-US"/>
        </w:rPr>
        <w:t>estigation</w:t>
      </w:r>
      <w:r w:rsidRPr="002779FD">
        <w:rPr>
          <w:spacing w:val="-3"/>
          <w:lang w:val="en-US"/>
        </w:rPr>
        <w:t xml:space="preserve"> </w:t>
      </w:r>
      <w:r w:rsidRPr="002779FD">
        <w:rPr>
          <w:lang w:val="en-US"/>
        </w:rPr>
        <w:t>p</w:t>
      </w:r>
      <w:r w:rsidRPr="002779FD">
        <w:rPr>
          <w:spacing w:val="-1"/>
          <w:lang w:val="en-US"/>
        </w:rPr>
        <w:t>r</w:t>
      </w:r>
      <w:r w:rsidRPr="002779FD">
        <w:rPr>
          <w:lang w:val="en-US"/>
        </w:rPr>
        <w:t>ocedures</w:t>
      </w:r>
      <w:r w:rsidRPr="002779FD">
        <w:rPr>
          <w:spacing w:val="-2"/>
          <w:lang w:val="en-US"/>
        </w:rPr>
        <w:t xml:space="preserve"> </w:t>
      </w:r>
      <w:r w:rsidRPr="002779FD">
        <w:rPr>
          <w:lang w:val="en-US"/>
        </w:rPr>
        <w:t>of</w:t>
      </w:r>
      <w:r w:rsidRPr="002779FD">
        <w:rPr>
          <w:spacing w:val="5"/>
          <w:lang w:val="en-US"/>
        </w:rPr>
        <w:t xml:space="preserve"> </w:t>
      </w:r>
      <w:r w:rsidRPr="002779FD">
        <w:rPr>
          <w:lang w:val="en-US"/>
        </w:rPr>
        <w:t>the</w:t>
      </w:r>
      <w:r w:rsidRPr="002779FD">
        <w:rPr>
          <w:spacing w:val="6"/>
          <w:lang w:val="en-US"/>
        </w:rPr>
        <w:t xml:space="preserve"> </w:t>
      </w:r>
      <w:r w:rsidRPr="002779FD">
        <w:rPr>
          <w:lang w:val="en-US"/>
        </w:rPr>
        <w:t>VTS</w:t>
      </w:r>
      <w:r w:rsidRPr="002779FD">
        <w:rPr>
          <w:spacing w:val="5"/>
          <w:lang w:val="en-US"/>
        </w:rPr>
        <w:t xml:space="preserve"> </w:t>
      </w:r>
      <w:r w:rsidRPr="002779FD">
        <w:rPr>
          <w:lang w:val="en-US"/>
        </w:rPr>
        <w:t>a</w:t>
      </w:r>
      <w:r w:rsidRPr="002779FD">
        <w:rPr>
          <w:spacing w:val="1"/>
          <w:lang w:val="en-US"/>
        </w:rPr>
        <w:t>u</w:t>
      </w:r>
      <w:r w:rsidRPr="002779FD">
        <w:rPr>
          <w:lang w:val="en-US"/>
        </w:rPr>
        <w:t>thority</w:t>
      </w:r>
      <w:r w:rsidRPr="002779FD">
        <w:rPr>
          <w:spacing w:val="1"/>
          <w:lang w:val="en-US"/>
        </w:rPr>
        <w:t xml:space="preserve"> </w:t>
      </w:r>
      <w:r w:rsidRPr="002779FD">
        <w:rPr>
          <w:lang w:val="en-US"/>
        </w:rPr>
        <w:t>and</w:t>
      </w:r>
      <w:r w:rsidRPr="002779FD">
        <w:rPr>
          <w:spacing w:val="6"/>
          <w:lang w:val="en-US"/>
        </w:rPr>
        <w:t xml:space="preserve"> </w:t>
      </w:r>
      <w:r w:rsidRPr="002779FD">
        <w:rPr>
          <w:lang w:val="en-US"/>
        </w:rPr>
        <w:t>other</w:t>
      </w:r>
      <w:r w:rsidRPr="002779FD">
        <w:rPr>
          <w:spacing w:val="4"/>
          <w:lang w:val="en-US"/>
        </w:rPr>
        <w:t xml:space="preserve"> </w:t>
      </w:r>
      <w:r w:rsidRPr="002779FD">
        <w:rPr>
          <w:lang w:val="en-US"/>
        </w:rPr>
        <w:t>interested</w:t>
      </w:r>
      <w:r w:rsidRPr="002779FD">
        <w:rPr>
          <w:spacing w:val="-1"/>
          <w:lang w:val="en-US"/>
        </w:rPr>
        <w:t xml:space="preserve"> </w:t>
      </w:r>
      <w:r w:rsidRPr="002779FD">
        <w:rPr>
          <w:lang w:val="en-US"/>
        </w:rPr>
        <w:t>parties. This</w:t>
      </w:r>
      <w:r w:rsidRPr="002779FD">
        <w:rPr>
          <w:spacing w:val="-4"/>
          <w:lang w:val="en-US"/>
        </w:rPr>
        <w:t xml:space="preserve"> </w:t>
      </w:r>
      <w:r w:rsidRPr="002779FD">
        <w:rPr>
          <w:lang w:val="en-US"/>
        </w:rPr>
        <w:t>type</w:t>
      </w:r>
      <w:r w:rsidRPr="002779FD">
        <w:rPr>
          <w:spacing w:val="-4"/>
          <w:lang w:val="en-US"/>
        </w:rPr>
        <w:t xml:space="preserve"> </w:t>
      </w:r>
      <w:r w:rsidRPr="002779FD">
        <w:rPr>
          <w:lang w:val="en-US"/>
        </w:rPr>
        <w:t>of</w:t>
      </w:r>
      <w:r w:rsidRPr="002779FD">
        <w:rPr>
          <w:spacing w:val="-2"/>
          <w:lang w:val="en-US"/>
        </w:rPr>
        <w:t xml:space="preserve"> </w:t>
      </w:r>
      <w:r w:rsidRPr="002779FD">
        <w:rPr>
          <w:lang w:val="en-US"/>
        </w:rPr>
        <w:t>information</w:t>
      </w:r>
      <w:r w:rsidRPr="002779FD">
        <w:rPr>
          <w:spacing w:val="-11"/>
          <w:lang w:val="en-US"/>
        </w:rPr>
        <w:t xml:space="preserve"> </w:t>
      </w:r>
      <w:r w:rsidRPr="002779FD">
        <w:rPr>
          <w:lang w:val="en-US"/>
        </w:rPr>
        <w:t>may</w:t>
      </w:r>
      <w:r w:rsidRPr="002779FD">
        <w:rPr>
          <w:spacing w:val="-4"/>
          <w:lang w:val="en-US"/>
        </w:rPr>
        <w:t xml:space="preserve"> </w:t>
      </w:r>
      <w:r w:rsidRPr="002779FD">
        <w:rPr>
          <w:lang w:val="en-US"/>
        </w:rPr>
        <w:t>include:</w:t>
      </w:r>
    </w:p>
    <w:p w14:paraId="091571EF" w14:textId="77777777" w:rsidR="00244D75" w:rsidRPr="002779FD" w:rsidRDefault="00244D75" w:rsidP="003B453A">
      <w:pPr>
        <w:pStyle w:val="Bullet1"/>
        <w:rPr>
          <w:lang w:val="en-US"/>
        </w:rPr>
      </w:pPr>
      <w:r w:rsidRPr="002779FD">
        <w:rPr>
          <w:lang w:val="en-US"/>
        </w:rPr>
        <w:t>Communications</w:t>
      </w:r>
      <w:r w:rsidRPr="002779FD">
        <w:rPr>
          <w:spacing w:val="-16"/>
          <w:lang w:val="en-US"/>
        </w:rPr>
        <w:t xml:space="preserve"> </w:t>
      </w:r>
      <w:r w:rsidRPr="002779FD">
        <w:rPr>
          <w:lang w:val="en-US"/>
        </w:rPr>
        <w:t>(inter</w:t>
      </w:r>
      <w:r w:rsidRPr="002779FD">
        <w:rPr>
          <w:spacing w:val="-1"/>
          <w:lang w:val="en-US"/>
        </w:rPr>
        <w:t>n</w:t>
      </w:r>
      <w:r w:rsidRPr="002779FD">
        <w:rPr>
          <w:lang w:val="en-US"/>
        </w:rPr>
        <w:t>al</w:t>
      </w:r>
      <w:r w:rsidRPr="002779FD">
        <w:rPr>
          <w:spacing w:val="-8"/>
          <w:lang w:val="en-US"/>
        </w:rPr>
        <w:t xml:space="preserve"> </w:t>
      </w:r>
      <w:r w:rsidRPr="002779FD">
        <w:rPr>
          <w:lang w:val="en-US"/>
        </w:rPr>
        <w:t>and/or</w:t>
      </w:r>
      <w:r w:rsidRPr="002779FD">
        <w:rPr>
          <w:spacing w:val="-6"/>
          <w:lang w:val="en-US"/>
        </w:rPr>
        <w:t xml:space="preserve"> </w:t>
      </w:r>
      <w:r w:rsidRPr="002779FD">
        <w:rPr>
          <w:lang w:val="en-US"/>
        </w:rPr>
        <w:t>external);</w:t>
      </w:r>
    </w:p>
    <w:p w14:paraId="16C0A5FC" w14:textId="77777777" w:rsidR="00244D75" w:rsidRPr="002779FD" w:rsidRDefault="00244D75" w:rsidP="003B453A">
      <w:pPr>
        <w:pStyle w:val="Bullet1"/>
        <w:rPr>
          <w:lang w:val="en-US"/>
        </w:rPr>
      </w:pPr>
      <w:r w:rsidRPr="002779FD">
        <w:rPr>
          <w:lang w:val="en-US"/>
        </w:rPr>
        <w:t>Sensor</w:t>
      </w:r>
      <w:r w:rsidRPr="002779FD">
        <w:rPr>
          <w:spacing w:val="-7"/>
          <w:lang w:val="en-US"/>
        </w:rPr>
        <w:t xml:space="preserve"> </w:t>
      </w:r>
      <w:r w:rsidRPr="002779FD">
        <w:rPr>
          <w:lang w:val="en-US"/>
        </w:rPr>
        <w:t>data</w:t>
      </w:r>
      <w:r w:rsidRPr="002779FD">
        <w:rPr>
          <w:spacing w:val="-4"/>
          <w:lang w:val="en-US"/>
        </w:rPr>
        <w:t xml:space="preserve"> </w:t>
      </w:r>
      <w:r w:rsidRPr="002779FD">
        <w:rPr>
          <w:lang w:val="en-US"/>
        </w:rPr>
        <w:t>(i.e.</w:t>
      </w:r>
      <w:r w:rsidRPr="002779FD">
        <w:rPr>
          <w:spacing w:val="-4"/>
          <w:lang w:val="en-US"/>
        </w:rPr>
        <w:t xml:space="preserve"> </w:t>
      </w:r>
      <w:r w:rsidRPr="002779FD">
        <w:rPr>
          <w:lang w:val="en-US"/>
        </w:rPr>
        <w:t>data</w:t>
      </w:r>
      <w:r w:rsidRPr="002779FD">
        <w:rPr>
          <w:spacing w:val="-4"/>
          <w:lang w:val="en-US"/>
        </w:rPr>
        <w:t xml:space="preserve"> </w:t>
      </w:r>
      <w:r w:rsidRPr="002779FD">
        <w:rPr>
          <w:lang w:val="en-US"/>
        </w:rPr>
        <w:t>used</w:t>
      </w:r>
      <w:r w:rsidRPr="002779FD">
        <w:rPr>
          <w:spacing w:val="-5"/>
          <w:lang w:val="en-US"/>
        </w:rPr>
        <w:t xml:space="preserve"> </w:t>
      </w:r>
      <w:r w:rsidRPr="002779FD">
        <w:rPr>
          <w:lang w:val="en-US"/>
        </w:rPr>
        <w:t>to</w:t>
      </w:r>
      <w:r w:rsidRPr="002779FD">
        <w:rPr>
          <w:spacing w:val="-2"/>
          <w:lang w:val="en-US"/>
        </w:rPr>
        <w:t xml:space="preserve"> </w:t>
      </w:r>
      <w:r w:rsidRPr="002779FD">
        <w:rPr>
          <w:lang w:val="en-US"/>
        </w:rPr>
        <w:t>generate</w:t>
      </w:r>
      <w:r w:rsidRPr="002779FD">
        <w:rPr>
          <w:spacing w:val="-9"/>
          <w:lang w:val="en-US"/>
        </w:rPr>
        <w:t xml:space="preserve"> </w:t>
      </w:r>
      <w:r w:rsidRPr="002779FD">
        <w:rPr>
          <w:lang w:val="en-US"/>
        </w:rPr>
        <w:t>the</w:t>
      </w:r>
      <w:r w:rsidRPr="002779FD">
        <w:rPr>
          <w:spacing w:val="-3"/>
          <w:lang w:val="en-US"/>
        </w:rPr>
        <w:t xml:space="preserve"> </w:t>
      </w:r>
      <w:r w:rsidRPr="002779FD">
        <w:rPr>
          <w:lang w:val="en-US"/>
        </w:rPr>
        <w:t>traffic</w:t>
      </w:r>
      <w:r w:rsidRPr="002779FD">
        <w:rPr>
          <w:spacing w:val="-5"/>
          <w:lang w:val="en-US"/>
        </w:rPr>
        <w:t xml:space="preserve"> </w:t>
      </w:r>
      <w:r w:rsidRPr="002779FD">
        <w:rPr>
          <w:lang w:val="en-US"/>
        </w:rPr>
        <w:t>image</w:t>
      </w:r>
      <w:r w:rsidRPr="002779FD">
        <w:rPr>
          <w:spacing w:val="-6"/>
          <w:lang w:val="en-US"/>
        </w:rPr>
        <w:t xml:space="preserve"> </w:t>
      </w:r>
      <w:r w:rsidRPr="002779FD">
        <w:rPr>
          <w:lang w:val="en-US"/>
        </w:rPr>
        <w:t>such</w:t>
      </w:r>
      <w:r w:rsidRPr="002779FD">
        <w:rPr>
          <w:spacing w:val="-5"/>
          <w:lang w:val="en-US"/>
        </w:rPr>
        <w:t xml:space="preserve"> </w:t>
      </w:r>
      <w:r w:rsidRPr="002779FD">
        <w:rPr>
          <w:lang w:val="en-US"/>
        </w:rPr>
        <w:t>as</w:t>
      </w:r>
      <w:r w:rsidRPr="002779FD">
        <w:rPr>
          <w:spacing w:val="-2"/>
          <w:lang w:val="en-US"/>
        </w:rPr>
        <w:t xml:space="preserve"> </w:t>
      </w:r>
      <w:r w:rsidRPr="002779FD">
        <w:rPr>
          <w:lang w:val="en-US"/>
        </w:rPr>
        <w:t>radar,</w:t>
      </w:r>
      <w:r w:rsidRPr="002779FD">
        <w:rPr>
          <w:spacing w:val="-7"/>
          <w:lang w:val="en-US"/>
        </w:rPr>
        <w:t xml:space="preserve"> </w:t>
      </w:r>
      <w:r w:rsidRPr="002779FD">
        <w:rPr>
          <w:lang w:val="en-US"/>
        </w:rPr>
        <w:t>CCTV,</w:t>
      </w:r>
      <w:r w:rsidRPr="002779FD">
        <w:rPr>
          <w:spacing w:val="-7"/>
          <w:lang w:val="en-US"/>
        </w:rPr>
        <w:t xml:space="preserve"> </w:t>
      </w:r>
      <w:r w:rsidRPr="002779FD">
        <w:rPr>
          <w:lang w:val="en-US"/>
        </w:rPr>
        <w:t>AIS);</w:t>
      </w:r>
    </w:p>
    <w:p w14:paraId="77AC64F3" w14:textId="77777777" w:rsidR="00244D75" w:rsidRPr="002779FD" w:rsidRDefault="00244D75" w:rsidP="003B453A">
      <w:pPr>
        <w:pStyle w:val="Bullet1"/>
        <w:rPr>
          <w:lang w:val="en-US"/>
        </w:rPr>
      </w:pPr>
      <w:r w:rsidRPr="002779FD">
        <w:rPr>
          <w:lang w:val="en-US"/>
        </w:rPr>
        <w:t>Shipping</w:t>
      </w:r>
      <w:r w:rsidRPr="002779FD">
        <w:rPr>
          <w:spacing w:val="21"/>
          <w:lang w:val="en-US"/>
        </w:rPr>
        <w:t xml:space="preserve"> </w:t>
      </w:r>
      <w:r w:rsidRPr="002779FD">
        <w:rPr>
          <w:lang w:val="en-US"/>
        </w:rPr>
        <w:t>in</w:t>
      </w:r>
      <w:r w:rsidRPr="002779FD">
        <w:rPr>
          <w:spacing w:val="-1"/>
          <w:lang w:val="en-US"/>
        </w:rPr>
        <w:t>f</w:t>
      </w:r>
      <w:r w:rsidRPr="002779FD">
        <w:rPr>
          <w:lang w:val="en-US"/>
        </w:rPr>
        <w:t>ormation</w:t>
      </w:r>
      <w:r w:rsidRPr="002779FD">
        <w:rPr>
          <w:spacing w:val="19"/>
          <w:lang w:val="en-US"/>
        </w:rPr>
        <w:t xml:space="preserve"> </w:t>
      </w:r>
      <w:r w:rsidRPr="002779FD">
        <w:rPr>
          <w:lang w:val="en-US"/>
        </w:rPr>
        <w:t>data</w:t>
      </w:r>
      <w:r w:rsidRPr="002779FD">
        <w:rPr>
          <w:spacing w:val="26"/>
          <w:lang w:val="en-US"/>
        </w:rPr>
        <w:t xml:space="preserve"> </w:t>
      </w:r>
      <w:r w:rsidRPr="002779FD">
        <w:rPr>
          <w:lang w:val="en-US"/>
        </w:rPr>
        <w:t>(</w:t>
      </w:r>
      <w:del w:id="411" w:author="Shahid Khan" w:date="2019-09-24T11:17:00Z">
        <w:r w:rsidRPr="002779FD" w:rsidDel="00E23958">
          <w:rPr>
            <w:spacing w:val="29"/>
            <w:lang w:val="en-US"/>
          </w:rPr>
          <w:delText xml:space="preserve"> </w:delText>
        </w:r>
      </w:del>
      <w:r w:rsidRPr="002779FD">
        <w:rPr>
          <w:lang w:val="en-US"/>
        </w:rPr>
        <w:t>e.g.</w:t>
      </w:r>
      <w:r w:rsidRPr="002779FD">
        <w:rPr>
          <w:spacing w:val="26"/>
          <w:lang w:val="en-US"/>
        </w:rPr>
        <w:t xml:space="preserve"> </w:t>
      </w:r>
      <w:r w:rsidRPr="002779FD">
        <w:rPr>
          <w:lang w:val="en-US"/>
        </w:rPr>
        <w:t>v</w:t>
      </w:r>
      <w:r w:rsidRPr="002779FD">
        <w:rPr>
          <w:spacing w:val="-1"/>
          <w:lang w:val="en-US"/>
        </w:rPr>
        <w:t>e</w:t>
      </w:r>
      <w:r w:rsidRPr="002779FD">
        <w:rPr>
          <w:lang w:val="en-US"/>
        </w:rPr>
        <w:t>ssel</w:t>
      </w:r>
      <w:r w:rsidRPr="002779FD">
        <w:rPr>
          <w:spacing w:val="24"/>
          <w:lang w:val="en-US"/>
        </w:rPr>
        <w:t xml:space="preserve"> </w:t>
      </w:r>
      <w:r w:rsidRPr="002779FD">
        <w:rPr>
          <w:lang w:val="en-US"/>
        </w:rPr>
        <w:t>and</w:t>
      </w:r>
      <w:r w:rsidRPr="002779FD">
        <w:rPr>
          <w:spacing w:val="25"/>
          <w:lang w:val="en-US"/>
        </w:rPr>
        <w:t xml:space="preserve"> </w:t>
      </w:r>
      <w:r w:rsidRPr="002779FD">
        <w:rPr>
          <w:lang w:val="en-US"/>
        </w:rPr>
        <w:t>c</w:t>
      </w:r>
      <w:r w:rsidRPr="002779FD">
        <w:rPr>
          <w:spacing w:val="-1"/>
          <w:lang w:val="en-US"/>
        </w:rPr>
        <w:t>a</w:t>
      </w:r>
      <w:r w:rsidRPr="002779FD">
        <w:rPr>
          <w:lang w:val="en-US"/>
        </w:rPr>
        <w:t>rgo</w:t>
      </w:r>
      <w:r w:rsidRPr="002779FD">
        <w:rPr>
          <w:spacing w:val="24"/>
          <w:lang w:val="en-US"/>
        </w:rPr>
        <w:t xml:space="preserve"> </w:t>
      </w:r>
      <w:r w:rsidRPr="002779FD">
        <w:rPr>
          <w:lang w:val="en-US"/>
        </w:rPr>
        <w:t>data,</w:t>
      </w:r>
      <w:r w:rsidRPr="002779FD">
        <w:rPr>
          <w:spacing w:val="25"/>
          <w:lang w:val="en-US"/>
        </w:rPr>
        <w:t xml:space="preserve"> </w:t>
      </w:r>
      <w:r w:rsidRPr="002779FD">
        <w:rPr>
          <w:lang w:val="en-US"/>
        </w:rPr>
        <w:t>i</w:t>
      </w:r>
      <w:r w:rsidRPr="002779FD">
        <w:rPr>
          <w:spacing w:val="-1"/>
          <w:lang w:val="en-US"/>
        </w:rPr>
        <w:t>n</w:t>
      </w:r>
      <w:r w:rsidRPr="002779FD">
        <w:rPr>
          <w:lang w:val="en-US"/>
        </w:rPr>
        <w:t>cluding</w:t>
      </w:r>
      <w:r w:rsidRPr="002779FD">
        <w:rPr>
          <w:spacing w:val="21"/>
          <w:lang w:val="en-US"/>
        </w:rPr>
        <w:t xml:space="preserve"> </w:t>
      </w:r>
      <w:r w:rsidRPr="002779FD">
        <w:rPr>
          <w:lang w:val="en-US"/>
        </w:rPr>
        <w:t>vessel</w:t>
      </w:r>
      <w:r w:rsidRPr="002779FD">
        <w:rPr>
          <w:spacing w:val="24"/>
          <w:lang w:val="en-US"/>
        </w:rPr>
        <w:t xml:space="preserve"> </w:t>
      </w:r>
      <w:r w:rsidRPr="002779FD">
        <w:rPr>
          <w:lang w:val="en-US"/>
        </w:rPr>
        <w:t>movem</w:t>
      </w:r>
      <w:r w:rsidRPr="002779FD">
        <w:rPr>
          <w:spacing w:val="1"/>
          <w:lang w:val="en-US"/>
        </w:rPr>
        <w:t>e</w:t>
      </w:r>
      <w:r w:rsidRPr="002779FD">
        <w:rPr>
          <w:lang w:val="en-US"/>
        </w:rPr>
        <w:t>nt information);</w:t>
      </w:r>
    </w:p>
    <w:p w14:paraId="2BA9A528" w14:textId="77777777" w:rsidR="00244D75" w:rsidRPr="002779FD" w:rsidRDefault="00244D75" w:rsidP="003B453A">
      <w:pPr>
        <w:pStyle w:val="Bullet1"/>
        <w:rPr>
          <w:lang w:val="en-US"/>
        </w:rPr>
      </w:pPr>
      <w:r w:rsidRPr="002779FD">
        <w:rPr>
          <w:lang w:val="en-US"/>
        </w:rPr>
        <w:t>Meteorological</w:t>
      </w:r>
      <w:r w:rsidRPr="002779FD">
        <w:rPr>
          <w:spacing w:val="-14"/>
          <w:lang w:val="en-US"/>
        </w:rPr>
        <w:t xml:space="preserve"> </w:t>
      </w:r>
      <w:r w:rsidRPr="002779FD">
        <w:rPr>
          <w:lang w:val="en-US"/>
        </w:rPr>
        <w:t>and</w:t>
      </w:r>
      <w:r w:rsidRPr="002779FD">
        <w:rPr>
          <w:spacing w:val="-4"/>
          <w:lang w:val="en-US"/>
        </w:rPr>
        <w:t xml:space="preserve"> </w:t>
      </w:r>
      <w:r w:rsidRPr="002779FD">
        <w:rPr>
          <w:lang w:val="en-US"/>
        </w:rPr>
        <w:t>hydrological</w:t>
      </w:r>
      <w:r w:rsidRPr="002779FD">
        <w:rPr>
          <w:spacing w:val="-12"/>
          <w:lang w:val="en-US"/>
        </w:rPr>
        <w:t xml:space="preserve"> </w:t>
      </w:r>
      <w:r w:rsidRPr="002779FD">
        <w:rPr>
          <w:lang w:val="en-US"/>
        </w:rPr>
        <w:t>d</w:t>
      </w:r>
      <w:r w:rsidRPr="002779FD">
        <w:rPr>
          <w:spacing w:val="-1"/>
          <w:lang w:val="en-US"/>
        </w:rPr>
        <w:t>at</w:t>
      </w:r>
      <w:r w:rsidRPr="002779FD">
        <w:rPr>
          <w:lang w:val="en-US"/>
        </w:rPr>
        <w:t>a;</w:t>
      </w:r>
      <w:r w:rsidRPr="002779FD">
        <w:rPr>
          <w:spacing w:val="-5"/>
          <w:lang w:val="en-US"/>
        </w:rPr>
        <w:t xml:space="preserve"> </w:t>
      </w:r>
      <w:r w:rsidRPr="002779FD">
        <w:rPr>
          <w:lang w:val="en-US"/>
        </w:rPr>
        <w:t>and</w:t>
      </w:r>
    </w:p>
    <w:p w14:paraId="2631B225" w14:textId="77777777" w:rsidR="00244D75" w:rsidRPr="002779FD" w:rsidRDefault="00244D75" w:rsidP="003B453A">
      <w:pPr>
        <w:pStyle w:val="Bullet1"/>
        <w:rPr>
          <w:lang w:val="en-US"/>
        </w:rPr>
      </w:pPr>
      <w:r w:rsidRPr="002779FD">
        <w:rPr>
          <w:lang w:val="en-US"/>
        </w:rPr>
        <w:t>Data</w:t>
      </w:r>
      <w:r w:rsidRPr="002779FD">
        <w:rPr>
          <w:spacing w:val="-5"/>
          <w:lang w:val="en-US"/>
        </w:rPr>
        <w:t xml:space="preserve"> </w:t>
      </w:r>
      <w:r w:rsidRPr="002779FD">
        <w:rPr>
          <w:lang w:val="en-US"/>
        </w:rPr>
        <w:t>from</w:t>
      </w:r>
      <w:r w:rsidRPr="002779FD">
        <w:rPr>
          <w:spacing w:val="-4"/>
          <w:lang w:val="en-US"/>
        </w:rPr>
        <w:t xml:space="preserve"> </w:t>
      </w:r>
      <w:r w:rsidRPr="002779FD">
        <w:rPr>
          <w:lang w:val="en-US"/>
        </w:rPr>
        <w:t>o</w:t>
      </w:r>
      <w:r w:rsidRPr="002779FD">
        <w:rPr>
          <w:spacing w:val="1"/>
          <w:lang w:val="en-US"/>
        </w:rPr>
        <w:t>t</w:t>
      </w:r>
      <w:r w:rsidRPr="002779FD">
        <w:rPr>
          <w:lang w:val="en-US"/>
        </w:rPr>
        <w:t>her</w:t>
      </w:r>
      <w:r w:rsidRPr="002779FD">
        <w:rPr>
          <w:spacing w:val="-5"/>
          <w:lang w:val="en-US"/>
        </w:rPr>
        <w:t xml:space="preserve"> </w:t>
      </w:r>
      <w:r w:rsidRPr="002779FD">
        <w:rPr>
          <w:lang w:val="en-US"/>
        </w:rPr>
        <w:t>sources.</w:t>
      </w:r>
    </w:p>
    <w:p w14:paraId="5B8BFB46" w14:textId="77777777" w:rsidR="00244D75" w:rsidRPr="002779FD" w:rsidRDefault="00244D75" w:rsidP="00244D75">
      <w:pPr>
        <w:widowControl w:val="0"/>
        <w:spacing w:line="252" w:lineRule="exact"/>
        <w:ind w:right="96"/>
        <w:jc w:val="both"/>
        <w:rPr>
          <w:rFonts w:eastAsia="Arial" w:cstheme="minorHAnsi"/>
          <w:sz w:val="22"/>
          <w:lang w:val="en-US"/>
        </w:rPr>
      </w:pPr>
      <w:r w:rsidRPr="002779FD">
        <w:rPr>
          <w:rFonts w:eastAsia="Arial" w:cstheme="minorHAnsi"/>
          <w:sz w:val="22"/>
          <w:lang w:val="en-US"/>
        </w:rPr>
        <w:t>Provision should be</w:t>
      </w:r>
      <w:r w:rsidRPr="002779FD">
        <w:rPr>
          <w:rFonts w:eastAsia="Arial" w:cstheme="minorHAnsi"/>
          <w:spacing w:val="37"/>
          <w:sz w:val="22"/>
          <w:lang w:val="en-US"/>
        </w:rPr>
        <w:t xml:space="preserve"> </w:t>
      </w:r>
      <w:r w:rsidRPr="002779FD">
        <w:rPr>
          <w:rFonts w:eastAsia="Arial" w:cstheme="minorHAnsi"/>
          <w:sz w:val="22"/>
          <w:lang w:val="en-US"/>
        </w:rPr>
        <w:t xml:space="preserve">made for the storage, security, </w:t>
      </w:r>
      <w:r w:rsidRPr="002779FD">
        <w:rPr>
          <w:rFonts w:eastAsia="Arial" w:cstheme="minorHAnsi"/>
          <w:spacing w:val="-1"/>
          <w:sz w:val="22"/>
          <w:lang w:val="en-US"/>
        </w:rPr>
        <w:t>r</w:t>
      </w:r>
      <w:r w:rsidRPr="002779FD">
        <w:rPr>
          <w:rFonts w:eastAsia="Arial" w:cstheme="minorHAnsi"/>
          <w:sz w:val="22"/>
          <w:lang w:val="en-US"/>
        </w:rPr>
        <w:t>etrieval and presenta</w:t>
      </w:r>
      <w:r w:rsidRPr="002779FD">
        <w:rPr>
          <w:rFonts w:eastAsia="Arial" w:cstheme="minorHAnsi"/>
          <w:spacing w:val="-1"/>
          <w:sz w:val="22"/>
          <w:lang w:val="en-US"/>
        </w:rPr>
        <w:t>t</w:t>
      </w:r>
      <w:r w:rsidRPr="002779FD">
        <w:rPr>
          <w:rFonts w:eastAsia="Arial" w:cstheme="minorHAnsi"/>
          <w:sz w:val="22"/>
          <w:lang w:val="en-US"/>
        </w:rPr>
        <w:t>ion of this information.</w:t>
      </w:r>
    </w:p>
    <w:p w14:paraId="2433915C" w14:textId="76E7BC88" w:rsidR="00244D75" w:rsidDel="001966C7" w:rsidRDefault="003B453A" w:rsidP="003B453A">
      <w:pPr>
        <w:pStyle w:val="Heading3"/>
        <w:rPr>
          <w:del w:id="412" w:author="Ski, Trond" w:date="2020-10-01T13:30:00Z"/>
          <w:lang w:val="en-US"/>
        </w:rPr>
      </w:pPr>
      <w:bookmarkStart w:id="413" w:name="_Toc49124623"/>
      <w:del w:id="414" w:author="Ski, Trond" w:date="2020-10-01T13:30:00Z">
        <w:r w:rsidDel="001966C7">
          <w:rPr>
            <w:lang w:val="en-US"/>
          </w:rPr>
          <w:delText>Operational Staff</w:delText>
        </w:r>
        <w:bookmarkEnd w:id="413"/>
      </w:del>
    </w:p>
    <w:p w14:paraId="695C4399" w14:textId="1F73232F" w:rsidR="003B453A" w:rsidDel="001966C7" w:rsidRDefault="003B453A" w:rsidP="003B453A">
      <w:pPr>
        <w:pStyle w:val="BodyText"/>
        <w:rPr>
          <w:ins w:id="415" w:author="Martikainen Tuomas" w:date="2020-05-15T09:36:00Z"/>
          <w:del w:id="416" w:author="Ski, Trond" w:date="2020-10-01T13:30:00Z"/>
          <w:lang w:val="en-US"/>
        </w:rPr>
      </w:pPr>
      <w:del w:id="417" w:author="Ski, Trond" w:date="2020-10-01T13:30:00Z">
        <w:r w:rsidRPr="002779FD" w:rsidDel="001966C7">
          <w:rPr>
            <w:lang w:val="en-US"/>
          </w:rPr>
          <w:delText>The</w:delText>
        </w:r>
        <w:r w:rsidRPr="002779FD" w:rsidDel="001966C7">
          <w:rPr>
            <w:spacing w:val="6"/>
            <w:lang w:val="en-US"/>
          </w:rPr>
          <w:delText xml:space="preserve"> </w:delText>
        </w:r>
        <w:r w:rsidRPr="002779FD" w:rsidDel="001966C7">
          <w:rPr>
            <w:lang w:val="en-US"/>
          </w:rPr>
          <w:delText>number</w:delText>
        </w:r>
        <w:r w:rsidRPr="002779FD" w:rsidDel="001966C7">
          <w:rPr>
            <w:spacing w:val="3"/>
            <w:lang w:val="en-US"/>
          </w:rPr>
          <w:delText xml:space="preserve"> </w:delText>
        </w:r>
        <w:r w:rsidRPr="002779FD" w:rsidDel="001966C7">
          <w:rPr>
            <w:lang w:val="en-US"/>
          </w:rPr>
          <w:delText>of</w:delText>
        </w:r>
        <w:r w:rsidRPr="002779FD" w:rsidDel="001966C7">
          <w:rPr>
            <w:spacing w:val="8"/>
            <w:lang w:val="en-US"/>
          </w:rPr>
          <w:delText xml:space="preserve"> </w:delText>
        </w:r>
        <w:r w:rsidRPr="002779FD" w:rsidDel="001966C7">
          <w:rPr>
            <w:lang w:val="en-US"/>
          </w:rPr>
          <w:delText>operators</w:delText>
        </w:r>
      </w:del>
      <w:ins w:id="418" w:author="Shahid Khan" w:date="2019-09-24T11:22:00Z">
        <w:del w:id="419" w:author="Ski, Trond" w:date="2020-10-01T13:30:00Z">
          <w:r w:rsidR="00FD667E" w:rsidDel="001966C7">
            <w:rPr>
              <w:lang w:val="en-US"/>
            </w:rPr>
            <w:delText>operational staff</w:delText>
          </w:r>
        </w:del>
      </w:ins>
      <w:del w:id="420" w:author="Ski, Trond" w:date="2020-10-01T13:30:00Z">
        <w:r w:rsidRPr="002779FD" w:rsidDel="001966C7">
          <w:rPr>
            <w:spacing w:val="1"/>
            <w:lang w:val="en-US"/>
          </w:rPr>
          <w:delText xml:space="preserve"> </w:delText>
        </w:r>
      </w:del>
      <w:del w:id="421" w:author="Ski, Trond" w:date="2020-10-01T11:05:00Z">
        <w:r w:rsidRPr="002779FD" w:rsidDel="006969E6">
          <w:rPr>
            <w:lang w:val="en-US"/>
          </w:rPr>
          <w:delText>at</w:delText>
        </w:r>
        <w:r w:rsidRPr="002779FD" w:rsidDel="006969E6">
          <w:rPr>
            <w:spacing w:val="8"/>
            <w:lang w:val="en-US"/>
          </w:rPr>
          <w:delText xml:space="preserve"> </w:delText>
        </w:r>
        <w:r w:rsidRPr="002779FD" w:rsidDel="006969E6">
          <w:rPr>
            <w:lang w:val="en-US"/>
          </w:rPr>
          <w:delText>any</w:delText>
        </w:r>
        <w:r w:rsidRPr="002779FD" w:rsidDel="006969E6">
          <w:rPr>
            <w:spacing w:val="6"/>
            <w:lang w:val="en-US"/>
          </w:rPr>
          <w:delText xml:space="preserve"> </w:delText>
        </w:r>
        <w:r w:rsidRPr="002779FD" w:rsidDel="006969E6">
          <w:rPr>
            <w:lang w:val="en-US"/>
          </w:rPr>
          <w:delText>time</w:delText>
        </w:r>
        <w:r w:rsidRPr="002779FD" w:rsidDel="006969E6">
          <w:rPr>
            <w:spacing w:val="6"/>
            <w:lang w:val="en-US"/>
          </w:rPr>
          <w:delText xml:space="preserve"> </w:delText>
        </w:r>
      </w:del>
      <w:del w:id="422" w:author="Ski, Trond" w:date="2020-06-07T21:07:00Z">
        <w:r w:rsidRPr="002779FD" w:rsidDel="00843238">
          <w:rPr>
            <w:lang w:val="en-US"/>
          </w:rPr>
          <w:delText>should</w:delText>
        </w:r>
        <w:r w:rsidRPr="002779FD" w:rsidDel="00843238">
          <w:rPr>
            <w:spacing w:val="4"/>
            <w:lang w:val="en-US"/>
          </w:rPr>
          <w:delText xml:space="preserve"> </w:delText>
        </w:r>
      </w:del>
      <w:del w:id="423" w:author="Ski, Trond" w:date="2020-10-01T11:05:00Z">
        <w:r w:rsidRPr="002779FD" w:rsidDel="006969E6">
          <w:rPr>
            <w:lang w:val="en-US"/>
          </w:rPr>
          <w:delText>be</w:delText>
        </w:r>
        <w:r w:rsidRPr="002779FD" w:rsidDel="006969E6">
          <w:rPr>
            <w:spacing w:val="7"/>
            <w:lang w:val="en-US"/>
          </w:rPr>
          <w:delText xml:space="preserve"> </w:delText>
        </w:r>
        <w:r w:rsidRPr="002779FD" w:rsidDel="006969E6">
          <w:rPr>
            <w:lang w:val="en-US"/>
          </w:rPr>
          <w:delText>based</w:delText>
        </w:r>
        <w:r w:rsidRPr="002779FD" w:rsidDel="006969E6">
          <w:rPr>
            <w:spacing w:val="4"/>
            <w:lang w:val="en-US"/>
          </w:rPr>
          <w:delText xml:space="preserve"> </w:delText>
        </w:r>
        <w:r w:rsidRPr="002779FD" w:rsidDel="006969E6">
          <w:rPr>
            <w:lang w:val="en-US"/>
          </w:rPr>
          <w:delText>upon</w:delText>
        </w:r>
        <w:r w:rsidRPr="002779FD" w:rsidDel="006969E6">
          <w:rPr>
            <w:spacing w:val="4"/>
            <w:lang w:val="en-US"/>
          </w:rPr>
          <w:delText xml:space="preserve"> </w:delText>
        </w:r>
      </w:del>
      <w:del w:id="424" w:author="Ski, Trond" w:date="2020-10-01T13:30:00Z">
        <w:r w:rsidRPr="002779FD" w:rsidDel="001966C7">
          <w:rPr>
            <w:lang w:val="en-US"/>
          </w:rPr>
          <w:delText>safe</w:delText>
        </w:r>
        <w:r w:rsidRPr="002779FD" w:rsidDel="001966C7">
          <w:rPr>
            <w:spacing w:val="6"/>
            <w:lang w:val="en-US"/>
          </w:rPr>
          <w:delText xml:space="preserve"> </w:delText>
        </w:r>
        <w:r w:rsidRPr="002779FD" w:rsidDel="001966C7">
          <w:rPr>
            <w:lang w:val="en-US"/>
          </w:rPr>
          <w:delText>and</w:delText>
        </w:r>
        <w:r w:rsidRPr="002779FD" w:rsidDel="001966C7">
          <w:rPr>
            <w:spacing w:val="6"/>
            <w:lang w:val="en-US"/>
          </w:rPr>
          <w:delText xml:space="preserve"> </w:delText>
        </w:r>
        <w:r w:rsidRPr="002779FD" w:rsidDel="001966C7">
          <w:rPr>
            <w:lang w:val="en-US"/>
          </w:rPr>
          <w:delText>efficient</w:delText>
        </w:r>
        <w:r w:rsidRPr="002779FD" w:rsidDel="001966C7">
          <w:rPr>
            <w:spacing w:val="2"/>
            <w:lang w:val="en-US"/>
          </w:rPr>
          <w:delText xml:space="preserve"> </w:delText>
        </w:r>
        <w:r w:rsidRPr="002779FD" w:rsidDel="001966C7">
          <w:rPr>
            <w:lang w:val="en-US"/>
          </w:rPr>
          <w:delText>oper</w:delText>
        </w:r>
        <w:r w:rsidRPr="002779FD" w:rsidDel="001966C7">
          <w:rPr>
            <w:spacing w:val="-1"/>
            <w:lang w:val="en-US"/>
          </w:rPr>
          <w:delText>a</w:delText>
        </w:r>
        <w:r w:rsidRPr="002779FD" w:rsidDel="001966C7">
          <w:rPr>
            <w:lang w:val="en-US"/>
          </w:rPr>
          <w:delText>tions in</w:delText>
        </w:r>
        <w:r w:rsidRPr="002779FD" w:rsidDel="001966C7">
          <w:rPr>
            <w:spacing w:val="8"/>
            <w:lang w:val="en-US"/>
          </w:rPr>
          <w:delText xml:space="preserve"> </w:delText>
        </w:r>
        <w:r w:rsidRPr="002779FD" w:rsidDel="001966C7">
          <w:rPr>
            <w:lang w:val="en-US"/>
          </w:rPr>
          <w:delText>the VTS</w:delText>
        </w:r>
        <w:r w:rsidRPr="002779FD" w:rsidDel="001966C7">
          <w:rPr>
            <w:spacing w:val="57"/>
            <w:lang w:val="en-US"/>
          </w:rPr>
          <w:delText xml:space="preserve"> </w:delText>
        </w:r>
        <w:r w:rsidRPr="002779FD" w:rsidDel="001966C7">
          <w:rPr>
            <w:lang w:val="en-US"/>
          </w:rPr>
          <w:delText>area</w:delText>
        </w:r>
        <w:r w:rsidRPr="002779FD" w:rsidDel="001966C7">
          <w:rPr>
            <w:spacing w:val="57"/>
            <w:lang w:val="en-US"/>
          </w:rPr>
          <w:delText xml:space="preserve"> </w:delText>
        </w:r>
        <w:r w:rsidRPr="002779FD" w:rsidDel="001966C7">
          <w:rPr>
            <w:lang w:val="en-US"/>
          </w:rPr>
          <w:delText>to</w:delText>
        </w:r>
        <w:r w:rsidRPr="002779FD" w:rsidDel="001966C7">
          <w:rPr>
            <w:spacing w:val="59"/>
            <w:lang w:val="en-US"/>
          </w:rPr>
          <w:delText xml:space="preserve"> </w:delText>
        </w:r>
        <w:r w:rsidRPr="002779FD" w:rsidDel="001966C7">
          <w:rPr>
            <w:lang w:val="en-US"/>
          </w:rPr>
          <w:delText>meet</w:delText>
        </w:r>
        <w:r w:rsidRPr="002779FD" w:rsidDel="001966C7">
          <w:rPr>
            <w:spacing w:val="56"/>
            <w:lang w:val="en-US"/>
          </w:rPr>
          <w:delText xml:space="preserve"> </w:delText>
        </w:r>
        <w:r w:rsidRPr="002779FD" w:rsidDel="001966C7">
          <w:rPr>
            <w:lang w:val="en-US"/>
          </w:rPr>
          <w:delText>the</w:delText>
        </w:r>
        <w:r w:rsidRPr="002779FD" w:rsidDel="001966C7">
          <w:rPr>
            <w:spacing w:val="58"/>
            <w:lang w:val="en-US"/>
          </w:rPr>
          <w:delText xml:space="preserve"> </w:delText>
        </w:r>
        <w:r w:rsidRPr="002779FD" w:rsidDel="001966C7">
          <w:rPr>
            <w:lang w:val="en-US"/>
          </w:rPr>
          <w:delText>operational</w:delText>
        </w:r>
        <w:r w:rsidRPr="002779FD" w:rsidDel="001966C7">
          <w:rPr>
            <w:spacing w:val="50"/>
            <w:lang w:val="en-US"/>
          </w:rPr>
          <w:delText xml:space="preserve"> </w:delText>
        </w:r>
        <w:r w:rsidRPr="002779FD" w:rsidDel="001966C7">
          <w:rPr>
            <w:lang w:val="en-US"/>
          </w:rPr>
          <w:delText>needs</w:delText>
        </w:r>
        <w:r w:rsidRPr="002779FD" w:rsidDel="001966C7">
          <w:rPr>
            <w:spacing w:val="55"/>
            <w:lang w:val="en-US"/>
          </w:rPr>
          <w:delText xml:space="preserve"> </w:delText>
        </w:r>
        <w:r w:rsidRPr="002779FD" w:rsidDel="001966C7">
          <w:rPr>
            <w:lang w:val="en-US"/>
          </w:rPr>
          <w:delText>and</w:delText>
        </w:r>
        <w:r w:rsidRPr="002779FD" w:rsidDel="001966C7">
          <w:rPr>
            <w:spacing w:val="56"/>
            <w:lang w:val="en-US"/>
          </w:rPr>
          <w:delText xml:space="preserve"> </w:delText>
        </w:r>
        <w:r w:rsidRPr="002779FD" w:rsidDel="001966C7">
          <w:rPr>
            <w:lang w:val="en-US"/>
          </w:rPr>
          <w:delText>should</w:delText>
        </w:r>
        <w:r w:rsidRPr="002779FD" w:rsidDel="001966C7">
          <w:rPr>
            <w:spacing w:val="55"/>
            <w:lang w:val="en-US"/>
          </w:rPr>
          <w:delText xml:space="preserve"> </w:delText>
        </w:r>
        <w:r w:rsidRPr="002779FD" w:rsidDel="001966C7">
          <w:rPr>
            <w:lang w:val="en-US"/>
          </w:rPr>
          <w:delText>be</w:delText>
        </w:r>
        <w:r w:rsidRPr="002779FD" w:rsidDel="001966C7">
          <w:rPr>
            <w:spacing w:val="58"/>
            <w:lang w:val="en-US"/>
          </w:rPr>
          <w:delText xml:space="preserve"> </w:delText>
        </w:r>
        <w:r w:rsidRPr="002779FD" w:rsidDel="001966C7">
          <w:rPr>
            <w:lang w:val="en-US"/>
          </w:rPr>
          <w:delText>reflected</w:delText>
        </w:r>
        <w:r w:rsidRPr="002779FD" w:rsidDel="001966C7">
          <w:rPr>
            <w:spacing w:val="52"/>
            <w:lang w:val="en-US"/>
          </w:rPr>
          <w:delText xml:space="preserve"> </w:delText>
        </w:r>
        <w:r w:rsidRPr="002779FD" w:rsidDel="001966C7">
          <w:rPr>
            <w:lang w:val="en-US"/>
          </w:rPr>
          <w:delText>in</w:delText>
        </w:r>
        <w:r w:rsidRPr="002779FD" w:rsidDel="001966C7">
          <w:rPr>
            <w:spacing w:val="59"/>
            <w:lang w:val="en-US"/>
          </w:rPr>
          <w:delText xml:space="preserve"> </w:delText>
        </w:r>
        <w:r w:rsidRPr="002779FD" w:rsidDel="001966C7">
          <w:rPr>
            <w:lang w:val="en-US"/>
          </w:rPr>
          <w:delText>the</w:delText>
        </w:r>
        <w:r w:rsidRPr="002779FD" w:rsidDel="001966C7">
          <w:rPr>
            <w:spacing w:val="58"/>
            <w:lang w:val="en-US"/>
          </w:rPr>
          <w:delText xml:space="preserve"> </w:delText>
        </w:r>
        <w:r w:rsidRPr="002779FD" w:rsidDel="001966C7">
          <w:rPr>
            <w:lang w:val="en-US"/>
          </w:rPr>
          <w:delText>human</w:delText>
        </w:r>
        <w:r w:rsidRPr="002779FD" w:rsidDel="001966C7">
          <w:rPr>
            <w:spacing w:val="54"/>
            <w:lang w:val="en-US"/>
          </w:rPr>
          <w:delText xml:space="preserve"> </w:delText>
        </w:r>
        <w:r w:rsidRPr="002779FD" w:rsidDel="001966C7">
          <w:rPr>
            <w:lang w:val="en-US"/>
          </w:rPr>
          <w:delText>resource planning,</w:delText>
        </w:r>
        <w:r w:rsidRPr="002779FD" w:rsidDel="001966C7">
          <w:rPr>
            <w:spacing w:val="-9"/>
            <w:lang w:val="en-US"/>
          </w:rPr>
          <w:delText xml:space="preserve"> </w:delText>
        </w:r>
      </w:del>
      <w:del w:id="425" w:author="Ski, Trond" w:date="2020-10-01T11:08:00Z">
        <w:r w:rsidRPr="002779FD" w:rsidDel="006969E6">
          <w:rPr>
            <w:lang w:val="en-US"/>
          </w:rPr>
          <w:delText>i</w:delText>
        </w:r>
        <w:r w:rsidRPr="002779FD" w:rsidDel="006969E6">
          <w:rPr>
            <w:spacing w:val="-1"/>
            <w:lang w:val="en-US"/>
          </w:rPr>
          <w:delText>n</w:delText>
        </w:r>
        <w:r w:rsidRPr="002779FD" w:rsidDel="006969E6">
          <w:rPr>
            <w:lang w:val="en-US"/>
          </w:rPr>
          <w:delText>cluding</w:delText>
        </w:r>
        <w:r w:rsidRPr="002779FD" w:rsidDel="006969E6">
          <w:rPr>
            <w:spacing w:val="-9"/>
            <w:lang w:val="en-US"/>
          </w:rPr>
          <w:delText xml:space="preserve"> </w:delText>
        </w:r>
        <w:r w:rsidRPr="002779FD" w:rsidDel="006969E6">
          <w:rPr>
            <w:lang w:val="en-US"/>
          </w:rPr>
          <w:delText>staff</w:delText>
        </w:r>
        <w:r w:rsidRPr="002779FD" w:rsidDel="006969E6">
          <w:rPr>
            <w:spacing w:val="-5"/>
            <w:lang w:val="en-US"/>
          </w:rPr>
          <w:delText xml:space="preserve"> </w:delText>
        </w:r>
        <w:r w:rsidRPr="002779FD" w:rsidDel="006969E6">
          <w:rPr>
            <w:lang w:val="en-US"/>
          </w:rPr>
          <w:delText>rotation</w:delText>
        </w:r>
        <w:r w:rsidRPr="002779FD" w:rsidDel="006969E6">
          <w:rPr>
            <w:spacing w:val="-7"/>
            <w:lang w:val="en-US"/>
          </w:rPr>
          <w:delText xml:space="preserve"> </w:delText>
        </w:r>
        <w:r w:rsidRPr="002779FD" w:rsidDel="006969E6">
          <w:rPr>
            <w:lang w:val="en-US"/>
          </w:rPr>
          <w:delText>and</w:delText>
        </w:r>
        <w:r w:rsidRPr="002779FD" w:rsidDel="006969E6">
          <w:rPr>
            <w:spacing w:val="-5"/>
            <w:lang w:val="en-US"/>
          </w:rPr>
          <w:delText xml:space="preserve"> </w:delText>
        </w:r>
        <w:r w:rsidRPr="002779FD" w:rsidDel="006969E6">
          <w:rPr>
            <w:lang w:val="en-US"/>
          </w:rPr>
          <w:delText>rest</w:delText>
        </w:r>
        <w:r w:rsidRPr="002779FD" w:rsidDel="006969E6">
          <w:rPr>
            <w:spacing w:val="-4"/>
            <w:lang w:val="en-US"/>
          </w:rPr>
          <w:delText xml:space="preserve"> </w:delText>
        </w:r>
        <w:r w:rsidRPr="002779FD" w:rsidDel="006969E6">
          <w:rPr>
            <w:lang w:val="en-US"/>
          </w:rPr>
          <w:delText>period</w:delText>
        </w:r>
        <w:r w:rsidRPr="002779FD" w:rsidDel="006969E6">
          <w:rPr>
            <w:spacing w:val="-7"/>
            <w:lang w:val="en-US"/>
          </w:rPr>
          <w:delText xml:space="preserve"> </w:delText>
        </w:r>
        <w:r w:rsidRPr="002779FD" w:rsidDel="006969E6">
          <w:rPr>
            <w:lang w:val="en-US"/>
          </w:rPr>
          <w:delText>arrangeme</w:delText>
        </w:r>
        <w:r w:rsidRPr="002779FD" w:rsidDel="006969E6">
          <w:rPr>
            <w:spacing w:val="1"/>
            <w:lang w:val="en-US"/>
          </w:rPr>
          <w:delText>n</w:delText>
        </w:r>
        <w:r w:rsidRPr="002779FD" w:rsidDel="006969E6">
          <w:rPr>
            <w:lang w:val="en-US"/>
          </w:rPr>
          <w:delText>ts</w:delText>
        </w:r>
        <w:r w:rsidRPr="002779FD" w:rsidDel="006969E6">
          <w:rPr>
            <w:spacing w:val="-14"/>
            <w:lang w:val="en-US"/>
          </w:rPr>
          <w:delText xml:space="preserve"> </w:delText>
        </w:r>
        <w:r w:rsidRPr="002779FD" w:rsidDel="006969E6">
          <w:rPr>
            <w:lang w:val="en-US"/>
          </w:rPr>
          <w:delText>within</w:delText>
        </w:r>
        <w:r w:rsidRPr="002779FD" w:rsidDel="006969E6">
          <w:rPr>
            <w:spacing w:val="-6"/>
            <w:lang w:val="en-US"/>
          </w:rPr>
          <w:delText xml:space="preserve"> </w:delText>
        </w:r>
        <w:r w:rsidRPr="002779FD" w:rsidDel="006969E6">
          <w:rPr>
            <w:lang w:val="en-US"/>
          </w:rPr>
          <w:delText>any</w:delText>
        </w:r>
        <w:r w:rsidRPr="002779FD" w:rsidDel="006969E6">
          <w:rPr>
            <w:spacing w:val="-4"/>
            <w:lang w:val="en-US"/>
          </w:rPr>
          <w:delText xml:space="preserve"> </w:delText>
        </w:r>
        <w:r w:rsidRPr="002779FD" w:rsidDel="006969E6">
          <w:rPr>
            <w:lang w:val="en-US"/>
          </w:rPr>
          <w:delText>given</w:delText>
        </w:r>
        <w:r w:rsidRPr="002779FD" w:rsidDel="006969E6">
          <w:rPr>
            <w:spacing w:val="-5"/>
            <w:lang w:val="en-US"/>
          </w:rPr>
          <w:delText xml:space="preserve"> </w:delText>
        </w:r>
        <w:r w:rsidRPr="002779FD" w:rsidDel="006969E6">
          <w:rPr>
            <w:lang w:val="en-US"/>
          </w:rPr>
          <w:delText>shift</w:delText>
        </w:r>
        <w:r w:rsidRPr="002779FD" w:rsidDel="006969E6">
          <w:rPr>
            <w:spacing w:val="-5"/>
            <w:lang w:val="en-US"/>
          </w:rPr>
          <w:delText xml:space="preserve"> </w:delText>
        </w:r>
        <w:r w:rsidRPr="002779FD" w:rsidDel="006969E6">
          <w:rPr>
            <w:lang w:val="en-US"/>
          </w:rPr>
          <w:delText>or</w:delText>
        </w:r>
        <w:r w:rsidRPr="002779FD" w:rsidDel="006969E6">
          <w:rPr>
            <w:spacing w:val="-2"/>
            <w:lang w:val="en-US"/>
          </w:rPr>
          <w:delText xml:space="preserve"> </w:delText>
        </w:r>
        <w:r w:rsidRPr="002779FD" w:rsidDel="006969E6">
          <w:rPr>
            <w:lang w:val="en-US"/>
          </w:rPr>
          <w:delText>watch.</w:delText>
        </w:r>
      </w:del>
      <w:ins w:id="426" w:author="Shahid Khan" w:date="2019-09-24T11:22:00Z">
        <w:del w:id="427" w:author="Ski, Trond" w:date="2020-10-01T11:08:00Z">
          <w:r w:rsidR="00FD667E" w:rsidDel="006969E6">
            <w:rPr>
              <w:lang w:val="en-US"/>
            </w:rPr>
            <w:delText xml:space="preserve"> </w:delText>
          </w:r>
        </w:del>
        <w:del w:id="428" w:author="Ski, Trond" w:date="2020-10-01T13:30:00Z">
          <w:r w:rsidR="00FD667E" w:rsidDel="001966C7">
            <w:rPr>
              <w:lang w:val="en-US"/>
            </w:rPr>
            <w:delText>IALA Guideline G1045</w:delText>
          </w:r>
        </w:del>
      </w:ins>
      <w:ins w:id="429" w:author="Shahid Khan" w:date="2019-09-24T11:23:00Z">
        <w:del w:id="430" w:author="Ski, Trond" w:date="2020-10-01T13:30:00Z">
          <w:r w:rsidR="00FD667E" w:rsidDel="001966C7">
            <w:rPr>
              <w:lang w:val="en-US"/>
            </w:rPr>
            <w:delText xml:space="preserve"> – Staffing Levels at VTS Ce</w:delText>
          </w:r>
        </w:del>
      </w:ins>
      <w:ins w:id="431" w:author="Shahid Khan" w:date="2019-09-24T11:24:00Z">
        <w:del w:id="432" w:author="Ski, Trond" w:date="2020-10-01T13:30:00Z">
          <w:r w:rsidR="0013187E" w:rsidDel="001966C7">
            <w:rPr>
              <w:lang w:val="en-US"/>
            </w:rPr>
            <w:delText>n</w:delText>
          </w:r>
        </w:del>
      </w:ins>
      <w:ins w:id="433" w:author="Shahid Khan" w:date="2019-09-24T11:23:00Z">
        <w:del w:id="434" w:author="Ski, Trond" w:date="2020-10-01T13:30:00Z">
          <w:r w:rsidR="00FD667E" w:rsidDel="001966C7">
            <w:rPr>
              <w:lang w:val="en-US"/>
            </w:rPr>
            <w:delText>tres – refers.</w:delText>
          </w:r>
        </w:del>
      </w:ins>
    </w:p>
    <w:p w14:paraId="3F407381" w14:textId="57416D04" w:rsidR="008C5337" w:rsidRPr="00B03FDA" w:rsidDel="006969E6" w:rsidRDefault="00904247" w:rsidP="003B453A">
      <w:pPr>
        <w:pStyle w:val="BodyText"/>
        <w:rPr>
          <w:del w:id="435" w:author="Ski, Trond" w:date="2020-10-01T11:08:00Z"/>
        </w:rPr>
      </w:pPr>
      <w:ins w:id="436" w:author="Martikainen Tuomas" w:date="2020-05-15T09:37:00Z">
        <w:del w:id="437" w:author="Ski, Trond" w:date="2020-06-03T02:06:00Z">
          <w:r w:rsidRPr="00BA0022" w:rsidDel="00EB5D00">
            <w:rPr>
              <w:lang w:val="en-US"/>
            </w:rPr>
            <w:delText xml:space="preserve">Also </w:delText>
          </w:r>
        </w:del>
        <w:del w:id="438" w:author="Ski, Trond" w:date="2020-10-01T11:08:00Z">
          <w:r w:rsidRPr="00BA0022" w:rsidDel="006969E6">
            <w:rPr>
              <w:lang w:val="en-US"/>
            </w:rPr>
            <w:delText>description</w:delText>
          </w:r>
          <w:r w:rsidRPr="00C20569" w:rsidDel="006969E6">
            <w:rPr>
              <w:lang w:val="en-US"/>
            </w:rPr>
            <w:delText xml:space="preserve"> of </w:delText>
          </w:r>
        </w:del>
      </w:ins>
      <w:ins w:id="439" w:author="Martikainen Tuomas" w:date="2020-05-15T09:38:00Z">
        <w:del w:id="440" w:author="Ski, Trond" w:date="2020-10-01T11:08:00Z">
          <w:r w:rsidRPr="001D0B3D" w:rsidDel="006969E6">
            <w:rPr>
              <w:lang w:val="en-US"/>
            </w:rPr>
            <w:delText>different personnel's (</w:delText>
          </w:r>
        </w:del>
      </w:ins>
      <w:ins w:id="441" w:author="Martikainen Tuomas" w:date="2020-05-15T09:40:00Z">
        <w:del w:id="442" w:author="Ski, Trond" w:date="2020-10-01T11:08:00Z">
          <w:r w:rsidRPr="00BA0022" w:rsidDel="006969E6">
            <w:rPr>
              <w:lang w:val="en-US"/>
            </w:rPr>
            <w:delText>i.e.</w:delText>
          </w:r>
        </w:del>
      </w:ins>
      <w:ins w:id="443" w:author="Martikainen Tuomas" w:date="2020-05-15T09:38:00Z">
        <w:del w:id="444" w:author="Ski, Trond" w:date="2020-10-01T11:08:00Z">
          <w:r w:rsidRPr="00BA0022" w:rsidDel="006969E6">
            <w:rPr>
              <w:lang w:val="en-US"/>
            </w:rPr>
            <w:delText xml:space="preserve"> VTSO, VTS supervisor, VTS manager) </w:delText>
          </w:r>
        </w:del>
      </w:ins>
      <w:ins w:id="445" w:author="Martikainen Tuomas" w:date="2020-05-15T09:37:00Z">
        <w:del w:id="446" w:author="Ski, Trond" w:date="2020-10-01T11:08:00Z">
          <w:r w:rsidRPr="00BA0022" w:rsidDel="006969E6">
            <w:rPr>
              <w:lang w:val="en-US"/>
            </w:rPr>
            <w:delText>tasks should b</w:delText>
          </w:r>
        </w:del>
        <w:del w:id="447" w:author="Ski, Trond" w:date="2020-06-03T10:23:00Z">
          <w:r w:rsidRPr="00BA0022" w:rsidDel="003A3A29">
            <w:rPr>
              <w:lang w:val="en-US"/>
            </w:rPr>
            <w:delText>e clearly</w:delText>
          </w:r>
        </w:del>
        <w:del w:id="448" w:author="Ski, Trond" w:date="2020-10-01T11:08:00Z">
          <w:r w:rsidRPr="00BA0022" w:rsidDel="006969E6">
            <w:rPr>
              <w:lang w:val="en-US"/>
            </w:rPr>
            <w:delText xml:space="preserve"> </w:delText>
          </w:r>
        </w:del>
      </w:ins>
      <w:ins w:id="449" w:author="Martikainen Tuomas" w:date="2020-05-15T09:39:00Z">
        <w:del w:id="450" w:author="Ski, Trond" w:date="2020-10-01T11:08:00Z">
          <w:r w:rsidRPr="00BA0022" w:rsidDel="006969E6">
            <w:rPr>
              <w:lang w:val="en-US"/>
            </w:rPr>
            <w:delText xml:space="preserve">defined in order to </w:delText>
          </w:r>
        </w:del>
        <w:del w:id="451" w:author="Ski, Trond" w:date="2020-06-03T10:25:00Z">
          <w:r w:rsidRPr="00BA0022" w:rsidDel="00BA0022">
            <w:rPr>
              <w:lang w:val="en-US"/>
            </w:rPr>
            <w:delText>eliminate duplication of tasks</w:delText>
          </w:r>
        </w:del>
      </w:ins>
      <w:ins w:id="452" w:author="Martikainen Tuomas" w:date="2020-05-15T09:40:00Z">
        <w:del w:id="453" w:author="Ski, Trond" w:date="2020-06-03T02:08:00Z">
          <w:r w:rsidRPr="00BA0022" w:rsidDel="00EB5D00">
            <w:rPr>
              <w:lang w:val="en-US"/>
            </w:rPr>
            <w:delText>,</w:delText>
          </w:r>
        </w:del>
      </w:ins>
    </w:p>
    <w:p w14:paraId="139A21DF" w14:textId="77777777" w:rsidR="003B453A" w:rsidRDefault="003B453A" w:rsidP="003B453A">
      <w:pPr>
        <w:pStyle w:val="Heading3"/>
        <w:rPr>
          <w:rFonts w:eastAsia="Arial"/>
          <w:lang w:val="en-US"/>
        </w:rPr>
      </w:pPr>
      <w:bookmarkStart w:id="454" w:name="_Toc49124624"/>
      <w:r>
        <w:rPr>
          <w:rFonts w:eastAsia="Arial"/>
          <w:lang w:val="en-US"/>
        </w:rPr>
        <w:t>Equipment Operation, Maintenance, Calibration and Updating</w:t>
      </w:r>
      <w:bookmarkEnd w:id="454"/>
    </w:p>
    <w:p w14:paraId="1B1220F6" w14:textId="77777777" w:rsidR="003B453A" w:rsidRPr="00BD212E" w:rsidRDefault="003B453A" w:rsidP="003B453A">
      <w:pPr>
        <w:pStyle w:val="BodyText"/>
        <w:rPr>
          <w:lang w:val="en-US"/>
        </w:rPr>
      </w:pPr>
      <w:r w:rsidRPr="00BD212E">
        <w:rPr>
          <w:lang w:val="en-US"/>
        </w:rPr>
        <w:t>All</w:t>
      </w:r>
      <w:r w:rsidRPr="00BD212E">
        <w:rPr>
          <w:spacing w:val="7"/>
          <w:lang w:val="en-US"/>
        </w:rPr>
        <w:t xml:space="preserve"> </w:t>
      </w:r>
      <w:r w:rsidRPr="00BD212E">
        <w:rPr>
          <w:lang w:val="en-US"/>
        </w:rPr>
        <w:t>manuals</w:t>
      </w:r>
      <w:r w:rsidRPr="00BD212E">
        <w:rPr>
          <w:spacing w:val="1"/>
          <w:lang w:val="en-US"/>
        </w:rPr>
        <w:t xml:space="preserve"> </w:t>
      </w:r>
      <w:r w:rsidRPr="00BD212E">
        <w:rPr>
          <w:lang w:val="en-US"/>
        </w:rPr>
        <w:t>and</w:t>
      </w:r>
      <w:r w:rsidRPr="00BD212E">
        <w:rPr>
          <w:spacing w:val="5"/>
          <w:lang w:val="en-US"/>
        </w:rPr>
        <w:t xml:space="preserve"> </w:t>
      </w:r>
      <w:r w:rsidRPr="00BD212E">
        <w:rPr>
          <w:lang w:val="en-US"/>
        </w:rPr>
        <w:t>handbooks</w:t>
      </w:r>
      <w:r w:rsidRPr="00BD212E">
        <w:rPr>
          <w:spacing w:val="-2"/>
          <w:lang w:val="en-US"/>
        </w:rPr>
        <w:t xml:space="preserve"> </w:t>
      </w:r>
      <w:r w:rsidRPr="00BD212E">
        <w:rPr>
          <w:lang w:val="en-US"/>
        </w:rPr>
        <w:t>for</w:t>
      </w:r>
      <w:r w:rsidRPr="00BD212E">
        <w:rPr>
          <w:spacing w:val="6"/>
          <w:lang w:val="en-US"/>
        </w:rPr>
        <w:t xml:space="preserve"> </w:t>
      </w:r>
      <w:r w:rsidRPr="00BD212E">
        <w:rPr>
          <w:lang w:val="en-US"/>
        </w:rPr>
        <w:t>equipment</w:t>
      </w:r>
      <w:r w:rsidRPr="00BD212E">
        <w:rPr>
          <w:spacing w:val="-1"/>
          <w:lang w:val="en-US"/>
        </w:rPr>
        <w:t xml:space="preserve"> </w:t>
      </w:r>
      <w:r w:rsidRPr="00BD212E">
        <w:rPr>
          <w:lang w:val="en-US"/>
        </w:rPr>
        <w:t>operation,</w:t>
      </w:r>
      <w:r w:rsidRPr="00BD212E">
        <w:rPr>
          <w:spacing w:val="-1"/>
          <w:lang w:val="en-US"/>
        </w:rPr>
        <w:t xml:space="preserve"> </w:t>
      </w:r>
      <w:r w:rsidRPr="00BD212E">
        <w:rPr>
          <w:lang w:val="en-US"/>
        </w:rPr>
        <w:t>m</w:t>
      </w:r>
      <w:r w:rsidRPr="00BD212E">
        <w:rPr>
          <w:spacing w:val="1"/>
          <w:lang w:val="en-US"/>
        </w:rPr>
        <w:t>a</w:t>
      </w:r>
      <w:r w:rsidRPr="00BD212E">
        <w:rPr>
          <w:lang w:val="en-US"/>
        </w:rPr>
        <w:t>intenance</w:t>
      </w:r>
      <w:r w:rsidRPr="00BD212E">
        <w:rPr>
          <w:spacing w:val="-4"/>
          <w:lang w:val="en-US"/>
        </w:rPr>
        <w:t xml:space="preserve"> </w:t>
      </w:r>
      <w:r w:rsidRPr="00BD212E">
        <w:rPr>
          <w:lang w:val="en-US"/>
        </w:rPr>
        <w:t>(pr</w:t>
      </w:r>
      <w:r w:rsidRPr="00BD212E">
        <w:rPr>
          <w:spacing w:val="-1"/>
          <w:lang w:val="en-US"/>
        </w:rPr>
        <w:t>e</w:t>
      </w:r>
      <w:r w:rsidRPr="00BD212E">
        <w:rPr>
          <w:lang w:val="en-US"/>
        </w:rPr>
        <w:t>ventative</w:t>
      </w:r>
      <w:r w:rsidRPr="00BD212E">
        <w:rPr>
          <w:spacing w:val="-4"/>
          <w:lang w:val="en-US"/>
        </w:rPr>
        <w:t xml:space="preserve"> </w:t>
      </w:r>
      <w:r w:rsidRPr="00BD212E">
        <w:rPr>
          <w:lang w:val="en-US"/>
        </w:rPr>
        <w:t>a</w:t>
      </w:r>
      <w:r w:rsidRPr="00BD212E">
        <w:rPr>
          <w:spacing w:val="1"/>
          <w:lang w:val="en-US"/>
        </w:rPr>
        <w:t>n</w:t>
      </w:r>
      <w:r w:rsidRPr="00BD212E">
        <w:rPr>
          <w:lang w:val="en-US"/>
        </w:rPr>
        <w:t>d</w:t>
      </w:r>
      <w:r w:rsidRPr="00BD212E">
        <w:rPr>
          <w:spacing w:val="5"/>
          <w:lang w:val="en-US"/>
        </w:rPr>
        <w:t xml:space="preserve"> </w:t>
      </w:r>
      <w:r w:rsidRPr="00BD212E">
        <w:rPr>
          <w:lang w:val="en-US"/>
        </w:rPr>
        <w:t>remedial), calibration and</w:t>
      </w:r>
      <w:r w:rsidRPr="00BD212E">
        <w:rPr>
          <w:spacing w:val="7"/>
          <w:lang w:val="en-US"/>
        </w:rPr>
        <w:t xml:space="preserve"> </w:t>
      </w:r>
      <w:r w:rsidRPr="00BD212E">
        <w:rPr>
          <w:lang w:val="en-US"/>
        </w:rPr>
        <w:t>updating</w:t>
      </w:r>
      <w:r w:rsidRPr="00BD212E">
        <w:rPr>
          <w:spacing w:val="3"/>
          <w:lang w:val="en-US"/>
        </w:rPr>
        <w:t xml:space="preserve"> </w:t>
      </w:r>
      <w:r w:rsidRPr="00BD212E">
        <w:rPr>
          <w:lang w:val="en-US"/>
        </w:rPr>
        <w:t>should</w:t>
      </w:r>
      <w:r w:rsidRPr="00BD212E">
        <w:rPr>
          <w:spacing w:val="4"/>
          <w:lang w:val="en-US"/>
        </w:rPr>
        <w:t xml:space="preserve"> </w:t>
      </w:r>
      <w:r w:rsidRPr="00BD212E">
        <w:rPr>
          <w:lang w:val="en-US"/>
        </w:rPr>
        <w:t>be</w:t>
      </w:r>
      <w:r w:rsidRPr="00BD212E">
        <w:rPr>
          <w:spacing w:val="9"/>
          <w:lang w:val="en-US"/>
        </w:rPr>
        <w:t xml:space="preserve"> </w:t>
      </w:r>
      <w:r w:rsidRPr="00BD212E">
        <w:rPr>
          <w:lang w:val="en-US"/>
        </w:rPr>
        <w:t>properly</w:t>
      </w:r>
      <w:r w:rsidRPr="00BD212E">
        <w:rPr>
          <w:spacing w:val="3"/>
          <w:lang w:val="en-US"/>
        </w:rPr>
        <w:t xml:space="preserve"> </w:t>
      </w:r>
      <w:r w:rsidRPr="00BD212E">
        <w:rPr>
          <w:lang w:val="en-US"/>
        </w:rPr>
        <w:t>maintained and</w:t>
      </w:r>
      <w:r w:rsidRPr="00BD212E">
        <w:rPr>
          <w:spacing w:val="7"/>
          <w:lang w:val="en-US"/>
        </w:rPr>
        <w:t xml:space="preserve"> </w:t>
      </w:r>
      <w:r w:rsidRPr="00BD212E">
        <w:rPr>
          <w:lang w:val="en-US"/>
        </w:rPr>
        <w:t>be</w:t>
      </w:r>
      <w:r w:rsidRPr="00BD212E">
        <w:rPr>
          <w:spacing w:val="9"/>
          <w:lang w:val="en-US"/>
        </w:rPr>
        <w:t xml:space="preserve"> </w:t>
      </w:r>
      <w:r w:rsidRPr="00BD212E">
        <w:rPr>
          <w:lang w:val="en-US"/>
        </w:rPr>
        <w:t>readily</w:t>
      </w:r>
      <w:r w:rsidRPr="00BD212E">
        <w:rPr>
          <w:spacing w:val="5"/>
          <w:lang w:val="en-US"/>
        </w:rPr>
        <w:t xml:space="preserve"> </w:t>
      </w:r>
      <w:r w:rsidRPr="00BD212E">
        <w:rPr>
          <w:lang w:val="en-US"/>
        </w:rPr>
        <w:t>available</w:t>
      </w:r>
      <w:r w:rsidRPr="00BD212E">
        <w:rPr>
          <w:spacing w:val="2"/>
          <w:lang w:val="en-US"/>
        </w:rPr>
        <w:t xml:space="preserve"> </w:t>
      </w:r>
      <w:r w:rsidRPr="00BD212E">
        <w:rPr>
          <w:lang w:val="en-US"/>
        </w:rPr>
        <w:t>to</w:t>
      </w:r>
      <w:r w:rsidRPr="00BD212E">
        <w:rPr>
          <w:spacing w:val="9"/>
          <w:lang w:val="en-US"/>
        </w:rPr>
        <w:t xml:space="preserve"> </w:t>
      </w:r>
      <w:r w:rsidRPr="00BD212E">
        <w:rPr>
          <w:lang w:val="en-US"/>
        </w:rPr>
        <w:t>the appropriate</w:t>
      </w:r>
      <w:r w:rsidRPr="00BD212E">
        <w:rPr>
          <w:spacing w:val="-12"/>
          <w:lang w:val="en-US"/>
        </w:rPr>
        <w:t xml:space="preserve"> </w:t>
      </w:r>
      <w:r w:rsidRPr="00BD212E">
        <w:rPr>
          <w:lang w:val="en-US"/>
        </w:rPr>
        <w:t>personnel.</w:t>
      </w:r>
    </w:p>
    <w:p w14:paraId="218732A5" w14:textId="77777777" w:rsidR="003B453A" w:rsidRPr="00BD212E" w:rsidRDefault="003B453A" w:rsidP="003B453A">
      <w:pPr>
        <w:pStyle w:val="BodyText"/>
        <w:rPr>
          <w:lang w:val="en-US"/>
        </w:rPr>
      </w:pPr>
      <w:r w:rsidRPr="00BD212E">
        <w:rPr>
          <w:lang w:val="en-US"/>
        </w:rPr>
        <w:t>Key</w:t>
      </w:r>
      <w:r w:rsidRPr="00BD212E">
        <w:rPr>
          <w:spacing w:val="-4"/>
          <w:lang w:val="en-US"/>
        </w:rPr>
        <w:t xml:space="preserve"> </w:t>
      </w:r>
      <w:r w:rsidRPr="00BD212E">
        <w:rPr>
          <w:lang w:val="en-US"/>
        </w:rPr>
        <w:t>considerations</w:t>
      </w:r>
      <w:r w:rsidRPr="00BD212E">
        <w:rPr>
          <w:spacing w:val="-14"/>
          <w:lang w:val="en-US"/>
        </w:rPr>
        <w:t xml:space="preserve"> </w:t>
      </w:r>
      <w:r w:rsidRPr="00BD212E">
        <w:rPr>
          <w:lang w:val="en-US"/>
        </w:rPr>
        <w:t>incl</w:t>
      </w:r>
      <w:r w:rsidRPr="00BD212E">
        <w:rPr>
          <w:spacing w:val="-1"/>
          <w:lang w:val="en-US"/>
        </w:rPr>
        <w:t>u</w:t>
      </w:r>
      <w:r w:rsidRPr="00BD212E">
        <w:rPr>
          <w:lang w:val="en-US"/>
        </w:rPr>
        <w:t>de:</w:t>
      </w:r>
    </w:p>
    <w:p w14:paraId="02FEC1F4" w14:textId="25A7E80F" w:rsidR="00904247" w:rsidRDefault="00904247" w:rsidP="003B453A">
      <w:pPr>
        <w:pStyle w:val="Bullet1"/>
        <w:rPr>
          <w:ins w:id="455" w:author="Martikainen Tuomas" w:date="2020-05-15T09:40:00Z"/>
          <w:lang w:val="en-US"/>
        </w:rPr>
      </w:pPr>
      <w:ins w:id="456" w:author="Martikainen Tuomas" w:date="2020-05-15T09:40:00Z">
        <w:r>
          <w:rPr>
            <w:lang w:val="en-US"/>
          </w:rPr>
          <w:t xml:space="preserve">Descriptions of all VTS equipment </w:t>
        </w:r>
      </w:ins>
      <w:ins w:id="457" w:author="Martikainen Tuomas" w:date="2020-05-15T09:43:00Z">
        <w:r>
          <w:rPr>
            <w:lang w:val="en-US"/>
          </w:rPr>
          <w:t xml:space="preserve">and </w:t>
        </w:r>
        <w:del w:id="458" w:author="Ski, Trond" w:date="2020-10-01T11:14:00Z">
          <w:r w:rsidDel="00E26B30">
            <w:rPr>
              <w:lang w:val="en-US"/>
            </w:rPr>
            <w:delText xml:space="preserve">external </w:delText>
          </w:r>
        </w:del>
        <w:r>
          <w:rPr>
            <w:lang w:val="en-US"/>
          </w:rPr>
          <w:t xml:space="preserve">systems </w:t>
        </w:r>
      </w:ins>
      <w:ins w:id="459" w:author="Martikainen Tuomas" w:date="2020-05-15T09:42:00Z">
        <w:r>
          <w:rPr>
            <w:lang w:val="en-US"/>
          </w:rPr>
          <w:t>used in the VTS</w:t>
        </w:r>
      </w:ins>
    </w:p>
    <w:p w14:paraId="5AAE9D09" w14:textId="07632E95" w:rsidR="003B453A" w:rsidRPr="00BD212E" w:rsidRDefault="003B453A" w:rsidP="003B453A">
      <w:pPr>
        <w:pStyle w:val="Bullet1"/>
        <w:rPr>
          <w:lang w:val="en-US"/>
        </w:rPr>
      </w:pPr>
      <w:r w:rsidRPr="00BD212E">
        <w:rPr>
          <w:lang w:val="en-US"/>
        </w:rPr>
        <w:t>Operation</w:t>
      </w:r>
      <w:r w:rsidRPr="00BD212E">
        <w:rPr>
          <w:spacing w:val="-10"/>
          <w:lang w:val="en-US"/>
        </w:rPr>
        <w:t xml:space="preserve"> </w:t>
      </w:r>
      <w:r w:rsidRPr="00BD212E">
        <w:rPr>
          <w:lang w:val="en-US"/>
        </w:rPr>
        <w:t>of</w:t>
      </w:r>
      <w:r w:rsidRPr="00BD212E">
        <w:rPr>
          <w:spacing w:val="-2"/>
          <w:lang w:val="en-US"/>
        </w:rPr>
        <w:t xml:space="preserve"> </w:t>
      </w:r>
      <w:r w:rsidRPr="00BD212E">
        <w:rPr>
          <w:lang w:val="en-US"/>
        </w:rPr>
        <w:t>equipment,</w:t>
      </w:r>
      <w:r w:rsidRPr="00BD212E">
        <w:rPr>
          <w:spacing w:val="-11"/>
          <w:lang w:val="en-US"/>
        </w:rPr>
        <w:t xml:space="preserve"> </w:t>
      </w:r>
      <w:r w:rsidRPr="00BD212E">
        <w:rPr>
          <w:lang w:val="en-US"/>
        </w:rPr>
        <w:t>to</w:t>
      </w:r>
      <w:r w:rsidRPr="00BD212E">
        <w:rPr>
          <w:spacing w:val="-2"/>
          <w:lang w:val="en-US"/>
        </w:rPr>
        <w:t xml:space="preserve"> </w:t>
      </w:r>
      <w:r w:rsidRPr="00BD212E">
        <w:rPr>
          <w:lang w:val="en-US"/>
        </w:rPr>
        <w:t>cover</w:t>
      </w:r>
      <w:r w:rsidRPr="00BD212E">
        <w:rPr>
          <w:spacing w:val="-5"/>
          <w:lang w:val="en-US"/>
        </w:rPr>
        <w:t xml:space="preserve"> </w:t>
      </w:r>
      <w:r w:rsidRPr="00BD212E">
        <w:rPr>
          <w:lang w:val="en-US"/>
        </w:rPr>
        <w:t>all</w:t>
      </w:r>
      <w:r w:rsidRPr="00BD212E">
        <w:rPr>
          <w:spacing w:val="-3"/>
          <w:lang w:val="en-US"/>
        </w:rPr>
        <w:t xml:space="preserve"> </w:t>
      </w:r>
      <w:r w:rsidRPr="00BD212E">
        <w:rPr>
          <w:lang w:val="en-US"/>
        </w:rPr>
        <w:t>normal</w:t>
      </w:r>
      <w:r w:rsidRPr="00BD212E">
        <w:rPr>
          <w:spacing w:val="-7"/>
          <w:lang w:val="en-US"/>
        </w:rPr>
        <w:t xml:space="preserve"> </w:t>
      </w:r>
      <w:r w:rsidRPr="00BD212E">
        <w:rPr>
          <w:lang w:val="en-US"/>
        </w:rPr>
        <w:t>and</w:t>
      </w:r>
      <w:r w:rsidRPr="00BD212E">
        <w:rPr>
          <w:spacing w:val="-4"/>
          <w:lang w:val="en-US"/>
        </w:rPr>
        <w:t xml:space="preserve"> </w:t>
      </w:r>
      <w:r w:rsidRPr="00BD212E">
        <w:rPr>
          <w:lang w:val="en-US"/>
        </w:rPr>
        <w:t>emergency</w:t>
      </w:r>
      <w:r w:rsidRPr="00BD212E">
        <w:rPr>
          <w:spacing w:val="-10"/>
          <w:lang w:val="en-US"/>
        </w:rPr>
        <w:t xml:space="preserve"> </w:t>
      </w:r>
      <w:r w:rsidRPr="00BD212E">
        <w:rPr>
          <w:lang w:val="en-US"/>
        </w:rPr>
        <w:t>procedures;</w:t>
      </w:r>
    </w:p>
    <w:p w14:paraId="77CB4BD7" w14:textId="77777777" w:rsidR="003B453A" w:rsidRPr="00BD212E" w:rsidRDefault="003B453A" w:rsidP="003B453A">
      <w:pPr>
        <w:pStyle w:val="Bullet1"/>
        <w:rPr>
          <w:lang w:val="en-US"/>
        </w:rPr>
      </w:pPr>
      <w:r w:rsidRPr="00BD212E">
        <w:rPr>
          <w:lang w:val="en-US"/>
        </w:rPr>
        <w:t>Determination</w:t>
      </w:r>
      <w:r w:rsidRPr="00BD212E">
        <w:rPr>
          <w:spacing w:val="-14"/>
          <w:lang w:val="en-US"/>
        </w:rPr>
        <w:t xml:space="preserve"> </w:t>
      </w:r>
      <w:r w:rsidRPr="00BD212E">
        <w:rPr>
          <w:lang w:val="en-US"/>
        </w:rPr>
        <w:t>of</w:t>
      </w:r>
      <w:r w:rsidRPr="00BD212E">
        <w:rPr>
          <w:spacing w:val="-2"/>
          <w:lang w:val="en-US"/>
        </w:rPr>
        <w:t xml:space="preserve"> </w:t>
      </w:r>
      <w:r w:rsidRPr="00BD212E">
        <w:rPr>
          <w:lang w:val="en-US"/>
        </w:rPr>
        <w:t>accep</w:t>
      </w:r>
      <w:r w:rsidRPr="00BD212E">
        <w:rPr>
          <w:spacing w:val="-1"/>
          <w:lang w:val="en-US"/>
        </w:rPr>
        <w:t>t</w:t>
      </w:r>
      <w:r w:rsidRPr="00BD212E">
        <w:rPr>
          <w:lang w:val="en-US"/>
        </w:rPr>
        <w:t>able</w:t>
      </w:r>
      <w:r w:rsidRPr="00BD212E">
        <w:rPr>
          <w:spacing w:val="-11"/>
          <w:lang w:val="en-US"/>
        </w:rPr>
        <w:t xml:space="preserve"> </w:t>
      </w:r>
      <w:r w:rsidRPr="00BD212E">
        <w:rPr>
          <w:lang w:val="en-US"/>
        </w:rPr>
        <w:t>availability</w:t>
      </w:r>
      <w:r w:rsidRPr="00BD212E">
        <w:rPr>
          <w:spacing w:val="-10"/>
          <w:lang w:val="en-US"/>
        </w:rPr>
        <w:t xml:space="preserve"> </w:t>
      </w:r>
      <w:r w:rsidRPr="00BD212E">
        <w:rPr>
          <w:lang w:val="en-US"/>
        </w:rPr>
        <w:t>criteria</w:t>
      </w:r>
      <w:r w:rsidRPr="00BD212E">
        <w:rPr>
          <w:spacing w:val="-7"/>
          <w:lang w:val="en-US"/>
        </w:rPr>
        <w:t xml:space="preserve"> </w:t>
      </w:r>
      <w:r w:rsidRPr="00BD212E">
        <w:rPr>
          <w:spacing w:val="-1"/>
          <w:lang w:val="en-US"/>
        </w:rPr>
        <w:t>f</w:t>
      </w:r>
      <w:r w:rsidRPr="00BD212E">
        <w:rPr>
          <w:lang w:val="en-US"/>
        </w:rPr>
        <w:t>or</w:t>
      </w:r>
      <w:r w:rsidRPr="00BD212E">
        <w:rPr>
          <w:spacing w:val="-3"/>
          <w:lang w:val="en-US"/>
        </w:rPr>
        <w:t xml:space="preserve"> </w:t>
      </w:r>
      <w:r w:rsidRPr="00BD212E">
        <w:rPr>
          <w:lang w:val="en-US"/>
        </w:rPr>
        <w:t>equipment;</w:t>
      </w:r>
    </w:p>
    <w:p w14:paraId="4D2974AF" w14:textId="77777777" w:rsidR="003B453A" w:rsidRPr="00BD212E" w:rsidRDefault="003B453A" w:rsidP="003B453A">
      <w:pPr>
        <w:pStyle w:val="Bullet1"/>
        <w:rPr>
          <w:lang w:val="en-US"/>
        </w:rPr>
      </w:pPr>
      <w:r w:rsidRPr="00BD212E">
        <w:rPr>
          <w:lang w:val="en-US"/>
        </w:rPr>
        <w:t>Categorisation</w:t>
      </w:r>
      <w:r w:rsidRPr="00BD212E">
        <w:rPr>
          <w:spacing w:val="-14"/>
          <w:lang w:val="en-US"/>
        </w:rPr>
        <w:t xml:space="preserve"> </w:t>
      </w:r>
      <w:r w:rsidRPr="00BD212E">
        <w:rPr>
          <w:lang w:val="en-US"/>
        </w:rPr>
        <w:t>and</w:t>
      </w:r>
      <w:r w:rsidRPr="00BD212E">
        <w:rPr>
          <w:spacing w:val="-4"/>
          <w:lang w:val="en-US"/>
        </w:rPr>
        <w:t xml:space="preserve"> </w:t>
      </w:r>
      <w:r w:rsidRPr="00BD212E">
        <w:rPr>
          <w:lang w:val="en-US"/>
        </w:rPr>
        <w:t>prioritisation</w:t>
      </w:r>
      <w:r w:rsidRPr="00BD212E">
        <w:rPr>
          <w:spacing w:val="-12"/>
          <w:lang w:val="en-US"/>
        </w:rPr>
        <w:t xml:space="preserve"> </w:t>
      </w:r>
      <w:r w:rsidRPr="00BD212E">
        <w:rPr>
          <w:lang w:val="en-US"/>
        </w:rPr>
        <w:t>of</w:t>
      </w:r>
      <w:r w:rsidRPr="00BD212E">
        <w:rPr>
          <w:spacing w:val="-2"/>
          <w:lang w:val="en-US"/>
        </w:rPr>
        <w:t xml:space="preserve"> m</w:t>
      </w:r>
      <w:r w:rsidRPr="00BD212E">
        <w:rPr>
          <w:lang w:val="en-US"/>
        </w:rPr>
        <w:t>aintenance</w:t>
      </w:r>
      <w:r w:rsidRPr="00BD212E">
        <w:rPr>
          <w:spacing w:val="-14"/>
          <w:lang w:val="en-US"/>
        </w:rPr>
        <w:t xml:space="preserve"> </w:t>
      </w:r>
      <w:r w:rsidRPr="00BD212E">
        <w:rPr>
          <w:lang w:val="en-US"/>
        </w:rPr>
        <w:t>and</w:t>
      </w:r>
      <w:r w:rsidRPr="00BD212E">
        <w:rPr>
          <w:spacing w:val="-4"/>
          <w:lang w:val="en-US"/>
        </w:rPr>
        <w:t xml:space="preserve"> </w:t>
      </w:r>
      <w:r w:rsidRPr="00BD212E">
        <w:rPr>
          <w:lang w:val="en-US"/>
        </w:rPr>
        <w:t>defects;</w:t>
      </w:r>
    </w:p>
    <w:p w14:paraId="4A6E47E6" w14:textId="77777777" w:rsidR="003B453A" w:rsidRPr="00BD212E" w:rsidRDefault="003B453A" w:rsidP="003B453A">
      <w:pPr>
        <w:pStyle w:val="Bullet1"/>
        <w:rPr>
          <w:lang w:val="en-US"/>
        </w:rPr>
      </w:pPr>
      <w:r w:rsidRPr="00BD212E">
        <w:rPr>
          <w:lang w:val="en-US"/>
        </w:rPr>
        <w:t>Calibration</w:t>
      </w:r>
      <w:r w:rsidRPr="00BD212E">
        <w:rPr>
          <w:spacing w:val="-12"/>
          <w:lang w:val="en-US"/>
        </w:rPr>
        <w:t xml:space="preserve"> </w:t>
      </w:r>
      <w:r w:rsidRPr="00BD212E">
        <w:rPr>
          <w:lang w:val="en-US"/>
        </w:rPr>
        <w:t>of</w:t>
      </w:r>
      <w:r w:rsidRPr="00BD212E">
        <w:rPr>
          <w:spacing w:val="-2"/>
          <w:lang w:val="en-US"/>
        </w:rPr>
        <w:t xml:space="preserve"> </w:t>
      </w:r>
      <w:r w:rsidRPr="00BD212E">
        <w:rPr>
          <w:lang w:val="en-US"/>
        </w:rPr>
        <w:t>all</w:t>
      </w:r>
      <w:r w:rsidRPr="00BD212E">
        <w:rPr>
          <w:spacing w:val="-2"/>
          <w:lang w:val="en-US"/>
        </w:rPr>
        <w:t xml:space="preserve"> </w:t>
      </w:r>
      <w:r w:rsidRPr="00BD212E">
        <w:rPr>
          <w:lang w:val="en-US"/>
        </w:rPr>
        <w:t>se</w:t>
      </w:r>
      <w:r w:rsidRPr="00BD212E">
        <w:rPr>
          <w:spacing w:val="-1"/>
          <w:lang w:val="en-US"/>
        </w:rPr>
        <w:t>n</w:t>
      </w:r>
      <w:r w:rsidRPr="00BD212E">
        <w:rPr>
          <w:spacing w:val="1"/>
          <w:lang w:val="en-US"/>
        </w:rPr>
        <w:t>s</w:t>
      </w:r>
      <w:r w:rsidRPr="00BD212E">
        <w:rPr>
          <w:lang w:val="en-US"/>
        </w:rPr>
        <w:t>o</w:t>
      </w:r>
      <w:r w:rsidRPr="00BD212E">
        <w:rPr>
          <w:spacing w:val="-1"/>
          <w:lang w:val="en-US"/>
        </w:rPr>
        <w:t>r</w:t>
      </w:r>
      <w:r w:rsidRPr="00BD212E">
        <w:rPr>
          <w:lang w:val="en-US"/>
        </w:rPr>
        <w:t>s</w:t>
      </w:r>
      <w:r w:rsidRPr="00BD212E">
        <w:rPr>
          <w:spacing w:val="-8"/>
          <w:lang w:val="en-US"/>
        </w:rPr>
        <w:t xml:space="preserve"> </w:t>
      </w:r>
      <w:r w:rsidRPr="00BD212E">
        <w:rPr>
          <w:lang w:val="en-US"/>
        </w:rPr>
        <w:t>within</w:t>
      </w:r>
      <w:r w:rsidRPr="00BD212E">
        <w:rPr>
          <w:spacing w:val="-6"/>
          <w:lang w:val="en-US"/>
        </w:rPr>
        <w:t xml:space="preserve"> </w:t>
      </w:r>
      <w:r w:rsidRPr="00BD212E">
        <w:rPr>
          <w:lang w:val="en-US"/>
        </w:rPr>
        <w:t>sp</w:t>
      </w:r>
      <w:r w:rsidRPr="00BD212E">
        <w:rPr>
          <w:spacing w:val="-1"/>
          <w:lang w:val="en-US"/>
        </w:rPr>
        <w:t>e</w:t>
      </w:r>
      <w:r w:rsidRPr="00BD212E">
        <w:rPr>
          <w:spacing w:val="1"/>
          <w:lang w:val="en-US"/>
        </w:rPr>
        <w:t>c</w:t>
      </w:r>
      <w:r w:rsidRPr="00BD212E">
        <w:rPr>
          <w:lang w:val="en-US"/>
        </w:rPr>
        <w:t>ified</w:t>
      </w:r>
      <w:r w:rsidRPr="00BD212E">
        <w:rPr>
          <w:spacing w:val="-9"/>
          <w:lang w:val="en-US"/>
        </w:rPr>
        <w:t xml:space="preserve"> </w:t>
      </w:r>
      <w:r w:rsidRPr="00BD212E">
        <w:rPr>
          <w:lang w:val="en-US"/>
        </w:rPr>
        <w:t>toler</w:t>
      </w:r>
      <w:r w:rsidRPr="00BD212E">
        <w:rPr>
          <w:spacing w:val="-1"/>
          <w:lang w:val="en-US"/>
        </w:rPr>
        <w:t>a</w:t>
      </w:r>
      <w:r w:rsidRPr="00BD212E">
        <w:rPr>
          <w:lang w:val="en-US"/>
        </w:rPr>
        <w:t>nce</w:t>
      </w:r>
      <w:r w:rsidRPr="00BD212E">
        <w:rPr>
          <w:spacing w:val="-9"/>
          <w:lang w:val="en-US"/>
        </w:rPr>
        <w:t xml:space="preserve"> </w:t>
      </w:r>
      <w:r w:rsidRPr="00BD212E">
        <w:rPr>
          <w:lang w:val="en-US"/>
        </w:rPr>
        <w:t>level;</w:t>
      </w:r>
      <w:r w:rsidRPr="00BD212E">
        <w:rPr>
          <w:spacing w:val="-5"/>
          <w:lang w:val="en-US"/>
        </w:rPr>
        <w:t xml:space="preserve"> </w:t>
      </w:r>
      <w:r w:rsidRPr="00BD212E">
        <w:rPr>
          <w:spacing w:val="-1"/>
          <w:lang w:val="en-US"/>
        </w:rPr>
        <w:t>a</w:t>
      </w:r>
      <w:r w:rsidRPr="00BD212E">
        <w:rPr>
          <w:lang w:val="en-US"/>
        </w:rPr>
        <w:t>nd</w:t>
      </w:r>
    </w:p>
    <w:p w14:paraId="03C912BB" w14:textId="2EFDA3BF" w:rsidR="003B453A" w:rsidRDefault="003B453A" w:rsidP="003B453A">
      <w:pPr>
        <w:pStyle w:val="Bullet1"/>
        <w:jc w:val="both"/>
        <w:rPr>
          <w:ins w:id="460" w:author="Ski, Trond" w:date="2020-10-01T13:42:00Z"/>
          <w:lang w:val="en-US"/>
        </w:rPr>
      </w:pPr>
      <w:r w:rsidRPr="00BD212E">
        <w:rPr>
          <w:lang w:val="en-US"/>
        </w:rPr>
        <w:t>Updating</w:t>
      </w:r>
      <w:r w:rsidR="006C2E25">
        <w:rPr>
          <w:lang w:val="en-US"/>
        </w:rPr>
        <w:t xml:space="preserve"> of </w:t>
      </w:r>
      <w:r w:rsidRPr="00BD212E">
        <w:rPr>
          <w:lang w:val="en-US"/>
        </w:rPr>
        <w:t>equipment</w:t>
      </w:r>
      <w:r w:rsidR="006C2E25">
        <w:rPr>
          <w:lang w:val="en-US"/>
        </w:rPr>
        <w:t xml:space="preserve"> </w:t>
      </w:r>
      <w:r w:rsidRPr="00BD212E">
        <w:rPr>
          <w:lang w:val="en-US"/>
        </w:rPr>
        <w:t>(hardware</w:t>
      </w:r>
      <w:r w:rsidR="006C2E25">
        <w:rPr>
          <w:lang w:val="en-US"/>
        </w:rPr>
        <w:t xml:space="preserve"> </w:t>
      </w:r>
      <w:r w:rsidRPr="00BD212E">
        <w:rPr>
          <w:lang w:val="en-US"/>
        </w:rPr>
        <w:t>and</w:t>
      </w:r>
      <w:r w:rsidR="006C2E25">
        <w:rPr>
          <w:lang w:val="en-US"/>
        </w:rPr>
        <w:t xml:space="preserve"> </w:t>
      </w:r>
      <w:r w:rsidRPr="00BD212E">
        <w:rPr>
          <w:lang w:val="en-US"/>
        </w:rPr>
        <w:t>software)</w:t>
      </w:r>
      <w:r w:rsidR="006C2E25">
        <w:rPr>
          <w:lang w:val="en-US"/>
        </w:rPr>
        <w:t xml:space="preserve"> </w:t>
      </w:r>
      <w:r w:rsidRPr="00BD212E">
        <w:rPr>
          <w:lang w:val="en-US"/>
        </w:rPr>
        <w:t>and</w:t>
      </w:r>
      <w:r w:rsidRPr="00BD212E">
        <w:rPr>
          <w:lang w:val="en-US"/>
        </w:rPr>
        <w:tab/>
        <w:t>their</w:t>
      </w:r>
      <w:r w:rsidR="006C2E25">
        <w:rPr>
          <w:lang w:val="en-US"/>
        </w:rPr>
        <w:t xml:space="preserve"> </w:t>
      </w:r>
      <w:r w:rsidRPr="00BD212E">
        <w:rPr>
          <w:lang w:val="en-US"/>
        </w:rPr>
        <w:t>associa</w:t>
      </w:r>
      <w:r w:rsidRPr="00BD212E">
        <w:rPr>
          <w:spacing w:val="-1"/>
          <w:lang w:val="en-US"/>
        </w:rPr>
        <w:t>t</w:t>
      </w:r>
      <w:r w:rsidRPr="00BD212E">
        <w:rPr>
          <w:lang w:val="en-US"/>
        </w:rPr>
        <w:t>ed manuals/handbooks.</w:t>
      </w:r>
    </w:p>
    <w:p w14:paraId="537F8FDB" w14:textId="701D2D7D" w:rsidR="00542A99" w:rsidRPr="00BD212E" w:rsidRDefault="00542A99" w:rsidP="003B453A">
      <w:pPr>
        <w:pStyle w:val="Bullet1"/>
        <w:jc w:val="both"/>
        <w:rPr>
          <w:lang w:val="en-US"/>
        </w:rPr>
      </w:pPr>
      <w:ins w:id="461" w:author="Ski, Trond" w:date="2020-10-01T13:42:00Z">
        <w:r>
          <w:rPr>
            <w:lang w:val="en-US"/>
          </w:rPr>
          <w:t>VTS availability</w:t>
        </w:r>
      </w:ins>
      <w:ins w:id="462" w:author="Ski, Trond" w:date="2020-10-01T13:43:00Z">
        <w:r>
          <w:rPr>
            <w:lang w:val="en-US"/>
          </w:rPr>
          <w:t xml:space="preserve"> due to maintenance or other outages</w:t>
        </w:r>
      </w:ins>
      <w:ins w:id="463" w:author="Ski, Trond" w:date="2020-10-01T13:42:00Z">
        <w:r>
          <w:rPr>
            <w:lang w:val="en-US"/>
          </w:rPr>
          <w:t xml:space="preserve"> </w:t>
        </w:r>
      </w:ins>
    </w:p>
    <w:p w14:paraId="53E0510C" w14:textId="4EF8F12C" w:rsidR="003B453A" w:rsidDel="007762BA" w:rsidRDefault="003B453A" w:rsidP="003B453A">
      <w:pPr>
        <w:pStyle w:val="Heading3"/>
        <w:rPr>
          <w:del w:id="464" w:author="Ski, Trond" w:date="2020-06-03T02:14:00Z"/>
          <w:lang w:val="en-US"/>
        </w:rPr>
      </w:pPr>
      <w:bookmarkStart w:id="465" w:name="_Toc42069938"/>
      <w:del w:id="466" w:author="Ski, Trond" w:date="2020-06-03T02:14:00Z">
        <w:r w:rsidDel="007762BA">
          <w:rPr>
            <w:lang w:val="en-US"/>
          </w:rPr>
          <w:delText>Interaction with Allied Services</w:delText>
        </w:r>
        <w:bookmarkStart w:id="467" w:name="_Toc49123568"/>
        <w:bookmarkStart w:id="468" w:name="_Toc49123792"/>
        <w:bookmarkStart w:id="469" w:name="_Toc49124464"/>
        <w:bookmarkStart w:id="470" w:name="_Toc49124625"/>
        <w:bookmarkEnd w:id="465"/>
        <w:bookmarkEnd w:id="467"/>
        <w:bookmarkEnd w:id="468"/>
        <w:bookmarkEnd w:id="469"/>
        <w:bookmarkEnd w:id="470"/>
      </w:del>
    </w:p>
    <w:p w14:paraId="5F920D47" w14:textId="06672A72" w:rsidR="003B453A" w:rsidRPr="00BD212E" w:rsidDel="007762BA" w:rsidRDefault="003B453A" w:rsidP="003B453A">
      <w:pPr>
        <w:pStyle w:val="BodyText"/>
        <w:rPr>
          <w:del w:id="471" w:author="Ski, Trond" w:date="2020-06-03T02:14:00Z"/>
          <w:lang w:val="en-US"/>
        </w:rPr>
      </w:pPr>
      <w:del w:id="472" w:author="Ski, Trond" w:date="2020-06-03T02:14:00Z">
        <w:r w:rsidRPr="00BD212E" w:rsidDel="007762BA">
          <w:rPr>
            <w:lang w:val="en-US"/>
          </w:rPr>
          <w:delText>This</w:delText>
        </w:r>
        <w:r w:rsidRPr="00BD212E" w:rsidDel="007762BA">
          <w:rPr>
            <w:spacing w:val="-4"/>
            <w:lang w:val="en-US"/>
          </w:rPr>
          <w:delText xml:space="preserve"> </w:delText>
        </w:r>
        <w:r w:rsidRPr="00BD212E" w:rsidDel="007762BA">
          <w:rPr>
            <w:lang w:val="en-US"/>
          </w:rPr>
          <w:delText>should</w:delText>
        </w:r>
        <w:r w:rsidRPr="00BD212E" w:rsidDel="007762BA">
          <w:rPr>
            <w:spacing w:val="-7"/>
            <w:lang w:val="en-US"/>
          </w:rPr>
          <w:delText xml:space="preserve"> </w:delText>
        </w:r>
        <w:r w:rsidRPr="00BD212E" w:rsidDel="007762BA">
          <w:rPr>
            <w:lang w:val="en-US"/>
          </w:rPr>
          <w:delText>include</w:delText>
        </w:r>
        <w:r w:rsidRPr="00BD212E" w:rsidDel="007762BA">
          <w:rPr>
            <w:spacing w:val="-7"/>
            <w:lang w:val="en-US"/>
          </w:rPr>
          <w:delText xml:space="preserve"> </w:delText>
        </w:r>
        <w:r w:rsidRPr="00BD212E" w:rsidDel="007762BA">
          <w:rPr>
            <w:lang w:val="en-US"/>
          </w:rPr>
          <w:delText>the</w:delText>
        </w:r>
        <w:r w:rsidRPr="00BD212E" w:rsidDel="007762BA">
          <w:rPr>
            <w:spacing w:val="-4"/>
            <w:lang w:val="en-US"/>
          </w:rPr>
          <w:delText xml:space="preserve"> </w:delText>
        </w:r>
        <w:r w:rsidRPr="00BD212E" w:rsidDel="007762BA">
          <w:rPr>
            <w:lang w:val="en-US"/>
          </w:rPr>
          <w:delText>internal</w:delText>
        </w:r>
        <w:r w:rsidRPr="00BD212E" w:rsidDel="007762BA">
          <w:rPr>
            <w:spacing w:val="-7"/>
            <w:lang w:val="en-US"/>
          </w:rPr>
          <w:delText xml:space="preserve"> </w:delText>
        </w:r>
        <w:r w:rsidRPr="00BD212E" w:rsidDel="007762BA">
          <w:rPr>
            <w:lang w:val="en-US"/>
          </w:rPr>
          <w:delText>component</w:delText>
        </w:r>
        <w:r w:rsidRPr="00BD212E" w:rsidDel="007762BA">
          <w:rPr>
            <w:spacing w:val="-11"/>
            <w:lang w:val="en-US"/>
          </w:rPr>
          <w:delText xml:space="preserve"> </w:delText>
        </w:r>
        <w:r w:rsidRPr="00BD212E" w:rsidDel="007762BA">
          <w:rPr>
            <w:lang w:val="en-US"/>
          </w:rPr>
          <w:delText>of</w:delText>
        </w:r>
        <w:r w:rsidRPr="00BD212E" w:rsidDel="007762BA">
          <w:rPr>
            <w:spacing w:val="-2"/>
            <w:lang w:val="en-US"/>
          </w:rPr>
          <w:delText xml:space="preserve"> </w:delText>
        </w:r>
        <w:r w:rsidRPr="00BD212E" w:rsidDel="007762BA">
          <w:rPr>
            <w:lang w:val="en-US"/>
          </w:rPr>
          <w:delText>t</w:delText>
        </w:r>
        <w:r w:rsidRPr="00BD212E" w:rsidDel="007762BA">
          <w:rPr>
            <w:spacing w:val="-1"/>
            <w:lang w:val="en-US"/>
          </w:rPr>
          <w:delText>h</w:delText>
        </w:r>
        <w:r w:rsidRPr="00BD212E" w:rsidDel="007762BA">
          <w:rPr>
            <w:lang w:val="en-US"/>
          </w:rPr>
          <w:delText>e</w:delText>
        </w:r>
        <w:r w:rsidRPr="00BD212E" w:rsidDel="007762BA">
          <w:rPr>
            <w:spacing w:val="-3"/>
            <w:lang w:val="en-US"/>
          </w:rPr>
          <w:delText xml:space="preserve"> </w:delText>
        </w:r>
        <w:r w:rsidRPr="00BD212E" w:rsidDel="007762BA">
          <w:rPr>
            <w:lang w:val="en-US"/>
          </w:rPr>
          <w:delText>interaction</w:delText>
        </w:r>
        <w:r w:rsidRPr="00BD212E" w:rsidDel="007762BA">
          <w:rPr>
            <w:spacing w:val="-11"/>
            <w:lang w:val="en-US"/>
          </w:rPr>
          <w:delText xml:space="preserve"> </w:delText>
        </w:r>
        <w:r w:rsidRPr="00BD212E" w:rsidDel="007762BA">
          <w:rPr>
            <w:lang w:val="en-US"/>
          </w:rPr>
          <w:delText>with,</w:delText>
        </w:r>
        <w:r w:rsidRPr="00BD212E" w:rsidDel="007762BA">
          <w:rPr>
            <w:spacing w:val="-5"/>
            <w:lang w:val="en-US"/>
          </w:rPr>
          <w:delText xml:space="preserve"> </w:delText>
        </w:r>
        <w:r w:rsidRPr="00BD212E" w:rsidDel="007762BA">
          <w:rPr>
            <w:lang w:val="en-US"/>
          </w:rPr>
          <w:delText>for</w:delText>
        </w:r>
        <w:r w:rsidRPr="00BD212E" w:rsidDel="007762BA">
          <w:rPr>
            <w:spacing w:val="-3"/>
            <w:lang w:val="en-US"/>
          </w:rPr>
          <w:delText xml:space="preserve"> </w:delText>
        </w:r>
        <w:r w:rsidRPr="00BD212E" w:rsidDel="007762BA">
          <w:rPr>
            <w:lang w:val="en-US"/>
          </w:rPr>
          <w:delText>example:</w:delText>
        </w:r>
        <w:bookmarkStart w:id="473" w:name="_Toc49123569"/>
        <w:bookmarkStart w:id="474" w:name="_Toc49123793"/>
        <w:bookmarkStart w:id="475" w:name="_Toc49124465"/>
        <w:bookmarkStart w:id="476" w:name="_Toc49124626"/>
        <w:bookmarkEnd w:id="473"/>
        <w:bookmarkEnd w:id="474"/>
        <w:bookmarkEnd w:id="475"/>
        <w:bookmarkEnd w:id="476"/>
      </w:del>
    </w:p>
    <w:p w14:paraId="0114476C" w14:textId="63EBB15C" w:rsidR="003B453A" w:rsidRPr="00BD212E" w:rsidDel="007762BA" w:rsidRDefault="003B453A" w:rsidP="003B453A">
      <w:pPr>
        <w:pStyle w:val="Bullet1"/>
        <w:rPr>
          <w:del w:id="477" w:author="Ski, Trond" w:date="2020-06-03T02:14:00Z"/>
          <w:lang w:val="en-US"/>
        </w:rPr>
      </w:pPr>
      <w:del w:id="478" w:author="Ski, Trond" w:date="2020-06-03T02:14:00Z">
        <w:r w:rsidRPr="00BD212E" w:rsidDel="007762BA">
          <w:rPr>
            <w:lang w:val="en-US"/>
          </w:rPr>
          <w:delText>Pilots</w:delText>
        </w:r>
        <w:r w:rsidDel="007762BA">
          <w:rPr>
            <w:lang w:val="en-US"/>
          </w:rPr>
          <w:delText>;</w:delText>
        </w:r>
        <w:bookmarkStart w:id="479" w:name="_Toc49123570"/>
        <w:bookmarkStart w:id="480" w:name="_Toc49123794"/>
        <w:bookmarkStart w:id="481" w:name="_Toc49124466"/>
        <w:bookmarkStart w:id="482" w:name="_Toc49124627"/>
        <w:bookmarkEnd w:id="479"/>
        <w:bookmarkEnd w:id="480"/>
        <w:bookmarkEnd w:id="481"/>
        <w:bookmarkEnd w:id="482"/>
      </w:del>
    </w:p>
    <w:p w14:paraId="0204998F" w14:textId="7027E48E" w:rsidR="003B453A" w:rsidRPr="00BD212E" w:rsidDel="007762BA" w:rsidRDefault="003B453A" w:rsidP="003B453A">
      <w:pPr>
        <w:pStyle w:val="Bullet1"/>
        <w:rPr>
          <w:del w:id="483" w:author="Ski, Trond" w:date="2020-06-03T02:14:00Z"/>
          <w:lang w:val="en-US"/>
        </w:rPr>
      </w:pPr>
      <w:del w:id="484" w:author="Ski, Trond" w:date="2020-06-03T02:14:00Z">
        <w:r w:rsidRPr="00BD212E" w:rsidDel="007762BA">
          <w:rPr>
            <w:lang w:val="en-US"/>
          </w:rPr>
          <w:delText>Tug</w:delText>
        </w:r>
        <w:r w:rsidRPr="00BD212E" w:rsidDel="007762BA">
          <w:rPr>
            <w:spacing w:val="-4"/>
            <w:lang w:val="en-US"/>
          </w:rPr>
          <w:delText xml:space="preserve"> </w:delText>
        </w:r>
        <w:r w:rsidRPr="00BD212E" w:rsidDel="007762BA">
          <w:rPr>
            <w:lang w:val="en-US"/>
          </w:rPr>
          <w:delText>operators;</w:delText>
        </w:r>
        <w:bookmarkStart w:id="485" w:name="_Toc49123571"/>
        <w:bookmarkStart w:id="486" w:name="_Toc49123795"/>
        <w:bookmarkStart w:id="487" w:name="_Toc49124467"/>
        <w:bookmarkStart w:id="488" w:name="_Toc49124628"/>
        <w:bookmarkEnd w:id="485"/>
        <w:bookmarkEnd w:id="486"/>
        <w:bookmarkEnd w:id="487"/>
        <w:bookmarkEnd w:id="488"/>
      </w:del>
    </w:p>
    <w:p w14:paraId="0583B395" w14:textId="4CE3F975" w:rsidR="003B453A" w:rsidRPr="00BD212E" w:rsidDel="007762BA" w:rsidRDefault="003B453A" w:rsidP="003B453A">
      <w:pPr>
        <w:pStyle w:val="Bullet1"/>
        <w:rPr>
          <w:del w:id="489" w:author="Ski, Trond" w:date="2020-06-03T02:14:00Z"/>
          <w:lang w:val="en-US"/>
        </w:rPr>
      </w:pPr>
      <w:del w:id="490" w:author="Ski, Trond" w:date="2020-06-03T02:14:00Z">
        <w:r w:rsidRPr="00BD212E" w:rsidDel="007762BA">
          <w:rPr>
            <w:lang w:val="en-US"/>
          </w:rPr>
          <w:delText>Shipping</w:delText>
        </w:r>
        <w:r w:rsidRPr="00BD212E" w:rsidDel="007762BA">
          <w:rPr>
            <w:spacing w:val="-9"/>
            <w:lang w:val="en-US"/>
          </w:rPr>
          <w:delText xml:space="preserve"> </w:delText>
        </w:r>
        <w:r w:rsidRPr="00BD212E" w:rsidDel="007762BA">
          <w:rPr>
            <w:lang w:val="en-US"/>
          </w:rPr>
          <w:delText>a</w:delText>
        </w:r>
        <w:r w:rsidRPr="00BD212E" w:rsidDel="007762BA">
          <w:rPr>
            <w:spacing w:val="-1"/>
            <w:lang w:val="en-US"/>
          </w:rPr>
          <w:delText>g</w:delText>
        </w:r>
        <w:r w:rsidRPr="00BD212E" w:rsidDel="007762BA">
          <w:rPr>
            <w:lang w:val="en-US"/>
          </w:rPr>
          <w:delText>ents;</w:delText>
        </w:r>
        <w:bookmarkStart w:id="491" w:name="_Toc49123572"/>
        <w:bookmarkStart w:id="492" w:name="_Toc49123796"/>
        <w:bookmarkStart w:id="493" w:name="_Toc49124468"/>
        <w:bookmarkStart w:id="494" w:name="_Toc49124629"/>
        <w:bookmarkEnd w:id="491"/>
        <w:bookmarkEnd w:id="492"/>
        <w:bookmarkEnd w:id="493"/>
        <w:bookmarkEnd w:id="494"/>
      </w:del>
    </w:p>
    <w:p w14:paraId="288D15AF" w14:textId="20A5BE23" w:rsidR="003B453A" w:rsidRPr="00BD212E" w:rsidDel="007762BA" w:rsidRDefault="003B453A" w:rsidP="003B453A">
      <w:pPr>
        <w:pStyle w:val="Bullet1"/>
        <w:rPr>
          <w:del w:id="495" w:author="Ski, Trond" w:date="2020-06-03T02:14:00Z"/>
          <w:lang w:val="en-US"/>
        </w:rPr>
      </w:pPr>
      <w:del w:id="496" w:author="Ski, Trond" w:date="2020-06-03T02:14:00Z">
        <w:r w:rsidRPr="00BD212E" w:rsidDel="007762BA">
          <w:rPr>
            <w:lang w:val="en-US"/>
          </w:rPr>
          <w:delText>Gover</w:delText>
        </w:r>
        <w:r w:rsidRPr="00BD212E" w:rsidDel="007762BA">
          <w:rPr>
            <w:spacing w:val="1"/>
            <w:lang w:val="en-US"/>
          </w:rPr>
          <w:delText>n</w:delText>
        </w:r>
        <w:r w:rsidRPr="00BD212E" w:rsidDel="007762BA">
          <w:rPr>
            <w:lang w:val="en-US"/>
          </w:rPr>
          <w:delText>ment</w:delText>
        </w:r>
        <w:r w:rsidRPr="00BD212E" w:rsidDel="007762BA">
          <w:rPr>
            <w:spacing w:val="-11"/>
            <w:lang w:val="en-US"/>
          </w:rPr>
          <w:delText xml:space="preserve"> </w:delText>
        </w:r>
        <w:r w:rsidRPr="00BD212E" w:rsidDel="007762BA">
          <w:rPr>
            <w:lang w:val="en-US"/>
          </w:rPr>
          <w:delText>agencies,</w:delText>
        </w:r>
        <w:r w:rsidRPr="00BD212E" w:rsidDel="007762BA">
          <w:rPr>
            <w:spacing w:val="-10"/>
            <w:lang w:val="en-US"/>
          </w:rPr>
          <w:delText xml:space="preserve"> </w:delText>
        </w:r>
        <w:r w:rsidRPr="00BD212E" w:rsidDel="007762BA">
          <w:rPr>
            <w:lang w:val="en-US"/>
          </w:rPr>
          <w:delText>including</w:delText>
        </w:r>
        <w:r w:rsidRPr="00BD212E" w:rsidDel="007762BA">
          <w:rPr>
            <w:spacing w:val="-9"/>
            <w:lang w:val="en-US"/>
          </w:rPr>
          <w:delText xml:space="preserve"> </w:delText>
        </w:r>
        <w:r w:rsidRPr="00BD212E" w:rsidDel="007762BA">
          <w:rPr>
            <w:lang w:val="en-US"/>
          </w:rPr>
          <w:delText>law</w:delText>
        </w:r>
        <w:r w:rsidRPr="00BD212E" w:rsidDel="007762BA">
          <w:rPr>
            <w:spacing w:val="-4"/>
            <w:lang w:val="en-US"/>
          </w:rPr>
          <w:delText xml:space="preserve"> </w:delText>
        </w:r>
        <w:r w:rsidRPr="00BD212E" w:rsidDel="007762BA">
          <w:rPr>
            <w:lang w:val="en-US"/>
          </w:rPr>
          <w:delText>enforcement</w:delText>
        </w:r>
        <w:r w:rsidRPr="00BD212E" w:rsidDel="007762BA">
          <w:rPr>
            <w:spacing w:val="-12"/>
            <w:lang w:val="en-US"/>
          </w:rPr>
          <w:delText xml:space="preserve"> </w:delText>
        </w:r>
        <w:r w:rsidRPr="00BD212E" w:rsidDel="007762BA">
          <w:rPr>
            <w:lang w:val="en-US"/>
          </w:rPr>
          <w:delText>agencies;</w:delText>
        </w:r>
        <w:r w:rsidRPr="00BD212E" w:rsidDel="007762BA">
          <w:rPr>
            <w:spacing w:val="-10"/>
            <w:lang w:val="en-US"/>
          </w:rPr>
          <w:delText xml:space="preserve"> </w:delText>
        </w:r>
        <w:r w:rsidRPr="00BD212E" w:rsidDel="007762BA">
          <w:rPr>
            <w:lang w:val="en-US"/>
          </w:rPr>
          <w:delText>and</w:delText>
        </w:r>
        <w:bookmarkStart w:id="497" w:name="_Toc49123573"/>
        <w:bookmarkStart w:id="498" w:name="_Toc49123797"/>
        <w:bookmarkStart w:id="499" w:name="_Toc49124469"/>
        <w:bookmarkStart w:id="500" w:name="_Toc49124630"/>
        <w:bookmarkEnd w:id="497"/>
        <w:bookmarkEnd w:id="498"/>
        <w:bookmarkEnd w:id="499"/>
        <w:bookmarkEnd w:id="500"/>
      </w:del>
    </w:p>
    <w:p w14:paraId="4785AEC4" w14:textId="24B5A9D0" w:rsidR="003B453A" w:rsidDel="007762BA" w:rsidRDefault="003B453A" w:rsidP="003B453A">
      <w:pPr>
        <w:pStyle w:val="Bullet1"/>
        <w:rPr>
          <w:ins w:id="501" w:author="Laaksonen Rami" w:date="2020-05-17T21:18:00Z"/>
          <w:del w:id="502" w:author="Ski, Trond" w:date="2020-06-03T02:14:00Z"/>
          <w:lang w:val="en-US"/>
        </w:rPr>
      </w:pPr>
      <w:del w:id="503" w:author="Ski, Trond" w:date="2020-06-03T02:14:00Z">
        <w:r w:rsidRPr="00BD212E" w:rsidDel="007762BA">
          <w:rPr>
            <w:lang w:val="en-US"/>
          </w:rPr>
          <w:delText>Commercial</w:delText>
        </w:r>
        <w:r w:rsidRPr="00BD212E" w:rsidDel="007762BA">
          <w:rPr>
            <w:spacing w:val="-12"/>
            <w:lang w:val="en-US"/>
          </w:rPr>
          <w:delText xml:space="preserve"> </w:delText>
        </w:r>
        <w:r w:rsidRPr="00BD212E" w:rsidDel="007762BA">
          <w:rPr>
            <w:lang w:val="en-US"/>
          </w:rPr>
          <w:delText>organisati</w:delText>
        </w:r>
        <w:r w:rsidRPr="00BD212E" w:rsidDel="007762BA">
          <w:rPr>
            <w:spacing w:val="-1"/>
            <w:lang w:val="en-US"/>
          </w:rPr>
          <w:delText>o</w:delText>
        </w:r>
        <w:r w:rsidRPr="00BD212E" w:rsidDel="007762BA">
          <w:rPr>
            <w:lang w:val="en-US"/>
          </w:rPr>
          <w:delText>ns.</w:delText>
        </w:r>
      </w:del>
      <w:bookmarkStart w:id="504" w:name="_Toc49123574"/>
      <w:bookmarkStart w:id="505" w:name="_Toc49123798"/>
      <w:bookmarkStart w:id="506" w:name="_Toc49124470"/>
      <w:bookmarkStart w:id="507" w:name="_Toc49124631"/>
      <w:bookmarkEnd w:id="504"/>
      <w:bookmarkEnd w:id="505"/>
      <w:bookmarkEnd w:id="506"/>
      <w:bookmarkEnd w:id="507"/>
    </w:p>
    <w:p w14:paraId="761F733D" w14:textId="59944DA3" w:rsidR="001E53FB" w:rsidRPr="00BD212E" w:rsidDel="00EB5D00" w:rsidRDefault="001E53FB" w:rsidP="003B453A">
      <w:pPr>
        <w:pStyle w:val="Bullet1"/>
        <w:rPr>
          <w:del w:id="508" w:author="Ski, Trond" w:date="2020-06-03T02:12:00Z"/>
          <w:lang w:val="en-US"/>
        </w:rPr>
      </w:pPr>
      <w:ins w:id="509" w:author="Laaksonen Rami" w:date="2020-05-17T21:18:00Z">
        <w:del w:id="510" w:author="Ski, Trond" w:date="2020-06-03T02:12:00Z">
          <w:r w:rsidDel="00EB5D00">
            <w:rPr>
              <w:lang w:val="en-US"/>
            </w:rPr>
            <w:delText>Icebreakers</w:delText>
          </w:r>
        </w:del>
      </w:ins>
      <w:bookmarkStart w:id="511" w:name="_Toc49123575"/>
      <w:bookmarkStart w:id="512" w:name="_Toc49123799"/>
      <w:bookmarkStart w:id="513" w:name="_Toc49124471"/>
      <w:bookmarkStart w:id="514" w:name="_Toc49124632"/>
      <w:bookmarkEnd w:id="511"/>
      <w:bookmarkEnd w:id="512"/>
      <w:bookmarkEnd w:id="513"/>
      <w:bookmarkEnd w:id="514"/>
    </w:p>
    <w:p w14:paraId="6E8E6DEA" w14:textId="77777777" w:rsidR="003B453A" w:rsidRDefault="003B453A" w:rsidP="003B453A">
      <w:pPr>
        <w:pStyle w:val="Heading3"/>
        <w:rPr>
          <w:lang w:val="en-US"/>
        </w:rPr>
      </w:pPr>
      <w:bookmarkStart w:id="515" w:name="_Toc49124633"/>
      <w:r>
        <w:rPr>
          <w:lang w:val="en-US"/>
        </w:rPr>
        <w:t>Public Relations</w:t>
      </w:r>
      <w:bookmarkEnd w:id="515"/>
    </w:p>
    <w:p w14:paraId="691BAC9B" w14:textId="68350C3E" w:rsidR="003B453A" w:rsidRPr="00BD212E" w:rsidRDefault="003B453A" w:rsidP="003B453A">
      <w:pPr>
        <w:pStyle w:val="BodyText"/>
        <w:rPr>
          <w:lang w:val="en-US"/>
        </w:rPr>
      </w:pPr>
      <w:r w:rsidRPr="00BD212E">
        <w:rPr>
          <w:lang w:val="en-US"/>
        </w:rPr>
        <w:t>There should</w:t>
      </w:r>
      <w:r w:rsidRPr="00BD212E">
        <w:rPr>
          <w:spacing w:val="3"/>
          <w:lang w:val="en-US"/>
        </w:rPr>
        <w:t xml:space="preserve"> </w:t>
      </w:r>
      <w:r w:rsidRPr="00BD212E">
        <w:rPr>
          <w:lang w:val="en-US"/>
        </w:rPr>
        <w:t>be</w:t>
      </w:r>
      <w:r w:rsidRPr="00BD212E">
        <w:rPr>
          <w:spacing w:val="7"/>
          <w:lang w:val="en-US"/>
        </w:rPr>
        <w:t xml:space="preserve"> </w:t>
      </w:r>
      <w:r>
        <w:rPr>
          <w:spacing w:val="7"/>
          <w:lang w:val="en-US"/>
        </w:rPr>
        <w:t>a</w:t>
      </w:r>
      <w:r w:rsidRPr="00BD212E">
        <w:rPr>
          <w:spacing w:val="8"/>
          <w:lang w:val="en-US"/>
        </w:rPr>
        <w:t xml:space="preserve"> </w:t>
      </w:r>
      <w:r w:rsidRPr="00BD212E">
        <w:rPr>
          <w:lang w:val="en-US"/>
        </w:rPr>
        <w:t>documented</w:t>
      </w:r>
      <w:r w:rsidRPr="00BD212E">
        <w:rPr>
          <w:spacing w:val="58"/>
          <w:lang w:val="en-US"/>
        </w:rPr>
        <w:t xml:space="preserve"> </w:t>
      </w:r>
      <w:r w:rsidRPr="00BD212E">
        <w:rPr>
          <w:lang w:val="en-US"/>
        </w:rPr>
        <w:t xml:space="preserve">policy for </w:t>
      </w:r>
      <w:del w:id="516" w:author="Ski, Trond" w:date="2020-06-12T11:20:00Z">
        <w:r w:rsidRPr="00BD212E" w:rsidDel="00823ABB">
          <w:rPr>
            <w:lang w:val="en-US"/>
          </w:rPr>
          <w:delText xml:space="preserve">dealing </w:delText>
        </w:r>
      </w:del>
      <w:ins w:id="517" w:author="Ski, Trond" w:date="2020-06-12T11:20:00Z">
        <w:r w:rsidR="00823ABB">
          <w:rPr>
            <w:lang w:val="en-US"/>
          </w:rPr>
          <w:t>contacts</w:t>
        </w:r>
        <w:r w:rsidR="00823ABB" w:rsidRPr="00BD212E">
          <w:rPr>
            <w:lang w:val="en-US"/>
          </w:rPr>
          <w:t xml:space="preserve"> </w:t>
        </w:r>
      </w:ins>
      <w:r w:rsidRPr="00BD212E">
        <w:rPr>
          <w:lang w:val="en-US"/>
        </w:rPr>
        <w:t>with</w:t>
      </w:r>
      <w:r w:rsidRPr="00BD212E">
        <w:rPr>
          <w:spacing w:val="5"/>
          <w:lang w:val="en-US"/>
        </w:rPr>
        <w:t xml:space="preserve"> </w:t>
      </w:r>
      <w:r w:rsidRPr="00BD212E">
        <w:rPr>
          <w:spacing w:val="-1"/>
          <w:lang w:val="en-US"/>
        </w:rPr>
        <w:t>t</w:t>
      </w:r>
      <w:r w:rsidRPr="00BD212E">
        <w:rPr>
          <w:lang w:val="en-US"/>
        </w:rPr>
        <w:t>he</w:t>
      </w:r>
      <w:r w:rsidRPr="00BD212E">
        <w:rPr>
          <w:spacing w:val="6"/>
          <w:lang w:val="en-US"/>
        </w:rPr>
        <w:t xml:space="preserve"> </w:t>
      </w:r>
      <w:r w:rsidRPr="00BD212E">
        <w:rPr>
          <w:lang w:val="en-US"/>
        </w:rPr>
        <w:t>media</w:t>
      </w:r>
      <w:r w:rsidRPr="00BD212E">
        <w:rPr>
          <w:spacing w:val="3"/>
          <w:lang w:val="en-US"/>
        </w:rPr>
        <w:t xml:space="preserve"> </w:t>
      </w:r>
      <w:r w:rsidRPr="00BD212E">
        <w:rPr>
          <w:lang w:val="en-US"/>
        </w:rPr>
        <w:t xml:space="preserve">and </w:t>
      </w:r>
      <w:ins w:id="518" w:author="Ski, Trond" w:date="2020-06-12T11:20:00Z">
        <w:r w:rsidR="00823ABB">
          <w:rPr>
            <w:lang w:val="en-US"/>
          </w:rPr>
          <w:t xml:space="preserve">the </w:t>
        </w:r>
      </w:ins>
      <w:r w:rsidRPr="00BD212E">
        <w:rPr>
          <w:lang w:val="en-US"/>
        </w:rPr>
        <w:t xml:space="preserve">public. </w:t>
      </w:r>
      <w:r w:rsidRPr="00BD212E">
        <w:rPr>
          <w:spacing w:val="-1"/>
          <w:lang w:val="en-US"/>
        </w:rPr>
        <w:t>I</w:t>
      </w:r>
      <w:r w:rsidRPr="00BD212E">
        <w:rPr>
          <w:lang w:val="en-US"/>
        </w:rPr>
        <w:t>ssues for considerati</w:t>
      </w:r>
      <w:r w:rsidRPr="00BD212E">
        <w:rPr>
          <w:spacing w:val="-1"/>
          <w:lang w:val="en-US"/>
        </w:rPr>
        <w:t>o</w:t>
      </w:r>
      <w:r w:rsidRPr="00BD212E">
        <w:rPr>
          <w:lang w:val="en-US"/>
        </w:rPr>
        <w:t>n</w:t>
      </w:r>
      <w:r w:rsidRPr="00BD212E">
        <w:rPr>
          <w:spacing w:val="-13"/>
          <w:lang w:val="en-US"/>
        </w:rPr>
        <w:t xml:space="preserve"> </w:t>
      </w:r>
      <w:r w:rsidRPr="00BD212E">
        <w:rPr>
          <w:lang w:val="en-US"/>
        </w:rPr>
        <w:t>may</w:t>
      </w:r>
      <w:r w:rsidRPr="00BD212E">
        <w:rPr>
          <w:spacing w:val="-4"/>
          <w:lang w:val="en-US"/>
        </w:rPr>
        <w:t xml:space="preserve"> </w:t>
      </w:r>
      <w:r w:rsidRPr="00BD212E">
        <w:rPr>
          <w:lang w:val="en-US"/>
        </w:rPr>
        <w:t>include:</w:t>
      </w:r>
    </w:p>
    <w:p w14:paraId="456F2AAF" w14:textId="77777777" w:rsidR="00823ABB" w:rsidRDefault="003B453A" w:rsidP="003B453A">
      <w:pPr>
        <w:pStyle w:val="Bullet1"/>
        <w:rPr>
          <w:ins w:id="519" w:author="Ski, Trond" w:date="2020-06-12T11:23:00Z"/>
          <w:lang w:val="en-US"/>
        </w:rPr>
      </w:pPr>
      <w:r w:rsidRPr="00BD212E">
        <w:rPr>
          <w:lang w:val="en-US"/>
        </w:rPr>
        <w:t>Nominated</w:t>
      </w:r>
      <w:r w:rsidRPr="00BD212E">
        <w:rPr>
          <w:spacing w:val="-11"/>
          <w:lang w:val="en-US"/>
        </w:rPr>
        <w:t xml:space="preserve"> </w:t>
      </w:r>
      <w:r w:rsidRPr="00BD212E">
        <w:rPr>
          <w:lang w:val="en-US"/>
        </w:rPr>
        <w:t>lead</w:t>
      </w:r>
      <w:r w:rsidRPr="00BD212E">
        <w:rPr>
          <w:spacing w:val="-4"/>
          <w:lang w:val="en-US"/>
        </w:rPr>
        <w:t xml:space="preserve"> </w:t>
      </w:r>
      <w:ins w:id="520" w:author="Ski, Trond" w:date="2020-06-12T11:21:00Z">
        <w:r w:rsidR="00823ABB">
          <w:rPr>
            <w:lang w:val="en-US"/>
          </w:rPr>
          <w:t>department</w:t>
        </w:r>
      </w:ins>
      <w:del w:id="521" w:author="Ski, Trond" w:date="2020-06-12T11:21:00Z">
        <w:r w:rsidRPr="00BD212E" w:rsidDel="00823ABB">
          <w:rPr>
            <w:lang w:val="en-US"/>
          </w:rPr>
          <w:delText>agency</w:delText>
        </w:r>
      </w:del>
      <w:r w:rsidRPr="00BD212E">
        <w:rPr>
          <w:spacing w:val="-7"/>
          <w:lang w:val="en-US"/>
        </w:rPr>
        <w:t xml:space="preserve"> </w:t>
      </w:r>
      <w:r w:rsidRPr="00BD212E">
        <w:rPr>
          <w:lang w:val="en-US"/>
        </w:rPr>
        <w:t>for</w:t>
      </w:r>
      <w:r w:rsidRPr="00BD212E">
        <w:rPr>
          <w:spacing w:val="-3"/>
          <w:lang w:val="en-US"/>
        </w:rPr>
        <w:t xml:space="preserve"> </w:t>
      </w:r>
      <w:r w:rsidRPr="00BD212E">
        <w:rPr>
          <w:lang w:val="en-US"/>
        </w:rPr>
        <w:t>public</w:t>
      </w:r>
      <w:r w:rsidRPr="00BD212E">
        <w:rPr>
          <w:spacing w:val="-6"/>
          <w:lang w:val="en-US"/>
        </w:rPr>
        <w:t xml:space="preserve"> </w:t>
      </w:r>
      <w:r w:rsidRPr="00BD212E">
        <w:rPr>
          <w:lang w:val="en-US"/>
        </w:rPr>
        <w:t>relations;</w:t>
      </w:r>
    </w:p>
    <w:p w14:paraId="65B9A739" w14:textId="322A96C2" w:rsidR="003B453A" w:rsidRPr="00BD212E" w:rsidRDefault="00823ABB" w:rsidP="003B453A">
      <w:pPr>
        <w:pStyle w:val="Bullet1"/>
        <w:rPr>
          <w:lang w:val="en-US"/>
        </w:rPr>
      </w:pPr>
      <w:ins w:id="522" w:author="Ski, Trond" w:date="2020-06-12T11:23:00Z">
        <w:r>
          <w:rPr>
            <w:lang w:val="en-US"/>
          </w:rPr>
          <w:t>Publication of ongoing activities within the VTS area;</w:t>
        </w:r>
      </w:ins>
      <w:ins w:id="523" w:author="Ski, Trond" w:date="2020-06-12T11:24:00Z">
        <w:r>
          <w:rPr>
            <w:lang w:val="en-US"/>
          </w:rPr>
          <w:t xml:space="preserve"> </w:t>
        </w:r>
      </w:ins>
      <w:del w:id="524" w:author="Ski, Trond" w:date="2020-06-12T11:24:00Z">
        <w:r w:rsidR="003B453A" w:rsidRPr="00BD212E" w:rsidDel="00823ABB">
          <w:rPr>
            <w:spacing w:val="-9"/>
            <w:lang w:val="en-US"/>
          </w:rPr>
          <w:delText xml:space="preserve"> </w:delText>
        </w:r>
      </w:del>
      <w:r w:rsidR="003B453A" w:rsidRPr="00BD212E">
        <w:rPr>
          <w:lang w:val="en-US"/>
        </w:rPr>
        <w:t>and</w:t>
      </w:r>
    </w:p>
    <w:p w14:paraId="1E512BA6" w14:textId="77777777" w:rsidR="003B453A" w:rsidRPr="00BD212E" w:rsidRDefault="003B453A" w:rsidP="003B453A">
      <w:pPr>
        <w:pStyle w:val="Bullet1"/>
        <w:rPr>
          <w:lang w:val="en-US"/>
        </w:rPr>
      </w:pPr>
      <w:r w:rsidRPr="00BD212E">
        <w:rPr>
          <w:lang w:val="en-US"/>
        </w:rPr>
        <w:t>Protection</w:t>
      </w:r>
      <w:r w:rsidRPr="00BD212E">
        <w:rPr>
          <w:spacing w:val="-10"/>
          <w:lang w:val="en-US"/>
        </w:rPr>
        <w:t xml:space="preserve"> </w:t>
      </w:r>
      <w:r w:rsidRPr="00BD212E">
        <w:rPr>
          <w:spacing w:val="-1"/>
          <w:lang w:val="en-US"/>
        </w:rPr>
        <w:t>o</w:t>
      </w:r>
      <w:r w:rsidRPr="00BD212E">
        <w:rPr>
          <w:lang w:val="en-US"/>
        </w:rPr>
        <w:t>f</w:t>
      </w:r>
      <w:r w:rsidRPr="00BD212E">
        <w:rPr>
          <w:spacing w:val="-2"/>
          <w:lang w:val="en-US"/>
        </w:rPr>
        <w:t xml:space="preserve"> </w:t>
      </w:r>
      <w:r w:rsidRPr="00BD212E">
        <w:rPr>
          <w:lang w:val="en-US"/>
        </w:rPr>
        <w:t>sensitive</w:t>
      </w:r>
      <w:r w:rsidRPr="00BD212E">
        <w:rPr>
          <w:spacing w:val="-9"/>
          <w:lang w:val="en-US"/>
        </w:rPr>
        <w:t xml:space="preserve"> </w:t>
      </w:r>
      <w:r w:rsidRPr="00BD212E">
        <w:rPr>
          <w:lang w:val="en-US"/>
        </w:rPr>
        <w:t>i</w:t>
      </w:r>
      <w:r w:rsidRPr="00BD212E">
        <w:rPr>
          <w:spacing w:val="-1"/>
          <w:lang w:val="en-US"/>
        </w:rPr>
        <w:t>n</w:t>
      </w:r>
      <w:r w:rsidRPr="00BD212E">
        <w:rPr>
          <w:lang w:val="en-US"/>
        </w:rPr>
        <w:t>formation.</w:t>
      </w:r>
    </w:p>
    <w:p w14:paraId="2B042F09" w14:textId="77777777" w:rsidR="003B453A" w:rsidRDefault="003B453A" w:rsidP="003B453A">
      <w:pPr>
        <w:pStyle w:val="Heading3"/>
        <w:rPr>
          <w:lang w:val="en-US"/>
        </w:rPr>
      </w:pPr>
      <w:bookmarkStart w:id="525" w:name="_Toc49124634"/>
      <w:r>
        <w:rPr>
          <w:lang w:val="en-US"/>
        </w:rPr>
        <w:t>Security</w:t>
      </w:r>
      <w:bookmarkEnd w:id="525"/>
    </w:p>
    <w:p w14:paraId="5A8D3ACB" w14:textId="77777777" w:rsidR="003B453A" w:rsidRPr="00BD212E" w:rsidRDefault="003B453A" w:rsidP="003B453A">
      <w:pPr>
        <w:pStyle w:val="BodyText"/>
        <w:rPr>
          <w:lang w:val="en-US"/>
        </w:rPr>
      </w:pPr>
      <w:r w:rsidRPr="00BD212E">
        <w:rPr>
          <w:lang w:val="en-US"/>
        </w:rPr>
        <w:t>Procedures</w:t>
      </w:r>
      <w:r w:rsidRPr="00BD212E">
        <w:rPr>
          <w:spacing w:val="55"/>
          <w:lang w:val="en-US"/>
        </w:rPr>
        <w:t xml:space="preserve"> </w:t>
      </w:r>
      <w:r w:rsidRPr="00BD212E">
        <w:rPr>
          <w:lang w:val="en-US"/>
        </w:rPr>
        <w:t>should</w:t>
      </w:r>
      <w:r w:rsidRPr="00BD212E">
        <w:rPr>
          <w:spacing w:val="60"/>
          <w:lang w:val="en-US"/>
        </w:rPr>
        <w:t xml:space="preserve"> </w:t>
      </w:r>
      <w:r w:rsidRPr="00BD212E">
        <w:rPr>
          <w:lang w:val="en-US"/>
        </w:rPr>
        <w:t>be in line</w:t>
      </w:r>
      <w:r w:rsidRPr="00BD212E">
        <w:rPr>
          <w:spacing w:val="2"/>
          <w:lang w:val="en-US"/>
        </w:rPr>
        <w:t xml:space="preserve"> </w:t>
      </w:r>
      <w:r w:rsidRPr="00BD212E">
        <w:rPr>
          <w:lang w:val="en-US"/>
        </w:rPr>
        <w:t>wi</w:t>
      </w:r>
      <w:r w:rsidRPr="00BD212E">
        <w:rPr>
          <w:spacing w:val="1"/>
          <w:lang w:val="en-US"/>
        </w:rPr>
        <w:t>t</w:t>
      </w:r>
      <w:r w:rsidRPr="00BD212E">
        <w:rPr>
          <w:lang w:val="en-US"/>
        </w:rPr>
        <w:t>h local and national</w:t>
      </w:r>
      <w:r w:rsidRPr="00BD212E">
        <w:rPr>
          <w:spacing w:val="58"/>
          <w:lang w:val="en-US"/>
        </w:rPr>
        <w:t xml:space="preserve"> </w:t>
      </w:r>
      <w:r w:rsidRPr="00BD212E">
        <w:rPr>
          <w:lang w:val="en-US"/>
        </w:rPr>
        <w:t>requirements</w:t>
      </w:r>
      <w:r w:rsidRPr="00BD212E">
        <w:rPr>
          <w:spacing w:val="53"/>
          <w:lang w:val="en-US"/>
        </w:rPr>
        <w:t xml:space="preserve"> </w:t>
      </w:r>
      <w:r w:rsidRPr="00BD212E">
        <w:rPr>
          <w:lang w:val="en-US"/>
        </w:rPr>
        <w:t>and should</w:t>
      </w:r>
      <w:r w:rsidRPr="00BD212E">
        <w:rPr>
          <w:spacing w:val="60"/>
          <w:lang w:val="en-US"/>
        </w:rPr>
        <w:t xml:space="preserve"> </w:t>
      </w:r>
      <w:r w:rsidRPr="00BD212E">
        <w:rPr>
          <w:lang w:val="en-US"/>
        </w:rPr>
        <w:t>be clearly documented.</w:t>
      </w:r>
      <w:r w:rsidRPr="00BD212E">
        <w:rPr>
          <w:spacing w:val="48"/>
          <w:lang w:val="en-US"/>
        </w:rPr>
        <w:t xml:space="preserve"> </w:t>
      </w:r>
      <w:r w:rsidRPr="00BD212E">
        <w:rPr>
          <w:lang w:val="en-US"/>
        </w:rPr>
        <w:t>They</w:t>
      </w:r>
      <w:r w:rsidRPr="00BD212E">
        <w:rPr>
          <w:spacing w:val="-5"/>
          <w:lang w:val="en-US"/>
        </w:rPr>
        <w:t xml:space="preserve"> </w:t>
      </w:r>
      <w:r w:rsidRPr="00BD212E">
        <w:rPr>
          <w:lang w:val="en-US"/>
        </w:rPr>
        <w:t>should,</w:t>
      </w:r>
      <w:r w:rsidRPr="00BD212E">
        <w:rPr>
          <w:spacing w:val="-7"/>
          <w:lang w:val="en-US"/>
        </w:rPr>
        <w:t xml:space="preserve"> </w:t>
      </w:r>
      <w:r w:rsidRPr="00BD212E">
        <w:rPr>
          <w:lang w:val="en-US"/>
        </w:rPr>
        <w:t>as</w:t>
      </w:r>
      <w:r w:rsidRPr="00BD212E">
        <w:rPr>
          <w:spacing w:val="-2"/>
          <w:lang w:val="en-US"/>
        </w:rPr>
        <w:t xml:space="preserve"> </w:t>
      </w:r>
      <w:r w:rsidRPr="00BD212E">
        <w:rPr>
          <w:lang w:val="en-US"/>
        </w:rPr>
        <w:t>a</w:t>
      </w:r>
      <w:r w:rsidRPr="00BD212E">
        <w:rPr>
          <w:spacing w:val="-1"/>
          <w:lang w:val="en-US"/>
        </w:rPr>
        <w:t xml:space="preserve"> </w:t>
      </w:r>
      <w:r w:rsidRPr="00BD212E">
        <w:rPr>
          <w:lang w:val="en-US"/>
        </w:rPr>
        <w:t>minimum,</w:t>
      </w:r>
      <w:r w:rsidRPr="00BD212E">
        <w:rPr>
          <w:spacing w:val="-10"/>
          <w:lang w:val="en-US"/>
        </w:rPr>
        <w:t xml:space="preserve"> </w:t>
      </w:r>
      <w:r w:rsidRPr="00BD212E">
        <w:rPr>
          <w:lang w:val="en-US"/>
        </w:rPr>
        <w:t>ensure</w:t>
      </w:r>
      <w:r w:rsidRPr="00BD212E">
        <w:rPr>
          <w:spacing w:val="-7"/>
          <w:lang w:val="en-US"/>
        </w:rPr>
        <w:t xml:space="preserve"> </w:t>
      </w:r>
      <w:r w:rsidRPr="00BD212E">
        <w:rPr>
          <w:lang w:val="en-US"/>
        </w:rPr>
        <w:t>the</w:t>
      </w:r>
      <w:r w:rsidRPr="00BD212E">
        <w:rPr>
          <w:spacing w:val="-3"/>
          <w:lang w:val="en-US"/>
        </w:rPr>
        <w:t xml:space="preserve"> </w:t>
      </w:r>
      <w:r w:rsidRPr="00BD212E">
        <w:rPr>
          <w:lang w:val="en-US"/>
        </w:rPr>
        <w:t>securi</w:t>
      </w:r>
      <w:r w:rsidRPr="00BD212E">
        <w:rPr>
          <w:spacing w:val="-1"/>
          <w:lang w:val="en-US"/>
        </w:rPr>
        <w:t>ty</w:t>
      </w:r>
      <w:r w:rsidRPr="00BD212E">
        <w:rPr>
          <w:lang w:val="en-US"/>
        </w:rPr>
        <w:t>:</w:t>
      </w:r>
    </w:p>
    <w:p w14:paraId="7715655E" w14:textId="7C8CB377" w:rsidR="003B453A" w:rsidRPr="00BD212E" w:rsidRDefault="003B453A" w:rsidP="003B453A">
      <w:pPr>
        <w:pStyle w:val="Bullet1"/>
        <w:rPr>
          <w:lang w:val="en-US"/>
        </w:rPr>
      </w:pPr>
      <w:r w:rsidRPr="00BD212E">
        <w:rPr>
          <w:lang w:val="en-US"/>
        </w:rPr>
        <w:lastRenderedPageBreak/>
        <w:t>Data</w:t>
      </w:r>
      <w:r w:rsidRPr="00BD212E">
        <w:rPr>
          <w:spacing w:val="-5"/>
          <w:lang w:val="en-US"/>
        </w:rPr>
        <w:t xml:space="preserve"> </w:t>
      </w:r>
      <w:r w:rsidRPr="00BD212E">
        <w:rPr>
          <w:lang w:val="en-US"/>
        </w:rPr>
        <w:t>transmission</w:t>
      </w:r>
      <w:r w:rsidRPr="00BD212E">
        <w:rPr>
          <w:spacing w:val="-12"/>
          <w:lang w:val="en-US"/>
        </w:rPr>
        <w:t xml:space="preserve"> </w:t>
      </w:r>
      <w:r w:rsidRPr="00BD212E">
        <w:rPr>
          <w:lang w:val="en-US"/>
        </w:rPr>
        <w:t>and</w:t>
      </w:r>
      <w:r w:rsidRPr="00BD212E">
        <w:rPr>
          <w:spacing w:val="-5"/>
          <w:lang w:val="en-US"/>
        </w:rPr>
        <w:t xml:space="preserve"> </w:t>
      </w:r>
      <w:r w:rsidRPr="00BD212E">
        <w:rPr>
          <w:lang w:val="en-US"/>
        </w:rPr>
        <w:t>s</w:t>
      </w:r>
      <w:r w:rsidRPr="00BD212E">
        <w:rPr>
          <w:spacing w:val="-1"/>
          <w:lang w:val="en-US"/>
        </w:rPr>
        <w:t>t</w:t>
      </w:r>
      <w:r w:rsidRPr="00BD212E">
        <w:rPr>
          <w:lang w:val="en-US"/>
        </w:rPr>
        <w:t>orage</w:t>
      </w:r>
      <w:ins w:id="526" w:author="Shahid Khan" w:date="2019-09-24T11:35:00Z">
        <w:r w:rsidR="00CD07AA">
          <w:rPr>
            <w:lang w:val="en-US"/>
          </w:rPr>
          <w:t xml:space="preserve"> (e.g. Cyber Security)</w:t>
        </w:r>
      </w:ins>
      <w:r w:rsidRPr="00BD212E">
        <w:rPr>
          <w:lang w:val="en-US"/>
        </w:rPr>
        <w:t>;</w:t>
      </w:r>
    </w:p>
    <w:p w14:paraId="0ADECF5F" w14:textId="77777777" w:rsidR="003B453A" w:rsidRPr="00BD212E" w:rsidRDefault="003B453A" w:rsidP="003B453A">
      <w:pPr>
        <w:pStyle w:val="Bullet1"/>
        <w:rPr>
          <w:lang w:val="en-US"/>
        </w:rPr>
      </w:pPr>
      <w:r w:rsidRPr="00BD212E">
        <w:rPr>
          <w:lang w:val="en-US"/>
        </w:rPr>
        <w:t>VTS</w:t>
      </w:r>
      <w:r w:rsidRPr="00BD212E">
        <w:rPr>
          <w:spacing w:val="-4"/>
          <w:lang w:val="en-US"/>
        </w:rPr>
        <w:t xml:space="preserve"> </w:t>
      </w:r>
      <w:r w:rsidRPr="00BD212E">
        <w:rPr>
          <w:lang w:val="en-US"/>
        </w:rPr>
        <w:t>personnel;</w:t>
      </w:r>
      <w:r w:rsidRPr="00BD212E">
        <w:rPr>
          <w:spacing w:val="-10"/>
          <w:lang w:val="en-US"/>
        </w:rPr>
        <w:t xml:space="preserve"> </w:t>
      </w:r>
      <w:r w:rsidRPr="00BD212E">
        <w:rPr>
          <w:lang w:val="en-US"/>
        </w:rPr>
        <w:t>and</w:t>
      </w:r>
    </w:p>
    <w:p w14:paraId="20C62BAE" w14:textId="77777777" w:rsidR="003B453A" w:rsidRPr="00BD212E" w:rsidRDefault="003B453A" w:rsidP="003B453A">
      <w:pPr>
        <w:pStyle w:val="Bullet1"/>
        <w:rPr>
          <w:lang w:val="en-US"/>
        </w:rPr>
      </w:pPr>
      <w:r w:rsidRPr="00BD212E">
        <w:rPr>
          <w:lang w:val="en-US"/>
        </w:rPr>
        <w:t>VTS</w:t>
      </w:r>
      <w:r w:rsidRPr="00BD212E">
        <w:rPr>
          <w:spacing w:val="-4"/>
          <w:lang w:val="en-US"/>
        </w:rPr>
        <w:t xml:space="preserve"> </w:t>
      </w:r>
      <w:r w:rsidRPr="00BD212E">
        <w:rPr>
          <w:lang w:val="en-US"/>
        </w:rPr>
        <w:t>buildi</w:t>
      </w:r>
      <w:r w:rsidRPr="00BD212E">
        <w:rPr>
          <w:spacing w:val="-1"/>
          <w:lang w:val="en-US"/>
        </w:rPr>
        <w:t>n</w:t>
      </w:r>
      <w:r w:rsidRPr="00BD212E">
        <w:rPr>
          <w:lang w:val="en-US"/>
        </w:rPr>
        <w:t>gs</w:t>
      </w:r>
      <w:r w:rsidRPr="00BD212E">
        <w:rPr>
          <w:spacing w:val="-9"/>
          <w:lang w:val="en-US"/>
        </w:rPr>
        <w:t xml:space="preserve"> </w:t>
      </w:r>
      <w:r w:rsidRPr="00BD212E">
        <w:rPr>
          <w:lang w:val="en-US"/>
        </w:rPr>
        <w:t>and</w:t>
      </w:r>
      <w:r w:rsidRPr="00BD212E">
        <w:rPr>
          <w:spacing w:val="-4"/>
          <w:lang w:val="en-US"/>
        </w:rPr>
        <w:t xml:space="preserve"> </w:t>
      </w:r>
      <w:r w:rsidRPr="00BD212E">
        <w:rPr>
          <w:lang w:val="en-US"/>
        </w:rPr>
        <w:t>structures.</w:t>
      </w:r>
    </w:p>
    <w:p w14:paraId="6D868694" w14:textId="58DC4B02" w:rsidR="003B453A" w:rsidRPr="003B453A" w:rsidRDefault="003B453A" w:rsidP="003B453A">
      <w:pPr>
        <w:pStyle w:val="BodyText"/>
      </w:pPr>
      <w:r w:rsidRPr="003B453A">
        <w:t xml:space="preserve">Procedures should reflect any involvement of the VTS with the </w:t>
      </w:r>
      <w:ins w:id="527" w:author="Ski, Trond" w:date="2020-06-12T11:26:00Z">
        <w:r w:rsidR="00823ABB" w:rsidRPr="003B453A">
          <w:t xml:space="preserve">Port Facility Security Plan </w:t>
        </w:r>
        <w:r w:rsidR="00823ABB">
          <w:t>(</w:t>
        </w:r>
      </w:ins>
      <w:del w:id="528" w:author="Ski, Trond" w:date="2020-06-12T11:26:00Z">
        <w:r w:rsidRPr="003B453A" w:rsidDel="00823ABB">
          <w:delText xml:space="preserve">PFSP </w:delText>
        </w:r>
      </w:del>
      <w:ins w:id="529" w:author="Ski, Trond" w:date="2020-06-12T11:26:00Z">
        <w:r w:rsidR="00823ABB" w:rsidRPr="003B453A">
          <w:t>PFSP</w:t>
        </w:r>
      </w:ins>
      <w:del w:id="530" w:author="Ski, Trond" w:date="2020-06-12T11:26:00Z">
        <w:r w:rsidRPr="003B453A" w:rsidDel="00823ABB">
          <w:delText>(Port Facility Security Plan</w:delText>
        </w:r>
      </w:del>
      <w:r w:rsidRPr="003B453A">
        <w:t>) as per the International Ship and Port facility Security Code (ISPS).</w:t>
      </w:r>
    </w:p>
    <w:p w14:paraId="5CE5C9D5" w14:textId="77777777" w:rsidR="003B453A" w:rsidRDefault="003B453A" w:rsidP="003B453A">
      <w:pPr>
        <w:pStyle w:val="Heading3"/>
        <w:rPr>
          <w:lang w:val="en-US"/>
        </w:rPr>
      </w:pPr>
      <w:bookmarkStart w:id="531" w:name="_Toc49124635"/>
      <w:r>
        <w:rPr>
          <w:lang w:val="en-US"/>
        </w:rPr>
        <w:t>Training</w:t>
      </w:r>
      <w:bookmarkEnd w:id="531"/>
    </w:p>
    <w:p w14:paraId="767CEA22" w14:textId="59523B29" w:rsidR="003B453A" w:rsidRPr="00BD212E" w:rsidRDefault="003B453A" w:rsidP="003B453A">
      <w:pPr>
        <w:pStyle w:val="BodyText"/>
        <w:rPr>
          <w:lang w:val="en-US"/>
        </w:rPr>
      </w:pPr>
      <w:r w:rsidRPr="00BD212E">
        <w:rPr>
          <w:lang w:val="en-US"/>
        </w:rPr>
        <w:t>There should be arrangements for regular</w:t>
      </w:r>
      <w:r w:rsidRPr="00BD212E">
        <w:rPr>
          <w:spacing w:val="29"/>
          <w:lang w:val="en-US"/>
        </w:rPr>
        <w:t xml:space="preserve"> </w:t>
      </w:r>
      <w:r w:rsidRPr="00BD212E">
        <w:rPr>
          <w:lang w:val="en-US"/>
        </w:rPr>
        <w:t>assessmen</w:t>
      </w:r>
      <w:r w:rsidRPr="00BD212E">
        <w:rPr>
          <w:spacing w:val="-1"/>
          <w:lang w:val="en-US"/>
        </w:rPr>
        <w:t>t</w:t>
      </w:r>
      <w:r w:rsidRPr="00BD212E">
        <w:rPr>
          <w:lang w:val="en-US"/>
        </w:rPr>
        <w:t>s</w:t>
      </w:r>
      <w:r w:rsidRPr="00BD212E">
        <w:rPr>
          <w:spacing w:val="23"/>
          <w:lang w:val="en-US"/>
        </w:rPr>
        <w:t xml:space="preserve"> </w:t>
      </w:r>
      <w:r w:rsidRPr="00BD212E">
        <w:rPr>
          <w:lang w:val="en-US"/>
        </w:rPr>
        <w:t>and</w:t>
      </w:r>
      <w:r w:rsidRPr="00BD212E">
        <w:rPr>
          <w:spacing w:val="32"/>
          <w:lang w:val="en-US"/>
        </w:rPr>
        <w:t xml:space="preserve"> </w:t>
      </w:r>
      <w:r w:rsidRPr="00BD212E">
        <w:rPr>
          <w:lang w:val="en-US"/>
        </w:rPr>
        <w:t>application of appropriate measures</w:t>
      </w:r>
      <w:r w:rsidRPr="00BD212E">
        <w:rPr>
          <w:spacing w:val="-10"/>
          <w:lang w:val="en-US"/>
        </w:rPr>
        <w:t xml:space="preserve"> </w:t>
      </w:r>
      <w:r w:rsidRPr="00BD212E">
        <w:rPr>
          <w:lang w:val="en-US"/>
        </w:rPr>
        <w:t>for</w:t>
      </w:r>
      <w:r w:rsidRPr="00BD212E">
        <w:rPr>
          <w:spacing w:val="-3"/>
          <w:lang w:val="en-US"/>
        </w:rPr>
        <w:t xml:space="preserve"> </w:t>
      </w:r>
      <w:r w:rsidRPr="00BD212E">
        <w:rPr>
          <w:lang w:val="en-US"/>
        </w:rPr>
        <w:t>compliance</w:t>
      </w:r>
      <w:r w:rsidRPr="00BD212E">
        <w:rPr>
          <w:spacing w:val="-11"/>
          <w:lang w:val="en-US"/>
        </w:rPr>
        <w:t xml:space="preserve"> </w:t>
      </w:r>
      <w:r w:rsidRPr="00BD212E">
        <w:rPr>
          <w:lang w:val="en-US"/>
        </w:rPr>
        <w:t>in</w:t>
      </w:r>
      <w:r w:rsidRPr="00BD212E">
        <w:rPr>
          <w:spacing w:val="-2"/>
          <w:lang w:val="en-US"/>
        </w:rPr>
        <w:t xml:space="preserve"> </w:t>
      </w:r>
      <w:r w:rsidRPr="00BD212E">
        <w:rPr>
          <w:lang w:val="en-US"/>
        </w:rPr>
        <w:t>accord</w:t>
      </w:r>
      <w:r w:rsidRPr="00BD212E">
        <w:rPr>
          <w:spacing w:val="-1"/>
          <w:lang w:val="en-US"/>
        </w:rPr>
        <w:t>a</w:t>
      </w:r>
      <w:r w:rsidRPr="00BD212E">
        <w:rPr>
          <w:lang w:val="en-US"/>
        </w:rPr>
        <w:t>nce</w:t>
      </w:r>
      <w:r w:rsidRPr="00BD212E">
        <w:rPr>
          <w:spacing w:val="-11"/>
          <w:lang w:val="en-US"/>
        </w:rPr>
        <w:t xml:space="preserve"> </w:t>
      </w:r>
      <w:r w:rsidRPr="00BD212E">
        <w:rPr>
          <w:lang w:val="en-US"/>
        </w:rPr>
        <w:t>with</w:t>
      </w:r>
      <w:r w:rsidRPr="00BD212E">
        <w:rPr>
          <w:spacing w:val="-4"/>
          <w:lang w:val="en-US"/>
        </w:rPr>
        <w:t xml:space="preserve"> </w:t>
      </w:r>
      <w:r w:rsidRPr="00BD212E">
        <w:rPr>
          <w:lang w:val="en-US"/>
        </w:rPr>
        <w:t>IALA</w:t>
      </w:r>
      <w:r w:rsidRPr="00BD212E">
        <w:rPr>
          <w:spacing w:val="-5"/>
          <w:lang w:val="en-US"/>
        </w:rPr>
        <w:t xml:space="preserve"> </w:t>
      </w:r>
      <w:r w:rsidRPr="00BD212E">
        <w:rPr>
          <w:lang w:val="en-US"/>
        </w:rPr>
        <w:t>Recomm</w:t>
      </w:r>
      <w:r w:rsidRPr="00BD212E">
        <w:rPr>
          <w:spacing w:val="1"/>
          <w:lang w:val="en-US"/>
        </w:rPr>
        <w:t>e</w:t>
      </w:r>
      <w:r w:rsidRPr="00BD212E">
        <w:rPr>
          <w:lang w:val="en-US"/>
        </w:rPr>
        <w:t>ndation</w:t>
      </w:r>
      <w:r w:rsidRPr="00BD212E">
        <w:rPr>
          <w:spacing w:val="-17"/>
          <w:lang w:val="en-US"/>
        </w:rPr>
        <w:t xml:space="preserve"> </w:t>
      </w:r>
      <w:r>
        <w:rPr>
          <w:lang w:val="en-US"/>
        </w:rPr>
        <w:t>R0</w:t>
      </w:r>
      <w:r w:rsidRPr="00BD212E">
        <w:rPr>
          <w:lang w:val="en-US"/>
        </w:rPr>
        <w:t>103</w:t>
      </w:r>
      <w:ins w:id="532" w:author="Shahid Khan" w:date="2019-09-24T11:38:00Z">
        <w:r w:rsidR="005A0BB4">
          <w:rPr>
            <w:lang w:val="en-US"/>
          </w:rPr>
          <w:t xml:space="preserve"> – Standards for Training and Certification of VTS Personnel</w:t>
        </w:r>
      </w:ins>
      <w:r w:rsidRPr="00BD212E">
        <w:rPr>
          <w:lang w:val="en-US"/>
        </w:rPr>
        <w:t>.</w:t>
      </w:r>
    </w:p>
    <w:p w14:paraId="312F20ED" w14:textId="77777777" w:rsidR="003B453A" w:rsidRDefault="003B453A" w:rsidP="003B453A">
      <w:pPr>
        <w:pStyle w:val="Heading3"/>
        <w:rPr>
          <w:lang w:val="en-US"/>
        </w:rPr>
      </w:pPr>
      <w:bookmarkStart w:id="533" w:name="_Toc49124636"/>
      <w:r>
        <w:rPr>
          <w:lang w:val="en-US"/>
        </w:rPr>
        <w:t>Watch Handover</w:t>
      </w:r>
      <w:bookmarkEnd w:id="533"/>
    </w:p>
    <w:p w14:paraId="780EE043" w14:textId="5F637517" w:rsidR="003B453A" w:rsidRPr="00BD212E" w:rsidRDefault="003B453A" w:rsidP="003B453A">
      <w:pPr>
        <w:pStyle w:val="BodyText"/>
        <w:rPr>
          <w:lang w:val="en-US"/>
        </w:rPr>
      </w:pPr>
      <w:r w:rsidRPr="00BD212E">
        <w:rPr>
          <w:lang w:val="en-US"/>
        </w:rPr>
        <w:t>Watch</w:t>
      </w:r>
      <w:r w:rsidRPr="00BD212E">
        <w:rPr>
          <w:spacing w:val="60"/>
          <w:lang w:val="en-US"/>
        </w:rPr>
        <w:t xml:space="preserve"> </w:t>
      </w:r>
      <w:r w:rsidRPr="00BD212E">
        <w:rPr>
          <w:lang w:val="en-US"/>
        </w:rPr>
        <w:t>handover</w:t>
      </w:r>
      <w:r w:rsidRPr="00BD212E">
        <w:rPr>
          <w:spacing w:val="57"/>
          <w:lang w:val="en-US"/>
        </w:rPr>
        <w:t xml:space="preserve"> </w:t>
      </w:r>
      <w:r w:rsidRPr="00BD212E">
        <w:rPr>
          <w:lang w:val="en-US"/>
        </w:rPr>
        <w:t>arra</w:t>
      </w:r>
      <w:r w:rsidRPr="00BD212E">
        <w:rPr>
          <w:spacing w:val="1"/>
          <w:lang w:val="en-US"/>
        </w:rPr>
        <w:t>n</w:t>
      </w:r>
      <w:r w:rsidRPr="00BD212E">
        <w:rPr>
          <w:lang w:val="en-US"/>
        </w:rPr>
        <w:t>gements</w:t>
      </w:r>
      <w:r w:rsidRPr="00BD212E">
        <w:rPr>
          <w:spacing w:val="53"/>
          <w:lang w:val="en-US"/>
        </w:rPr>
        <w:t xml:space="preserve"> </w:t>
      </w:r>
      <w:r w:rsidRPr="00BD212E">
        <w:rPr>
          <w:lang w:val="en-US"/>
        </w:rPr>
        <w:t>should</w:t>
      </w:r>
      <w:r w:rsidRPr="00BD212E">
        <w:rPr>
          <w:spacing w:val="60"/>
          <w:lang w:val="en-US"/>
        </w:rPr>
        <w:t xml:space="preserve"> </w:t>
      </w:r>
      <w:r w:rsidRPr="00BD212E">
        <w:rPr>
          <w:lang w:val="en-US"/>
        </w:rPr>
        <w:t>be formalised</w:t>
      </w:r>
      <w:r w:rsidRPr="00BD212E">
        <w:rPr>
          <w:spacing w:val="56"/>
          <w:lang w:val="en-US"/>
        </w:rPr>
        <w:t xml:space="preserve"> </w:t>
      </w:r>
      <w:r w:rsidRPr="00BD212E">
        <w:rPr>
          <w:lang w:val="en-US"/>
        </w:rPr>
        <w:t xml:space="preserve">and </w:t>
      </w:r>
      <w:del w:id="534" w:author="Shahid Khan" w:date="2019-09-24T11:39:00Z">
        <w:r w:rsidRPr="00BD212E" w:rsidDel="00A00EE8">
          <w:rPr>
            <w:lang w:val="en-US"/>
          </w:rPr>
          <w:delText>should</w:delText>
        </w:r>
        <w:r w:rsidRPr="00BD212E" w:rsidDel="00A00EE8">
          <w:rPr>
            <w:spacing w:val="60"/>
            <w:lang w:val="en-US"/>
          </w:rPr>
          <w:delText xml:space="preserve"> </w:delText>
        </w:r>
      </w:del>
      <w:r w:rsidRPr="00BD212E">
        <w:rPr>
          <w:lang w:val="en-US"/>
        </w:rPr>
        <w:t>include,</w:t>
      </w:r>
      <w:r w:rsidRPr="00BD212E">
        <w:rPr>
          <w:spacing w:val="59"/>
          <w:lang w:val="en-US"/>
        </w:rPr>
        <w:t xml:space="preserve"> </w:t>
      </w:r>
      <w:r w:rsidRPr="00BD212E">
        <w:rPr>
          <w:lang w:val="en-US"/>
        </w:rPr>
        <w:t xml:space="preserve">as an </w:t>
      </w:r>
      <w:r>
        <w:rPr>
          <w:lang w:val="en-US"/>
        </w:rPr>
        <w:t>e</w:t>
      </w:r>
      <w:r w:rsidRPr="00BD212E">
        <w:rPr>
          <w:lang w:val="en-US"/>
        </w:rPr>
        <w:t>x</w:t>
      </w:r>
      <w:r w:rsidRPr="00BD212E">
        <w:rPr>
          <w:spacing w:val="1"/>
          <w:lang w:val="en-US"/>
        </w:rPr>
        <w:t>a</w:t>
      </w:r>
      <w:r w:rsidRPr="00BD212E">
        <w:rPr>
          <w:spacing w:val="-1"/>
          <w:lang w:val="en-US"/>
        </w:rPr>
        <w:t>m</w:t>
      </w:r>
      <w:r w:rsidRPr="00BD212E">
        <w:rPr>
          <w:lang w:val="en-US"/>
        </w:rPr>
        <w:t>ple, information</w:t>
      </w:r>
      <w:r w:rsidRPr="00BD212E">
        <w:rPr>
          <w:spacing w:val="-11"/>
          <w:lang w:val="en-US"/>
        </w:rPr>
        <w:t xml:space="preserve"> </w:t>
      </w:r>
      <w:r w:rsidRPr="00BD212E">
        <w:rPr>
          <w:lang w:val="en-US"/>
        </w:rPr>
        <w:t>on:</w:t>
      </w:r>
    </w:p>
    <w:p w14:paraId="6DBE6512" w14:textId="77777777" w:rsidR="003B453A" w:rsidRPr="00BD212E" w:rsidRDefault="003B453A" w:rsidP="003B453A">
      <w:pPr>
        <w:pStyle w:val="Bullet1"/>
        <w:rPr>
          <w:lang w:val="en-US"/>
        </w:rPr>
      </w:pPr>
      <w:r w:rsidRPr="00BD212E">
        <w:rPr>
          <w:lang w:val="en-US"/>
        </w:rPr>
        <w:t>Present</w:t>
      </w:r>
      <w:r w:rsidRPr="00BD212E">
        <w:rPr>
          <w:spacing w:val="-8"/>
          <w:lang w:val="en-US"/>
        </w:rPr>
        <w:t xml:space="preserve"> </w:t>
      </w:r>
      <w:r w:rsidRPr="00BD212E">
        <w:rPr>
          <w:lang w:val="en-US"/>
        </w:rPr>
        <w:t>traffic</w:t>
      </w:r>
      <w:r w:rsidRPr="00BD212E">
        <w:rPr>
          <w:spacing w:val="-5"/>
          <w:lang w:val="en-US"/>
        </w:rPr>
        <w:t xml:space="preserve"> </w:t>
      </w:r>
      <w:r w:rsidRPr="00BD212E">
        <w:rPr>
          <w:lang w:val="en-US"/>
        </w:rPr>
        <w:t>situa</w:t>
      </w:r>
      <w:r w:rsidRPr="00BD212E">
        <w:rPr>
          <w:spacing w:val="-1"/>
          <w:lang w:val="en-US"/>
        </w:rPr>
        <w:t>t</w:t>
      </w:r>
      <w:r w:rsidRPr="00BD212E">
        <w:rPr>
          <w:lang w:val="en-US"/>
        </w:rPr>
        <w:t>ion;</w:t>
      </w:r>
    </w:p>
    <w:p w14:paraId="3C3851C2" w14:textId="77777777" w:rsidR="003B453A" w:rsidRPr="00BD212E" w:rsidRDefault="003B453A" w:rsidP="003B453A">
      <w:pPr>
        <w:pStyle w:val="Bullet1"/>
        <w:rPr>
          <w:lang w:val="en-US"/>
        </w:rPr>
      </w:pPr>
      <w:r w:rsidRPr="00BD212E">
        <w:rPr>
          <w:lang w:val="en-US"/>
        </w:rPr>
        <w:t>Expected</w:t>
      </w:r>
      <w:r w:rsidRPr="00BD212E">
        <w:rPr>
          <w:spacing w:val="-9"/>
          <w:lang w:val="en-US"/>
        </w:rPr>
        <w:t xml:space="preserve"> </w:t>
      </w:r>
      <w:r w:rsidRPr="00BD212E">
        <w:rPr>
          <w:lang w:val="en-US"/>
        </w:rPr>
        <w:t>/</w:t>
      </w:r>
      <w:r w:rsidRPr="00BD212E">
        <w:rPr>
          <w:spacing w:val="-1"/>
          <w:lang w:val="en-US"/>
        </w:rPr>
        <w:t xml:space="preserve"> </w:t>
      </w:r>
      <w:r w:rsidRPr="00BD212E">
        <w:rPr>
          <w:lang w:val="en-US"/>
        </w:rPr>
        <w:t>developing</w:t>
      </w:r>
      <w:r w:rsidRPr="00BD212E">
        <w:rPr>
          <w:spacing w:val="-11"/>
          <w:lang w:val="en-US"/>
        </w:rPr>
        <w:t xml:space="preserve"> </w:t>
      </w:r>
      <w:r w:rsidRPr="00BD212E">
        <w:rPr>
          <w:lang w:val="en-US"/>
        </w:rPr>
        <w:t>traffic</w:t>
      </w:r>
      <w:r w:rsidRPr="00BD212E">
        <w:rPr>
          <w:spacing w:val="-5"/>
          <w:lang w:val="en-US"/>
        </w:rPr>
        <w:t xml:space="preserve"> </w:t>
      </w:r>
      <w:r w:rsidRPr="00BD212E">
        <w:rPr>
          <w:lang w:val="en-US"/>
        </w:rPr>
        <w:t>situati</w:t>
      </w:r>
      <w:r w:rsidRPr="00BD212E">
        <w:rPr>
          <w:spacing w:val="-1"/>
          <w:lang w:val="en-US"/>
        </w:rPr>
        <w:t>o</w:t>
      </w:r>
      <w:r w:rsidRPr="00BD212E">
        <w:rPr>
          <w:lang w:val="en-US"/>
        </w:rPr>
        <w:t>ns;</w:t>
      </w:r>
    </w:p>
    <w:p w14:paraId="57A560CF" w14:textId="1C34E4F5" w:rsidR="003B453A" w:rsidRDefault="003B453A" w:rsidP="003B453A">
      <w:pPr>
        <w:pStyle w:val="Bullet1"/>
        <w:rPr>
          <w:ins w:id="535" w:author="Ski, Trond" w:date="2020-10-15T11:08:00Z"/>
          <w:lang w:val="en-US"/>
        </w:rPr>
      </w:pPr>
      <w:r w:rsidRPr="00BD212E">
        <w:rPr>
          <w:lang w:val="en-US"/>
        </w:rPr>
        <w:t>Incidents</w:t>
      </w:r>
      <w:r w:rsidRPr="00BD212E">
        <w:rPr>
          <w:spacing w:val="-9"/>
          <w:lang w:val="en-US"/>
        </w:rPr>
        <w:t xml:space="preserve"> </w:t>
      </w:r>
      <w:r w:rsidRPr="00BD212E">
        <w:rPr>
          <w:lang w:val="en-US"/>
        </w:rPr>
        <w:t>a</w:t>
      </w:r>
      <w:r w:rsidRPr="00BD212E">
        <w:rPr>
          <w:spacing w:val="-1"/>
          <w:lang w:val="en-US"/>
        </w:rPr>
        <w:t>n</w:t>
      </w:r>
      <w:r w:rsidRPr="00BD212E">
        <w:rPr>
          <w:lang w:val="en-US"/>
        </w:rPr>
        <w:t>d</w:t>
      </w:r>
      <w:r w:rsidRPr="00BD212E">
        <w:rPr>
          <w:spacing w:val="-4"/>
          <w:lang w:val="en-US"/>
        </w:rPr>
        <w:t xml:space="preserve"> </w:t>
      </w:r>
      <w:r w:rsidRPr="00BD212E">
        <w:rPr>
          <w:lang w:val="en-US"/>
        </w:rPr>
        <w:t>special</w:t>
      </w:r>
      <w:r w:rsidRPr="00BD212E">
        <w:rPr>
          <w:spacing w:val="-7"/>
          <w:lang w:val="en-US"/>
        </w:rPr>
        <w:t xml:space="preserve"> </w:t>
      </w:r>
      <w:r w:rsidRPr="00BD212E">
        <w:rPr>
          <w:lang w:val="en-US"/>
        </w:rPr>
        <w:t>o</w:t>
      </w:r>
      <w:r w:rsidRPr="00BD212E">
        <w:rPr>
          <w:spacing w:val="-1"/>
          <w:lang w:val="en-US"/>
        </w:rPr>
        <w:t>p</w:t>
      </w:r>
      <w:r w:rsidRPr="00BD212E">
        <w:rPr>
          <w:lang w:val="en-US"/>
        </w:rPr>
        <w:t>erations</w:t>
      </w:r>
      <w:r w:rsidRPr="00BD212E">
        <w:rPr>
          <w:spacing w:val="-10"/>
          <w:lang w:val="en-US"/>
        </w:rPr>
        <w:t xml:space="preserve"> </w:t>
      </w:r>
      <w:r w:rsidRPr="00BD212E">
        <w:rPr>
          <w:lang w:val="en-US"/>
        </w:rPr>
        <w:t>(e.</w:t>
      </w:r>
      <w:r w:rsidRPr="00BD212E">
        <w:rPr>
          <w:spacing w:val="-1"/>
          <w:lang w:val="en-US"/>
        </w:rPr>
        <w:t>g</w:t>
      </w:r>
      <w:r w:rsidRPr="00BD212E">
        <w:rPr>
          <w:lang w:val="en-US"/>
        </w:rPr>
        <w:t>.</w:t>
      </w:r>
      <w:r w:rsidRPr="00BD212E">
        <w:rPr>
          <w:spacing w:val="-4"/>
          <w:lang w:val="en-US"/>
        </w:rPr>
        <w:t xml:space="preserve"> </w:t>
      </w:r>
      <w:r w:rsidRPr="00BD212E">
        <w:rPr>
          <w:lang w:val="en-US"/>
        </w:rPr>
        <w:t>SAR</w:t>
      </w:r>
      <w:r w:rsidRPr="00BD212E">
        <w:rPr>
          <w:spacing w:val="-5"/>
          <w:lang w:val="en-US"/>
        </w:rPr>
        <w:t xml:space="preserve"> </w:t>
      </w:r>
      <w:r w:rsidRPr="00BD212E">
        <w:rPr>
          <w:lang w:val="en-US"/>
        </w:rPr>
        <w:t>or</w:t>
      </w:r>
      <w:r w:rsidRPr="00BD212E">
        <w:rPr>
          <w:spacing w:val="-2"/>
          <w:lang w:val="en-US"/>
        </w:rPr>
        <w:t xml:space="preserve"> </w:t>
      </w:r>
      <w:r w:rsidRPr="00BD212E">
        <w:rPr>
          <w:lang w:val="en-US"/>
        </w:rPr>
        <w:t>mil</w:t>
      </w:r>
      <w:r w:rsidRPr="00BD212E">
        <w:rPr>
          <w:spacing w:val="2"/>
          <w:lang w:val="en-US"/>
        </w:rPr>
        <w:t>i</w:t>
      </w:r>
      <w:r w:rsidRPr="00BD212E">
        <w:rPr>
          <w:lang w:val="en-US"/>
        </w:rPr>
        <w:t>tary</w:t>
      </w:r>
      <w:r w:rsidRPr="00BD212E">
        <w:rPr>
          <w:spacing w:val="-7"/>
          <w:lang w:val="en-US"/>
        </w:rPr>
        <w:t xml:space="preserve"> </w:t>
      </w:r>
      <w:r w:rsidRPr="00BD212E">
        <w:rPr>
          <w:lang w:val="en-US"/>
        </w:rPr>
        <w:t>operations);</w:t>
      </w:r>
    </w:p>
    <w:p w14:paraId="344047EC" w14:textId="45C42872" w:rsidR="00180C33" w:rsidRPr="00BD212E" w:rsidRDefault="00180C33" w:rsidP="003B453A">
      <w:pPr>
        <w:pStyle w:val="Bullet1"/>
        <w:rPr>
          <w:lang w:val="en-US"/>
        </w:rPr>
      </w:pPr>
      <w:ins w:id="536" w:author="Ski, Trond" w:date="2020-10-15T11:08:00Z">
        <w:r>
          <w:rPr>
            <w:lang w:val="en-US"/>
          </w:rPr>
          <w:t>Waterway conditions;</w:t>
        </w:r>
      </w:ins>
    </w:p>
    <w:p w14:paraId="7E7FBD29" w14:textId="3B61EF9B" w:rsidR="003B453A" w:rsidRDefault="003B453A" w:rsidP="003B453A">
      <w:pPr>
        <w:pStyle w:val="Bullet1"/>
        <w:rPr>
          <w:ins w:id="537" w:author="Ski, Trond" w:date="2020-10-15T11:10:00Z"/>
          <w:lang w:val="en-US"/>
        </w:rPr>
      </w:pPr>
      <w:r w:rsidRPr="00BD212E">
        <w:rPr>
          <w:lang w:val="en-US"/>
        </w:rPr>
        <w:t>Environme</w:t>
      </w:r>
      <w:r w:rsidRPr="00BD212E">
        <w:rPr>
          <w:spacing w:val="1"/>
          <w:lang w:val="en-US"/>
        </w:rPr>
        <w:t>n</w:t>
      </w:r>
      <w:r w:rsidRPr="00BD212E">
        <w:rPr>
          <w:lang w:val="en-US"/>
        </w:rPr>
        <w:t>tal</w:t>
      </w:r>
      <w:r w:rsidRPr="00BD212E">
        <w:rPr>
          <w:spacing w:val="-14"/>
          <w:lang w:val="en-US"/>
        </w:rPr>
        <w:t xml:space="preserve"> </w:t>
      </w:r>
      <w:r w:rsidRPr="00BD212E">
        <w:rPr>
          <w:lang w:val="en-US"/>
        </w:rPr>
        <w:t>condi</w:t>
      </w:r>
      <w:r w:rsidRPr="00BD212E">
        <w:rPr>
          <w:spacing w:val="-1"/>
          <w:lang w:val="en-US"/>
        </w:rPr>
        <w:t>t</w:t>
      </w:r>
      <w:r w:rsidRPr="00BD212E">
        <w:rPr>
          <w:lang w:val="en-US"/>
        </w:rPr>
        <w:t>io</w:t>
      </w:r>
      <w:r w:rsidRPr="00BD212E">
        <w:rPr>
          <w:spacing w:val="-1"/>
          <w:lang w:val="en-US"/>
        </w:rPr>
        <w:t>n</w:t>
      </w:r>
      <w:r w:rsidRPr="00BD212E">
        <w:rPr>
          <w:lang w:val="en-US"/>
        </w:rPr>
        <w:t>s</w:t>
      </w:r>
      <w:ins w:id="538" w:author="Ski, Trond" w:date="2020-10-15T11:11:00Z">
        <w:r w:rsidR="00180C33">
          <w:rPr>
            <w:lang w:val="en-US"/>
          </w:rPr>
          <w:t xml:space="preserve"> (e.g. </w:t>
        </w:r>
      </w:ins>
      <w:ins w:id="539" w:author="Ski, Trond" w:date="2020-10-15T11:14:00Z">
        <w:r w:rsidR="00180C33">
          <w:rPr>
            <w:lang w:val="en-US"/>
          </w:rPr>
          <w:t>meteorological conditions and tidal conditions);</w:t>
        </w:r>
      </w:ins>
      <w:del w:id="540" w:author="Ski, Trond" w:date="2020-10-15T11:14:00Z">
        <w:r w:rsidRPr="00BD212E" w:rsidDel="00180C33">
          <w:rPr>
            <w:lang w:val="en-US"/>
          </w:rPr>
          <w:delText>;</w:delText>
        </w:r>
      </w:del>
    </w:p>
    <w:p w14:paraId="725FA14A" w14:textId="4594D64F" w:rsidR="00180C33" w:rsidRPr="00BD212E" w:rsidRDefault="00180C33" w:rsidP="003B453A">
      <w:pPr>
        <w:pStyle w:val="Bullet1"/>
        <w:rPr>
          <w:lang w:val="en-US"/>
        </w:rPr>
      </w:pPr>
      <w:ins w:id="541" w:author="Ski, Trond" w:date="2020-10-15T11:10:00Z">
        <w:r>
          <w:rPr>
            <w:lang w:val="en-US"/>
          </w:rPr>
          <w:t>Status of AtoNs;</w:t>
        </w:r>
      </w:ins>
    </w:p>
    <w:p w14:paraId="0588D78B" w14:textId="77777777" w:rsidR="003B453A" w:rsidRPr="00BD212E" w:rsidRDefault="003B453A" w:rsidP="003B453A">
      <w:pPr>
        <w:pStyle w:val="Bullet1"/>
        <w:rPr>
          <w:lang w:val="en-US"/>
        </w:rPr>
      </w:pPr>
      <w:r w:rsidRPr="00BD212E">
        <w:rPr>
          <w:lang w:val="en-US"/>
        </w:rPr>
        <w:t>Equipment</w:t>
      </w:r>
      <w:r w:rsidRPr="00BD212E">
        <w:rPr>
          <w:spacing w:val="-11"/>
          <w:lang w:val="en-US"/>
        </w:rPr>
        <w:t xml:space="preserve"> </w:t>
      </w:r>
      <w:r w:rsidRPr="00BD212E">
        <w:rPr>
          <w:lang w:val="en-US"/>
        </w:rPr>
        <w:t>performance</w:t>
      </w:r>
      <w:r w:rsidRPr="00BD212E">
        <w:rPr>
          <w:spacing w:val="-12"/>
          <w:lang w:val="en-US"/>
        </w:rPr>
        <w:t xml:space="preserve"> </w:t>
      </w:r>
      <w:r w:rsidRPr="00BD212E">
        <w:rPr>
          <w:lang w:val="en-US"/>
        </w:rPr>
        <w:t>/</w:t>
      </w:r>
      <w:r w:rsidRPr="00BD212E">
        <w:rPr>
          <w:spacing w:val="-1"/>
          <w:lang w:val="en-US"/>
        </w:rPr>
        <w:t xml:space="preserve"> </w:t>
      </w:r>
      <w:r w:rsidRPr="00BD212E">
        <w:rPr>
          <w:lang w:val="en-US"/>
        </w:rPr>
        <w:t>availabili</w:t>
      </w:r>
      <w:r w:rsidRPr="00BD212E">
        <w:rPr>
          <w:spacing w:val="-1"/>
          <w:lang w:val="en-US"/>
        </w:rPr>
        <w:t>t</w:t>
      </w:r>
      <w:r w:rsidRPr="00BD212E">
        <w:rPr>
          <w:lang w:val="en-US"/>
        </w:rPr>
        <w:t>y;</w:t>
      </w:r>
    </w:p>
    <w:p w14:paraId="6DC19688" w14:textId="77777777" w:rsidR="003B453A" w:rsidRPr="00BD212E" w:rsidRDefault="003B453A" w:rsidP="003B453A">
      <w:pPr>
        <w:pStyle w:val="Bullet1"/>
        <w:rPr>
          <w:lang w:val="en-US"/>
        </w:rPr>
      </w:pPr>
      <w:r w:rsidRPr="00BD212E">
        <w:rPr>
          <w:lang w:val="en-US"/>
        </w:rPr>
        <w:t>Status</w:t>
      </w:r>
      <w:r w:rsidRPr="00BD212E">
        <w:rPr>
          <w:spacing w:val="-6"/>
          <w:lang w:val="en-US"/>
        </w:rPr>
        <w:t xml:space="preserve"> </w:t>
      </w:r>
      <w:r w:rsidRPr="00BD212E">
        <w:rPr>
          <w:lang w:val="en-US"/>
        </w:rPr>
        <w:t>of</w:t>
      </w:r>
      <w:r w:rsidRPr="00BD212E">
        <w:rPr>
          <w:spacing w:val="-2"/>
          <w:lang w:val="en-US"/>
        </w:rPr>
        <w:t xml:space="preserve"> </w:t>
      </w:r>
      <w:r w:rsidRPr="00BD212E">
        <w:rPr>
          <w:lang w:val="en-US"/>
        </w:rPr>
        <w:t>allied</w:t>
      </w:r>
      <w:r w:rsidRPr="00BD212E">
        <w:rPr>
          <w:spacing w:val="-5"/>
          <w:lang w:val="en-US"/>
        </w:rPr>
        <w:t xml:space="preserve"> </w:t>
      </w:r>
      <w:r w:rsidRPr="00BD212E">
        <w:rPr>
          <w:lang w:val="en-US"/>
        </w:rPr>
        <w:t>services;</w:t>
      </w:r>
    </w:p>
    <w:p w14:paraId="36B8D199" w14:textId="77777777" w:rsidR="003B453A" w:rsidRPr="00BD212E" w:rsidRDefault="003B453A" w:rsidP="003B453A">
      <w:pPr>
        <w:pStyle w:val="Bullet1"/>
        <w:rPr>
          <w:lang w:val="en-US"/>
        </w:rPr>
      </w:pPr>
      <w:r w:rsidRPr="00BD212E">
        <w:rPr>
          <w:lang w:val="en-US"/>
        </w:rPr>
        <w:t>Personnel</w:t>
      </w:r>
      <w:r w:rsidRPr="00BD212E">
        <w:rPr>
          <w:spacing w:val="-10"/>
          <w:lang w:val="en-US"/>
        </w:rPr>
        <w:t xml:space="preserve"> </w:t>
      </w:r>
      <w:r w:rsidRPr="00BD212E">
        <w:rPr>
          <w:spacing w:val="-1"/>
          <w:lang w:val="en-US"/>
        </w:rPr>
        <w:t>av</w:t>
      </w:r>
      <w:r w:rsidRPr="00BD212E">
        <w:rPr>
          <w:lang w:val="en-US"/>
        </w:rPr>
        <w:t>ailability;</w:t>
      </w:r>
    </w:p>
    <w:p w14:paraId="6B4DAD86" w14:textId="77777777" w:rsidR="003B453A" w:rsidRPr="00BD212E" w:rsidRDefault="003B453A" w:rsidP="003B453A">
      <w:pPr>
        <w:pStyle w:val="Bullet1"/>
        <w:rPr>
          <w:lang w:val="en-US"/>
        </w:rPr>
      </w:pPr>
      <w:r w:rsidRPr="00BD212E">
        <w:rPr>
          <w:lang w:val="en-US"/>
        </w:rPr>
        <w:t>Appropriate</w:t>
      </w:r>
      <w:r w:rsidRPr="00BD212E">
        <w:rPr>
          <w:spacing w:val="-11"/>
          <w:lang w:val="en-US"/>
        </w:rPr>
        <w:t xml:space="preserve"> </w:t>
      </w:r>
      <w:r w:rsidRPr="00BD212E">
        <w:rPr>
          <w:lang w:val="en-US"/>
        </w:rPr>
        <w:t>times</w:t>
      </w:r>
      <w:r w:rsidRPr="00BD212E">
        <w:rPr>
          <w:spacing w:val="-5"/>
          <w:lang w:val="en-US"/>
        </w:rPr>
        <w:t xml:space="preserve"> </w:t>
      </w:r>
      <w:r w:rsidRPr="00BD212E">
        <w:rPr>
          <w:lang w:val="en-US"/>
        </w:rPr>
        <w:t>for</w:t>
      </w:r>
      <w:r w:rsidRPr="00BD212E">
        <w:rPr>
          <w:spacing w:val="-3"/>
          <w:lang w:val="en-US"/>
        </w:rPr>
        <w:t xml:space="preserve"> </w:t>
      </w:r>
      <w:r w:rsidRPr="00BD212E">
        <w:rPr>
          <w:lang w:val="en-US"/>
        </w:rPr>
        <w:t>watch</w:t>
      </w:r>
      <w:r w:rsidRPr="00BD212E">
        <w:rPr>
          <w:spacing w:val="-6"/>
          <w:lang w:val="en-US"/>
        </w:rPr>
        <w:t xml:space="preserve"> </w:t>
      </w:r>
      <w:r w:rsidRPr="00BD212E">
        <w:rPr>
          <w:lang w:val="en-US"/>
        </w:rPr>
        <w:t>handover;</w:t>
      </w:r>
      <w:r w:rsidRPr="00BD212E">
        <w:rPr>
          <w:spacing w:val="-10"/>
          <w:lang w:val="en-US"/>
        </w:rPr>
        <w:t xml:space="preserve"> </w:t>
      </w:r>
      <w:r w:rsidRPr="00BD212E">
        <w:rPr>
          <w:lang w:val="en-US"/>
        </w:rPr>
        <w:t>and</w:t>
      </w:r>
    </w:p>
    <w:p w14:paraId="1E06F0CE" w14:textId="77777777" w:rsidR="003B453A" w:rsidRPr="00BD212E" w:rsidDel="00580A8D" w:rsidRDefault="003B453A" w:rsidP="003B453A">
      <w:pPr>
        <w:pStyle w:val="Bullet1"/>
        <w:rPr>
          <w:del w:id="542" w:author="Ski, Trond" w:date="2020-08-24T01:21:00Z"/>
          <w:lang w:val="en-US"/>
        </w:rPr>
      </w:pPr>
      <w:r w:rsidRPr="00BD212E">
        <w:rPr>
          <w:lang w:val="en-US"/>
        </w:rPr>
        <w:t>Method</w:t>
      </w:r>
      <w:r w:rsidRPr="00BD212E">
        <w:rPr>
          <w:spacing w:val="-7"/>
          <w:lang w:val="en-US"/>
        </w:rPr>
        <w:t xml:space="preserve"> </w:t>
      </w:r>
      <w:r w:rsidRPr="00BD212E">
        <w:rPr>
          <w:lang w:val="en-US"/>
        </w:rPr>
        <w:t>for</w:t>
      </w:r>
      <w:r w:rsidRPr="00BD212E">
        <w:rPr>
          <w:spacing w:val="-3"/>
          <w:lang w:val="en-US"/>
        </w:rPr>
        <w:t xml:space="preserve"> </w:t>
      </w:r>
      <w:r w:rsidRPr="00BD212E">
        <w:rPr>
          <w:lang w:val="en-US"/>
        </w:rPr>
        <w:t>documenting</w:t>
      </w:r>
      <w:r w:rsidRPr="00BD212E">
        <w:rPr>
          <w:spacing w:val="-13"/>
          <w:lang w:val="en-US"/>
        </w:rPr>
        <w:t xml:space="preserve"> </w:t>
      </w:r>
      <w:r w:rsidRPr="00BD212E">
        <w:rPr>
          <w:lang w:val="en-US"/>
        </w:rPr>
        <w:t>the</w:t>
      </w:r>
      <w:r w:rsidRPr="00BD212E">
        <w:rPr>
          <w:spacing w:val="-3"/>
          <w:lang w:val="en-US"/>
        </w:rPr>
        <w:t xml:space="preserve"> </w:t>
      </w:r>
      <w:r w:rsidRPr="00BD212E">
        <w:rPr>
          <w:lang w:val="en-US"/>
        </w:rPr>
        <w:t>hand</w:t>
      </w:r>
      <w:r w:rsidRPr="00BD212E">
        <w:rPr>
          <w:spacing w:val="-1"/>
          <w:lang w:val="en-US"/>
        </w:rPr>
        <w:t>o</w:t>
      </w:r>
      <w:r w:rsidRPr="00BD212E">
        <w:rPr>
          <w:lang w:val="en-US"/>
        </w:rPr>
        <w:t>ver.</w:t>
      </w:r>
    </w:p>
    <w:p w14:paraId="0B50E3E2" w14:textId="1219C16A" w:rsidR="003B453A" w:rsidRPr="00C51A7B" w:rsidRDefault="003B453A" w:rsidP="00B03FDA">
      <w:pPr>
        <w:pStyle w:val="Bullet1"/>
        <w:rPr>
          <w:lang w:val="en-US"/>
        </w:rPr>
      </w:pPr>
      <w:del w:id="543" w:author="Shahid Khan" w:date="2019-09-24T11:45:00Z">
        <w:r w:rsidRPr="009A3B0B" w:rsidDel="004E2A5A">
          <w:rPr>
            <w:lang w:val="en-US"/>
          </w:rPr>
          <w:delText>Further</w:delText>
        </w:r>
        <w:r w:rsidRPr="009A3B0B" w:rsidDel="004E2A5A">
          <w:rPr>
            <w:spacing w:val="-4"/>
            <w:lang w:val="en-US"/>
          </w:rPr>
          <w:delText xml:space="preserve"> </w:delText>
        </w:r>
        <w:r w:rsidRPr="009A3B0B" w:rsidDel="004E2A5A">
          <w:rPr>
            <w:lang w:val="en-US"/>
          </w:rPr>
          <w:delText>guidance</w:delText>
        </w:r>
        <w:r w:rsidRPr="009A3B0B" w:rsidDel="004E2A5A">
          <w:rPr>
            <w:spacing w:val="-6"/>
            <w:lang w:val="en-US"/>
          </w:rPr>
          <w:delText xml:space="preserve"> </w:delText>
        </w:r>
        <w:r w:rsidRPr="009A3B0B" w:rsidDel="004E2A5A">
          <w:rPr>
            <w:lang w:val="en-US"/>
          </w:rPr>
          <w:delText>on</w:delText>
        </w:r>
        <w:r w:rsidRPr="009A3B0B" w:rsidDel="004E2A5A">
          <w:rPr>
            <w:spacing w:val="1"/>
            <w:lang w:val="en-US"/>
          </w:rPr>
          <w:delText xml:space="preserve"> </w:delText>
        </w:r>
        <w:r w:rsidRPr="009A3B0B" w:rsidDel="004E2A5A">
          <w:rPr>
            <w:lang w:val="en-US"/>
          </w:rPr>
          <w:delText>the</w:delText>
        </w:r>
        <w:r w:rsidRPr="009A3B0B" w:rsidDel="004E2A5A">
          <w:rPr>
            <w:spacing w:val="-1"/>
            <w:lang w:val="en-US"/>
          </w:rPr>
          <w:delText xml:space="preserve"> </w:delText>
        </w:r>
        <w:r w:rsidRPr="009A3B0B" w:rsidDel="004E2A5A">
          <w:rPr>
            <w:lang w:val="en-US"/>
          </w:rPr>
          <w:delText>principl</w:delText>
        </w:r>
        <w:r w:rsidRPr="009A3B0B" w:rsidDel="004E2A5A">
          <w:rPr>
            <w:spacing w:val="-1"/>
            <w:lang w:val="en-US"/>
          </w:rPr>
          <w:delText>e</w:delText>
        </w:r>
        <w:r w:rsidRPr="009A3B0B" w:rsidDel="004E2A5A">
          <w:rPr>
            <w:lang w:val="en-US"/>
          </w:rPr>
          <w:delText>s</w:delText>
        </w:r>
        <w:r w:rsidRPr="009A3B0B" w:rsidDel="004E2A5A">
          <w:rPr>
            <w:spacing w:val="-6"/>
            <w:lang w:val="en-US"/>
          </w:rPr>
          <w:delText xml:space="preserve"> </w:delText>
        </w:r>
        <w:r w:rsidRPr="009A3B0B" w:rsidDel="004E2A5A">
          <w:rPr>
            <w:lang w:val="en-US"/>
          </w:rPr>
          <w:delText>f</w:delText>
        </w:r>
        <w:r w:rsidRPr="009A3B0B" w:rsidDel="004E2A5A">
          <w:rPr>
            <w:spacing w:val="-1"/>
            <w:lang w:val="en-US"/>
          </w:rPr>
          <w:delText>o</w:delText>
        </w:r>
        <w:r w:rsidRPr="009A3B0B" w:rsidDel="004E2A5A">
          <w:rPr>
            <w:lang w:val="en-US"/>
          </w:rPr>
          <w:delText>r watch</w:delText>
        </w:r>
        <w:r w:rsidRPr="009A3B0B" w:rsidDel="004E2A5A">
          <w:rPr>
            <w:spacing w:val="-3"/>
            <w:lang w:val="en-US"/>
          </w:rPr>
          <w:delText xml:space="preserve"> </w:delText>
        </w:r>
        <w:r w:rsidRPr="009A3B0B" w:rsidDel="004E2A5A">
          <w:rPr>
            <w:lang w:val="en-US"/>
          </w:rPr>
          <w:delText>handover</w:delText>
        </w:r>
        <w:r w:rsidRPr="009A3B0B" w:rsidDel="004E2A5A">
          <w:rPr>
            <w:spacing w:val="-6"/>
            <w:lang w:val="en-US"/>
          </w:rPr>
          <w:delText xml:space="preserve"> </w:delText>
        </w:r>
        <w:r w:rsidRPr="009A3B0B" w:rsidDel="004E2A5A">
          <w:rPr>
            <w:lang w:val="en-US"/>
          </w:rPr>
          <w:delText>can</w:delText>
        </w:r>
        <w:r w:rsidRPr="009A3B0B" w:rsidDel="004E2A5A">
          <w:rPr>
            <w:spacing w:val="-1"/>
            <w:lang w:val="en-US"/>
          </w:rPr>
          <w:delText xml:space="preserve"> </w:delText>
        </w:r>
        <w:r w:rsidRPr="009A3B0B" w:rsidDel="004E2A5A">
          <w:rPr>
            <w:lang w:val="en-US"/>
          </w:rPr>
          <w:delText>be</w:delText>
        </w:r>
        <w:r w:rsidRPr="009A3B0B" w:rsidDel="004E2A5A">
          <w:rPr>
            <w:spacing w:val="1"/>
            <w:lang w:val="en-US"/>
          </w:rPr>
          <w:delText xml:space="preserve"> </w:delText>
        </w:r>
        <w:r w:rsidRPr="009A3B0B" w:rsidDel="004E2A5A">
          <w:rPr>
            <w:lang w:val="en-US"/>
          </w:rPr>
          <w:delText>sought</w:delText>
        </w:r>
        <w:r w:rsidRPr="009A3B0B" w:rsidDel="004E2A5A">
          <w:rPr>
            <w:spacing w:val="-4"/>
            <w:lang w:val="en-US"/>
          </w:rPr>
          <w:delText xml:space="preserve"> </w:delText>
        </w:r>
        <w:r w:rsidRPr="009A3B0B" w:rsidDel="004E2A5A">
          <w:rPr>
            <w:lang w:val="en-US"/>
          </w:rPr>
          <w:delText>fr</w:delText>
        </w:r>
        <w:r w:rsidRPr="009A3B0B" w:rsidDel="004E2A5A">
          <w:rPr>
            <w:spacing w:val="-1"/>
            <w:lang w:val="en-US"/>
          </w:rPr>
          <w:delText>o</w:delText>
        </w:r>
        <w:r w:rsidRPr="009A3B0B" w:rsidDel="004E2A5A">
          <w:rPr>
            <w:lang w:val="en-US"/>
          </w:rPr>
          <w:delText>m</w:delText>
        </w:r>
        <w:r w:rsidRPr="009A3B0B" w:rsidDel="004E2A5A">
          <w:rPr>
            <w:spacing w:val="-2"/>
            <w:lang w:val="en-US"/>
          </w:rPr>
          <w:delText xml:space="preserve"> </w:delText>
        </w:r>
        <w:r w:rsidRPr="009A3B0B" w:rsidDel="004E2A5A">
          <w:rPr>
            <w:lang w:val="en-US"/>
          </w:rPr>
          <w:delText>the IMO</w:delText>
        </w:r>
        <w:r w:rsidRPr="009A3B0B" w:rsidDel="004E2A5A">
          <w:rPr>
            <w:spacing w:val="-1"/>
            <w:lang w:val="en-US"/>
          </w:rPr>
          <w:delText xml:space="preserve"> </w:delText>
        </w:r>
        <w:r w:rsidRPr="009A3B0B" w:rsidDel="004E2A5A">
          <w:rPr>
            <w:spacing w:val="1"/>
            <w:lang w:val="en-US"/>
          </w:rPr>
          <w:delText>I</w:delText>
        </w:r>
        <w:r w:rsidRPr="009A3B0B" w:rsidDel="004E2A5A">
          <w:rPr>
            <w:lang w:val="en-US"/>
          </w:rPr>
          <w:delText>nternational Convention</w:delText>
        </w:r>
        <w:r w:rsidRPr="0051673A" w:rsidDel="004E2A5A">
          <w:rPr>
            <w:spacing w:val="3"/>
            <w:lang w:val="en-US"/>
          </w:rPr>
          <w:delText xml:space="preserve"> </w:delText>
        </w:r>
        <w:r w:rsidRPr="0051673A" w:rsidDel="004E2A5A">
          <w:rPr>
            <w:lang w:val="en-US"/>
          </w:rPr>
          <w:delText>on</w:delText>
        </w:r>
        <w:r w:rsidRPr="0051673A" w:rsidDel="004E2A5A">
          <w:rPr>
            <w:spacing w:val="11"/>
            <w:lang w:val="en-US"/>
          </w:rPr>
          <w:delText xml:space="preserve"> </w:delText>
        </w:r>
        <w:r w:rsidRPr="0051673A" w:rsidDel="004E2A5A">
          <w:rPr>
            <w:lang w:val="en-US"/>
          </w:rPr>
          <w:delText>Standards</w:delText>
        </w:r>
        <w:r w:rsidRPr="0051673A" w:rsidDel="004E2A5A">
          <w:rPr>
            <w:spacing w:val="4"/>
            <w:lang w:val="en-US"/>
          </w:rPr>
          <w:delText xml:space="preserve"> </w:delText>
        </w:r>
        <w:r w:rsidRPr="0051673A" w:rsidDel="004E2A5A">
          <w:rPr>
            <w:lang w:val="en-US"/>
          </w:rPr>
          <w:delText>of</w:delText>
        </w:r>
        <w:r w:rsidRPr="0051673A" w:rsidDel="004E2A5A">
          <w:rPr>
            <w:spacing w:val="12"/>
            <w:lang w:val="en-US"/>
          </w:rPr>
          <w:delText xml:space="preserve"> </w:delText>
        </w:r>
        <w:r w:rsidRPr="0051673A" w:rsidDel="004E2A5A">
          <w:rPr>
            <w:lang w:val="en-US"/>
          </w:rPr>
          <w:delText>Traini</w:delText>
        </w:r>
        <w:r w:rsidRPr="0051673A" w:rsidDel="004E2A5A">
          <w:rPr>
            <w:spacing w:val="-1"/>
            <w:lang w:val="en-US"/>
          </w:rPr>
          <w:delText>n</w:delText>
        </w:r>
        <w:r w:rsidRPr="0051673A" w:rsidDel="004E2A5A">
          <w:rPr>
            <w:lang w:val="en-US"/>
          </w:rPr>
          <w:delText>g,</w:delText>
        </w:r>
        <w:r w:rsidRPr="0051673A" w:rsidDel="004E2A5A">
          <w:rPr>
            <w:spacing w:val="5"/>
            <w:lang w:val="en-US"/>
          </w:rPr>
          <w:delText xml:space="preserve"> </w:delText>
        </w:r>
        <w:r w:rsidRPr="0051673A" w:rsidDel="004E2A5A">
          <w:rPr>
            <w:lang w:val="en-US"/>
          </w:rPr>
          <w:delText>Certification</w:delText>
        </w:r>
        <w:r w:rsidRPr="0051673A" w:rsidDel="004E2A5A">
          <w:rPr>
            <w:spacing w:val="2"/>
            <w:lang w:val="en-US"/>
          </w:rPr>
          <w:delText xml:space="preserve"> </w:delText>
        </w:r>
        <w:r w:rsidRPr="0051673A" w:rsidDel="004E2A5A">
          <w:rPr>
            <w:lang w:val="en-US"/>
          </w:rPr>
          <w:delText>and</w:delText>
        </w:r>
        <w:r w:rsidRPr="0051673A" w:rsidDel="004E2A5A">
          <w:rPr>
            <w:spacing w:val="10"/>
            <w:lang w:val="en-US"/>
          </w:rPr>
          <w:delText xml:space="preserve"> </w:delText>
        </w:r>
        <w:r w:rsidRPr="0051673A" w:rsidDel="004E2A5A">
          <w:rPr>
            <w:lang w:val="en-US"/>
          </w:rPr>
          <w:delText xml:space="preserve">Watchkeeping </w:delText>
        </w:r>
        <w:r w:rsidRPr="0051673A" w:rsidDel="004E2A5A">
          <w:rPr>
            <w:spacing w:val="-1"/>
            <w:lang w:val="en-US"/>
          </w:rPr>
          <w:delText>f</w:delText>
        </w:r>
        <w:r w:rsidRPr="0051673A" w:rsidDel="004E2A5A">
          <w:rPr>
            <w:lang w:val="en-US"/>
          </w:rPr>
          <w:delText>or</w:delText>
        </w:r>
        <w:r w:rsidRPr="0051673A" w:rsidDel="004E2A5A">
          <w:rPr>
            <w:spacing w:val="11"/>
            <w:lang w:val="en-US"/>
          </w:rPr>
          <w:delText xml:space="preserve"> </w:delText>
        </w:r>
        <w:r w:rsidRPr="0051673A" w:rsidDel="004E2A5A">
          <w:rPr>
            <w:lang w:val="en-US"/>
          </w:rPr>
          <w:delText>Seafarers,</w:delText>
        </w:r>
        <w:r w:rsidRPr="0051673A" w:rsidDel="004E2A5A">
          <w:rPr>
            <w:spacing w:val="4"/>
            <w:lang w:val="en-US"/>
          </w:rPr>
          <w:delText xml:space="preserve"> </w:delText>
        </w:r>
        <w:r w:rsidRPr="0051673A" w:rsidDel="004E2A5A">
          <w:rPr>
            <w:lang w:val="en-US"/>
          </w:rPr>
          <w:delText>1975,</w:delText>
        </w:r>
        <w:r w:rsidRPr="0051673A" w:rsidDel="004E2A5A">
          <w:rPr>
            <w:spacing w:val="8"/>
            <w:lang w:val="en-US"/>
          </w:rPr>
          <w:delText xml:space="preserve"> </w:delText>
        </w:r>
        <w:r w:rsidRPr="0051673A" w:rsidDel="004E2A5A">
          <w:rPr>
            <w:lang w:val="en-US"/>
          </w:rPr>
          <w:delText>as amended</w:delText>
        </w:r>
        <w:r w:rsidRPr="0051673A" w:rsidDel="004E2A5A">
          <w:rPr>
            <w:spacing w:val="-9"/>
            <w:lang w:val="en-US"/>
          </w:rPr>
          <w:delText xml:space="preserve"> </w:delText>
        </w:r>
      </w:del>
      <w:del w:id="544" w:author="Shahid Khan" w:date="2019-09-24T11:41:00Z">
        <w:r w:rsidRPr="00C51A7B" w:rsidDel="004E2A5A">
          <w:rPr>
            <w:lang w:val="en-US"/>
          </w:rPr>
          <w:delText>in</w:delText>
        </w:r>
        <w:r w:rsidRPr="00C51A7B" w:rsidDel="004E2A5A">
          <w:rPr>
            <w:spacing w:val="-2"/>
            <w:lang w:val="en-US"/>
          </w:rPr>
          <w:delText xml:space="preserve"> </w:delText>
        </w:r>
        <w:r w:rsidRPr="00C51A7B" w:rsidDel="004E2A5A">
          <w:rPr>
            <w:lang w:val="en-US"/>
          </w:rPr>
          <w:delText>1995</w:delText>
        </w:r>
        <w:r w:rsidRPr="00C51A7B" w:rsidDel="004E2A5A">
          <w:rPr>
            <w:spacing w:val="-5"/>
            <w:lang w:val="en-US"/>
          </w:rPr>
          <w:delText xml:space="preserve"> </w:delText>
        </w:r>
        <w:r w:rsidRPr="00C51A7B" w:rsidDel="004E2A5A">
          <w:rPr>
            <w:lang w:val="en-US"/>
          </w:rPr>
          <w:delText>and</w:delText>
        </w:r>
        <w:r w:rsidRPr="00C51A7B" w:rsidDel="004E2A5A">
          <w:rPr>
            <w:spacing w:val="-4"/>
            <w:lang w:val="en-US"/>
          </w:rPr>
          <w:delText xml:space="preserve"> </w:delText>
        </w:r>
        <w:r w:rsidRPr="00C51A7B" w:rsidDel="004E2A5A">
          <w:rPr>
            <w:lang w:val="en-US"/>
          </w:rPr>
          <w:delText>1</w:delText>
        </w:r>
        <w:r w:rsidRPr="00C51A7B" w:rsidDel="004E2A5A">
          <w:rPr>
            <w:spacing w:val="-1"/>
            <w:lang w:val="en-US"/>
          </w:rPr>
          <w:delText>9</w:delText>
        </w:r>
        <w:r w:rsidRPr="00C51A7B" w:rsidDel="004E2A5A">
          <w:rPr>
            <w:lang w:val="en-US"/>
          </w:rPr>
          <w:delText>97</w:delText>
        </w:r>
        <w:r w:rsidRPr="00C51A7B" w:rsidDel="004E2A5A">
          <w:rPr>
            <w:spacing w:val="-5"/>
            <w:lang w:val="en-US"/>
          </w:rPr>
          <w:delText xml:space="preserve"> </w:delText>
        </w:r>
      </w:del>
      <w:del w:id="545" w:author="Shahid Khan" w:date="2019-09-24T11:45:00Z">
        <w:r w:rsidRPr="00C51A7B" w:rsidDel="004E2A5A">
          <w:rPr>
            <w:lang w:val="en-US"/>
          </w:rPr>
          <w:delText>(STCW</w:delText>
        </w:r>
        <w:r w:rsidRPr="00C51A7B" w:rsidDel="004E2A5A">
          <w:rPr>
            <w:spacing w:val="-7"/>
            <w:lang w:val="en-US"/>
          </w:rPr>
          <w:delText xml:space="preserve"> </w:delText>
        </w:r>
        <w:r w:rsidRPr="00C51A7B" w:rsidDel="004E2A5A">
          <w:rPr>
            <w:lang w:val="en-US"/>
          </w:rPr>
          <w:delText>Convention)</w:delText>
        </w:r>
        <w:r w:rsidRPr="00C51A7B" w:rsidDel="004E2A5A">
          <w:rPr>
            <w:spacing w:val="-12"/>
            <w:lang w:val="en-US"/>
          </w:rPr>
          <w:delText xml:space="preserve"> </w:delText>
        </w:r>
        <w:r w:rsidRPr="00C51A7B" w:rsidDel="004E2A5A">
          <w:rPr>
            <w:lang w:val="en-US"/>
          </w:rPr>
          <w:delText>Section</w:delText>
        </w:r>
        <w:r w:rsidRPr="00C51A7B" w:rsidDel="004E2A5A">
          <w:rPr>
            <w:spacing w:val="-7"/>
            <w:lang w:val="en-US"/>
          </w:rPr>
          <w:delText xml:space="preserve"> </w:delText>
        </w:r>
        <w:r w:rsidRPr="00C51A7B" w:rsidDel="004E2A5A">
          <w:rPr>
            <w:lang w:val="en-US"/>
          </w:rPr>
          <w:delText>A-VIII/2</w:delText>
        </w:r>
        <w:r w:rsidRPr="00C51A7B" w:rsidDel="004E2A5A">
          <w:rPr>
            <w:spacing w:val="-7"/>
            <w:lang w:val="en-US"/>
          </w:rPr>
          <w:delText xml:space="preserve"> </w:delText>
        </w:r>
        <w:r w:rsidRPr="00C51A7B" w:rsidDel="004E2A5A">
          <w:rPr>
            <w:lang w:val="en-US"/>
          </w:rPr>
          <w:delText>part3-1.</w:delText>
        </w:r>
      </w:del>
    </w:p>
    <w:p w14:paraId="39430ECC" w14:textId="77777777" w:rsidR="003B453A" w:rsidRDefault="003B453A" w:rsidP="003B453A">
      <w:pPr>
        <w:pStyle w:val="Heading3"/>
        <w:rPr>
          <w:lang w:val="en-US"/>
        </w:rPr>
      </w:pPr>
      <w:bookmarkStart w:id="546" w:name="_Toc49124637"/>
      <w:r>
        <w:rPr>
          <w:lang w:val="en-US"/>
        </w:rPr>
        <w:t>Vessel Handover</w:t>
      </w:r>
      <w:bookmarkEnd w:id="546"/>
    </w:p>
    <w:p w14:paraId="5C9B7CB4" w14:textId="1AC62118" w:rsidR="003B453A" w:rsidRPr="00BD212E" w:rsidRDefault="003B453A" w:rsidP="003B453A">
      <w:pPr>
        <w:pStyle w:val="BodyText"/>
        <w:rPr>
          <w:lang w:val="en-US"/>
        </w:rPr>
      </w:pPr>
      <w:r w:rsidRPr="00BD212E">
        <w:rPr>
          <w:lang w:val="en-US"/>
        </w:rPr>
        <w:t>The</w:t>
      </w:r>
      <w:r w:rsidRPr="00BD212E">
        <w:rPr>
          <w:spacing w:val="18"/>
          <w:lang w:val="en-US"/>
        </w:rPr>
        <w:t xml:space="preserve"> </w:t>
      </w:r>
      <w:r w:rsidRPr="00BD212E">
        <w:rPr>
          <w:lang w:val="en-US"/>
        </w:rPr>
        <w:t>arrang</w:t>
      </w:r>
      <w:r w:rsidRPr="00BD212E">
        <w:rPr>
          <w:spacing w:val="-1"/>
          <w:lang w:val="en-US"/>
        </w:rPr>
        <w:t>e</w:t>
      </w:r>
      <w:r w:rsidRPr="00BD212E">
        <w:rPr>
          <w:lang w:val="en-US"/>
        </w:rPr>
        <w:t>ments</w:t>
      </w:r>
      <w:r w:rsidRPr="00BD212E">
        <w:rPr>
          <w:spacing w:val="8"/>
          <w:lang w:val="en-US"/>
        </w:rPr>
        <w:t xml:space="preserve"> </w:t>
      </w:r>
      <w:r w:rsidRPr="00BD212E">
        <w:rPr>
          <w:lang w:val="en-US"/>
        </w:rPr>
        <w:t>for</w:t>
      </w:r>
      <w:r w:rsidRPr="00BD212E">
        <w:rPr>
          <w:spacing w:val="19"/>
          <w:lang w:val="en-US"/>
        </w:rPr>
        <w:t xml:space="preserve"> </w:t>
      </w:r>
      <w:r w:rsidRPr="00BD212E">
        <w:rPr>
          <w:lang w:val="en-US"/>
        </w:rPr>
        <w:t>vessel</w:t>
      </w:r>
      <w:r w:rsidRPr="00BD212E">
        <w:rPr>
          <w:spacing w:val="16"/>
          <w:lang w:val="en-US"/>
        </w:rPr>
        <w:t xml:space="preserve"> </w:t>
      </w:r>
      <w:r w:rsidRPr="00BD212E">
        <w:rPr>
          <w:lang w:val="en-US"/>
        </w:rPr>
        <w:t>ha</w:t>
      </w:r>
      <w:r w:rsidRPr="00BD212E">
        <w:rPr>
          <w:spacing w:val="-1"/>
          <w:lang w:val="en-US"/>
        </w:rPr>
        <w:t>n</w:t>
      </w:r>
      <w:r w:rsidRPr="00BD212E">
        <w:rPr>
          <w:lang w:val="en-US"/>
        </w:rPr>
        <w:t>d</w:t>
      </w:r>
      <w:r w:rsidRPr="00BD212E">
        <w:rPr>
          <w:spacing w:val="-1"/>
          <w:lang w:val="en-US"/>
        </w:rPr>
        <w:t>o</w:t>
      </w:r>
      <w:r w:rsidRPr="00BD212E">
        <w:rPr>
          <w:lang w:val="en-US"/>
        </w:rPr>
        <w:t>ver</w:t>
      </w:r>
      <w:r w:rsidRPr="00BD212E">
        <w:rPr>
          <w:spacing w:val="13"/>
          <w:lang w:val="en-US"/>
        </w:rPr>
        <w:t xml:space="preserve"> </w:t>
      </w:r>
      <w:r w:rsidRPr="00BD212E">
        <w:rPr>
          <w:lang w:val="en-US"/>
        </w:rPr>
        <w:t>between</w:t>
      </w:r>
      <w:r w:rsidRPr="00BD212E">
        <w:rPr>
          <w:spacing w:val="14"/>
          <w:lang w:val="en-US"/>
        </w:rPr>
        <w:t xml:space="preserve"> </w:t>
      </w:r>
      <w:r w:rsidRPr="00BD212E">
        <w:rPr>
          <w:lang w:val="en-US"/>
        </w:rPr>
        <w:t>adjacent</w:t>
      </w:r>
      <w:r w:rsidRPr="00BD212E">
        <w:rPr>
          <w:spacing w:val="13"/>
          <w:lang w:val="en-US"/>
        </w:rPr>
        <w:t xml:space="preserve"> </w:t>
      </w:r>
      <w:r w:rsidRPr="00BD212E">
        <w:rPr>
          <w:lang w:val="en-US"/>
        </w:rPr>
        <w:t>sectors</w:t>
      </w:r>
      <w:r w:rsidRPr="00BD212E">
        <w:rPr>
          <w:spacing w:val="15"/>
          <w:lang w:val="en-US"/>
        </w:rPr>
        <w:t xml:space="preserve"> </w:t>
      </w:r>
      <w:ins w:id="547" w:author="Ski, Trond" w:date="2020-06-12T11:26:00Z">
        <w:r w:rsidR="00823ABB">
          <w:rPr>
            <w:spacing w:val="15"/>
            <w:lang w:val="en-US"/>
          </w:rPr>
          <w:t xml:space="preserve">or areas </w:t>
        </w:r>
      </w:ins>
      <w:r w:rsidRPr="00BD212E">
        <w:rPr>
          <w:lang w:val="en-US"/>
        </w:rPr>
        <w:t>s</w:t>
      </w:r>
      <w:r w:rsidRPr="00BD212E">
        <w:rPr>
          <w:spacing w:val="-1"/>
          <w:lang w:val="en-US"/>
        </w:rPr>
        <w:t>h</w:t>
      </w:r>
      <w:r w:rsidRPr="00BD212E">
        <w:rPr>
          <w:lang w:val="en-US"/>
        </w:rPr>
        <w:t>ould</w:t>
      </w:r>
      <w:r w:rsidRPr="00BD212E">
        <w:rPr>
          <w:spacing w:val="16"/>
          <w:lang w:val="en-US"/>
        </w:rPr>
        <w:t xml:space="preserve"> </w:t>
      </w:r>
      <w:r w:rsidRPr="00BD212E">
        <w:rPr>
          <w:lang w:val="en-US"/>
        </w:rPr>
        <w:t>be</w:t>
      </w:r>
      <w:r w:rsidRPr="00BD212E">
        <w:rPr>
          <w:spacing w:val="20"/>
          <w:lang w:val="en-US"/>
        </w:rPr>
        <w:t xml:space="preserve"> </w:t>
      </w:r>
      <w:r w:rsidRPr="00BD212E">
        <w:rPr>
          <w:lang w:val="en-US"/>
        </w:rPr>
        <w:t>clea</w:t>
      </w:r>
      <w:r w:rsidRPr="00BD212E">
        <w:rPr>
          <w:spacing w:val="-1"/>
          <w:lang w:val="en-US"/>
        </w:rPr>
        <w:t>r</w:t>
      </w:r>
      <w:r w:rsidRPr="00BD212E">
        <w:rPr>
          <w:lang w:val="en-US"/>
        </w:rPr>
        <w:t>ly</w:t>
      </w:r>
      <w:r w:rsidRPr="00BD212E">
        <w:rPr>
          <w:spacing w:val="16"/>
          <w:lang w:val="en-US"/>
        </w:rPr>
        <w:t xml:space="preserve"> </w:t>
      </w:r>
      <w:r w:rsidRPr="00BD212E">
        <w:rPr>
          <w:lang w:val="en-US"/>
        </w:rPr>
        <w:t>laid</w:t>
      </w:r>
      <w:r w:rsidRPr="00BD212E">
        <w:rPr>
          <w:spacing w:val="19"/>
          <w:lang w:val="en-US"/>
        </w:rPr>
        <w:t xml:space="preserve"> </w:t>
      </w:r>
      <w:r w:rsidRPr="00BD212E">
        <w:rPr>
          <w:lang w:val="en-US"/>
        </w:rPr>
        <w:t>down. Componen</w:t>
      </w:r>
      <w:r w:rsidRPr="00BD212E">
        <w:rPr>
          <w:spacing w:val="1"/>
          <w:lang w:val="en-US"/>
        </w:rPr>
        <w:t>t</w:t>
      </w:r>
      <w:r w:rsidRPr="00BD212E">
        <w:rPr>
          <w:lang w:val="en-US"/>
        </w:rPr>
        <w:t>s</w:t>
      </w:r>
      <w:r w:rsidRPr="00BD212E">
        <w:rPr>
          <w:spacing w:val="-12"/>
          <w:lang w:val="en-US"/>
        </w:rPr>
        <w:t xml:space="preserve"> </w:t>
      </w:r>
      <w:r w:rsidRPr="00BD212E">
        <w:rPr>
          <w:lang w:val="en-US"/>
        </w:rPr>
        <w:t>may</w:t>
      </w:r>
      <w:r w:rsidRPr="00BD212E">
        <w:rPr>
          <w:spacing w:val="-4"/>
          <w:lang w:val="en-US"/>
        </w:rPr>
        <w:t xml:space="preserve"> </w:t>
      </w:r>
      <w:r w:rsidRPr="00BD212E">
        <w:rPr>
          <w:lang w:val="en-US"/>
        </w:rPr>
        <w:t>include:</w:t>
      </w:r>
    </w:p>
    <w:p w14:paraId="540BE200" w14:textId="77777777" w:rsidR="003B453A" w:rsidRPr="00BD212E" w:rsidRDefault="003B453A" w:rsidP="003B453A">
      <w:pPr>
        <w:pStyle w:val="Bullet1"/>
        <w:rPr>
          <w:rFonts w:eastAsia="Calibri"/>
          <w:sz w:val="24"/>
          <w:szCs w:val="24"/>
          <w:lang w:val="en-US"/>
        </w:rPr>
      </w:pPr>
      <w:r w:rsidRPr="00BD212E">
        <w:rPr>
          <w:lang w:val="en-US"/>
        </w:rPr>
        <w:t>Mutual</w:t>
      </w:r>
      <w:r w:rsidRPr="00BD212E">
        <w:rPr>
          <w:spacing w:val="-7"/>
          <w:lang w:val="en-US"/>
        </w:rPr>
        <w:t xml:space="preserve"> </w:t>
      </w:r>
      <w:r w:rsidRPr="00BD212E">
        <w:rPr>
          <w:lang w:val="en-US"/>
        </w:rPr>
        <w:t>understanding</w:t>
      </w:r>
      <w:r w:rsidRPr="00BD212E">
        <w:rPr>
          <w:spacing w:val="-14"/>
          <w:lang w:val="en-US"/>
        </w:rPr>
        <w:t xml:space="preserve"> </w:t>
      </w:r>
      <w:r w:rsidRPr="00BD212E">
        <w:rPr>
          <w:lang w:val="en-US"/>
        </w:rPr>
        <w:t>of</w:t>
      </w:r>
      <w:r w:rsidRPr="00BD212E">
        <w:rPr>
          <w:spacing w:val="-3"/>
          <w:lang w:val="en-US"/>
        </w:rPr>
        <w:t xml:space="preserve"> </w:t>
      </w:r>
      <w:r w:rsidRPr="00BD212E">
        <w:rPr>
          <w:lang w:val="en-US"/>
        </w:rPr>
        <w:t>the</w:t>
      </w:r>
      <w:r w:rsidRPr="00BD212E">
        <w:rPr>
          <w:spacing w:val="-3"/>
          <w:lang w:val="en-US"/>
        </w:rPr>
        <w:t xml:space="preserve"> </w:t>
      </w:r>
      <w:r w:rsidRPr="00BD212E">
        <w:rPr>
          <w:lang w:val="en-US"/>
        </w:rPr>
        <w:t>handover</w:t>
      </w:r>
      <w:r w:rsidRPr="00BD212E">
        <w:rPr>
          <w:spacing w:val="-9"/>
          <w:lang w:val="en-US"/>
        </w:rPr>
        <w:t xml:space="preserve"> </w:t>
      </w:r>
      <w:r w:rsidRPr="00BD212E">
        <w:rPr>
          <w:lang w:val="en-US"/>
        </w:rPr>
        <w:t>procedur</w:t>
      </w:r>
      <w:r w:rsidRPr="00BD212E">
        <w:rPr>
          <w:spacing w:val="-1"/>
          <w:lang w:val="en-US"/>
        </w:rPr>
        <w:t>e</w:t>
      </w:r>
      <w:r w:rsidRPr="00BD212E">
        <w:rPr>
          <w:spacing w:val="1"/>
          <w:lang w:val="en-US"/>
        </w:rPr>
        <w:t>s</w:t>
      </w:r>
      <w:r w:rsidRPr="00BD212E">
        <w:rPr>
          <w:lang w:val="en-US"/>
        </w:rPr>
        <w:t>;</w:t>
      </w:r>
    </w:p>
    <w:p w14:paraId="66EA0751" w14:textId="77777777" w:rsidR="003B453A" w:rsidRPr="00BD212E" w:rsidRDefault="003B453A" w:rsidP="003B453A">
      <w:pPr>
        <w:pStyle w:val="Bullet1"/>
        <w:rPr>
          <w:lang w:val="en-US"/>
        </w:rPr>
      </w:pPr>
      <w:r w:rsidRPr="00BD212E">
        <w:rPr>
          <w:lang w:val="en-US"/>
        </w:rPr>
        <w:t>Identifica</w:t>
      </w:r>
      <w:r w:rsidRPr="00BD212E">
        <w:rPr>
          <w:spacing w:val="-1"/>
          <w:lang w:val="en-US"/>
        </w:rPr>
        <w:t>t</w:t>
      </w:r>
      <w:r w:rsidRPr="00BD212E">
        <w:rPr>
          <w:lang w:val="en-US"/>
        </w:rPr>
        <w:t>i</w:t>
      </w:r>
      <w:r w:rsidRPr="00BD212E">
        <w:rPr>
          <w:spacing w:val="-1"/>
          <w:lang w:val="en-US"/>
        </w:rPr>
        <w:t>o</w:t>
      </w:r>
      <w:r w:rsidRPr="00BD212E">
        <w:rPr>
          <w:lang w:val="en-US"/>
        </w:rPr>
        <w:t>n</w:t>
      </w:r>
      <w:r w:rsidRPr="00BD212E">
        <w:rPr>
          <w:lang w:val="en-US"/>
        </w:rPr>
        <w:tab/>
        <w:t>of</w:t>
      </w:r>
      <w:r>
        <w:rPr>
          <w:lang w:val="en-US"/>
        </w:rPr>
        <w:t xml:space="preserve"> </w:t>
      </w:r>
      <w:r w:rsidRPr="00BD212E">
        <w:rPr>
          <w:lang w:val="en-US"/>
        </w:rPr>
        <w:t>info</w:t>
      </w:r>
      <w:r w:rsidRPr="00BD212E">
        <w:rPr>
          <w:spacing w:val="-1"/>
          <w:lang w:val="en-US"/>
        </w:rPr>
        <w:t>rm</w:t>
      </w:r>
      <w:r>
        <w:rPr>
          <w:lang w:val="en-US"/>
        </w:rPr>
        <w:t xml:space="preserve">ation to </w:t>
      </w:r>
      <w:r w:rsidRPr="00BD212E">
        <w:rPr>
          <w:lang w:val="en-US"/>
        </w:rPr>
        <w:t>be</w:t>
      </w:r>
      <w:r>
        <w:rPr>
          <w:lang w:val="en-US"/>
        </w:rPr>
        <w:t xml:space="preserve"> </w:t>
      </w:r>
      <w:r w:rsidRPr="00BD212E">
        <w:rPr>
          <w:lang w:val="en-US"/>
        </w:rPr>
        <w:t>communicated</w:t>
      </w:r>
      <w:r>
        <w:rPr>
          <w:lang w:val="en-US"/>
        </w:rPr>
        <w:t xml:space="preserve"> between </w:t>
      </w:r>
      <w:r w:rsidRPr="00BD212E">
        <w:rPr>
          <w:lang w:val="en-US"/>
        </w:rPr>
        <w:t>operators</w:t>
      </w:r>
      <w:r>
        <w:rPr>
          <w:lang w:val="en-US"/>
        </w:rPr>
        <w:t xml:space="preserve"> </w:t>
      </w:r>
      <w:r w:rsidRPr="00BD212E">
        <w:rPr>
          <w:lang w:val="en-US"/>
        </w:rPr>
        <w:t>(e.g. communication</w:t>
      </w:r>
      <w:r w:rsidRPr="00BD212E">
        <w:rPr>
          <w:spacing w:val="-15"/>
          <w:lang w:val="en-US"/>
        </w:rPr>
        <w:t xml:space="preserve"> </w:t>
      </w:r>
      <w:r w:rsidRPr="00BD212E">
        <w:rPr>
          <w:lang w:val="en-US"/>
        </w:rPr>
        <w:t>channel,</w:t>
      </w:r>
      <w:r w:rsidRPr="00BD212E">
        <w:rPr>
          <w:spacing w:val="-9"/>
          <w:lang w:val="en-US"/>
        </w:rPr>
        <w:t xml:space="preserve"> </w:t>
      </w:r>
      <w:r w:rsidRPr="00BD212E">
        <w:rPr>
          <w:lang w:val="en-US"/>
        </w:rPr>
        <w:t>vessel</w:t>
      </w:r>
      <w:r w:rsidRPr="00BD212E">
        <w:rPr>
          <w:spacing w:val="-6"/>
          <w:lang w:val="en-US"/>
        </w:rPr>
        <w:t xml:space="preserve"> </w:t>
      </w:r>
      <w:r w:rsidRPr="00BD212E">
        <w:rPr>
          <w:lang w:val="en-US"/>
        </w:rPr>
        <w:t>iden</w:t>
      </w:r>
      <w:r w:rsidRPr="00BD212E">
        <w:rPr>
          <w:spacing w:val="-1"/>
          <w:lang w:val="en-US"/>
        </w:rPr>
        <w:t>t</w:t>
      </w:r>
      <w:r w:rsidRPr="00BD212E">
        <w:rPr>
          <w:lang w:val="en-US"/>
        </w:rPr>
        <w:t>ification,</w:t>
      </w:r>
      <w:r w:rsidRPr="00BD212E">
        <w:rPr>
          <w:spacing w:val="-14"/>
          <w:lang w:val="en-US"/>
        </w:rPr>
        <w:t xml:space="preserve"> </w:t>
      </w:r>
      <w:r w:rsidRPr="00BD212E">
        <w:rPr>
          <w:lang w:val="en-US"/>
        </w:rPr>
        <w:t>etc</w:t>
      </w:r>
      <w:r w:rsidRPr="00BD212E">
        <w:rPr>
          <w:spacing w:val="-1"/>
          <w:lang w:val="en-US"/>
        </w:rPr>
        <w:t>.</w:t>
      </w:r>
      <w:r w:rsidRPr="00BD212E">
        <w:rPr>
          <w:lang w:val="en-US"/>
        </w:rPr>
        <w:t>);</w:t>
      </w:r>
    </w:p>
    <w:p w14:paraId="3B27AF27" w14:textId="197FFEE7" w:rsidR="003B453A" w:rsidRPr="00BD212E" w:rsidRDefault="003B453A" w:rsidP="003B453A">
      <w:pPr>
        <w:pStyle w:val="Bullet1"/>
        <w:rPr>
          <w:lang w:val="en-US"/>
        </w:rPr>
      </w:pPr>
      <w:r w:rsidRPr="00BD212E">
        <w:rPr>
          <w:lang w:val="en-US"/>
        </w:rPr>
        <w:t>Method</w:t>
      </w:r>
      <w:r w:rsidRPr="00BD212E">
        <w:rPr>
          <w:spacing w:val="-7"/>
          <w:lang w:val="en-US"/>
        </w:rPr>
        <w:t xml:space="preserve"> </w:t>
      </w:r>
      <w:r w:rsidRPr="00BD212E">
        <w:rPr>
          <w:lang w:val="en-US"/>
        </w:rPr>
        <w:t>for</w:t>
      </w:r>
      <w:r w:rsidRPr="00BD212E">
        <w:rPr>
          <w:spacing w:val="-3"/>
          <w:lang w:val="en-US"/>
        </w:rPr>
        <w:t xml:space="preserve"> </w:t>
      </w:r>
      <w:r w:rsidRPr="00BD212E">
        <w:rPr>
          <w:lang w:val="en-US"/>
        </w:rPr>
        <w:t>documenting</w:t>
      </w:r>
      <w:r w:rsidRPr="00BD212E">
        <w:rPr>
          <w:spacing w:val="-13"/>
          <w:lang w:val="en-US"/>
        </w:rPr>
        <w:t xml:space="preserve"> </w:t>
      </w:r>
      <w:r w:rsidRPr="00BD212E">
        <w:rPr>
          <w:lang w:val="en-US"/>
        </w:rPr>
        <w:t>the</w:t>
      </w:r>
      <w:r w:rsidRPr="00BD212E">
        <w:rPr>
          <w:spacing w:val="-3"/>
          <w:lang w:val="en-US"/>
        </w:rPr>
        <w:t xml:space="preserve"> </w:t>
      </w:r>
      <w:ins w:id="548" w:author="Ski, Trond" w:date="2020-06-12T11:27:00Z">
        <w:r w:rsidR="00823ABB">
          <w:rPr>
            <w:spacing w:val="-3"/>
            <w:lang w:val="en-US"/>
          </w:rPr>
          <w:t xml:space="preserve">vessel </w:t>
        </w:r>
      </w:ins>
      <w:r w:rsidRPr="00BD212E">
        <w:rPr>
          <w:lang w:val="en-US"/>
        </w:rPr>
        <w:t>hand</w:t>
      </w:r>
      <w:r w:rsidRPr="00BD212E">
        <w:rPr>
          <w:spacing w:val="-1"/>
          <w:lang w:val="en-US"/>
        </w:rPr>
        <w:t>o</w:t>
      </w:r>
      <w:r w:rsidRPr="00BD212E">
        <w:rPr>
          <w:lang w:val="en-US"/>
        </w:rPr>
        <w:t>ver.</w:t>
      </w:r>
    </w:p>
    <w:p w14:paraId="7C774740" w14:textId="12DEC5E9" w:rsidR="003B453A" w:rsidRDefault="00EC3CAF" w:rsidP="00EC3CAF">
      <w:pPr>
        <w:pStyle w:val="Heading3"/>
        <w:rPr>
          <w:lang w:val="en-US"/>
        </w:rPr>
      </w:pPr>
      <w:bookmarkStart w:id="549" w:name="_Toc49124638"/>
      <w:r>
        <w:rPr>
          <w:lang w:val="en-US"/>
        </w:rPr>
        <w:t>Maintenance of Marine Publications</w:t>
      </w:r>
      <w:ins w:id="550" w:author="Martikainen Tuomas" w:date="2020-05-15T09:52:00Z">
        <w:r w:rsidR="00D75CFB">
          <w:rPr>
            <w:lang w:val="en-US"/>
          </w:rPr>
          <w:t xml:space="preserve"> and nautical charts</w:t>
        </w:r>
      </w:ins>
      <w:bookmarkEnd w:id="549"/>
    </w:p>
    <w:p w14:paraId="06F56B86" w14:textId="03E799CA" w:rsidR="00EC3CAF" w:rsidRDefault="00EC3CAF" w:rsidP="00EC3CAF">
      <w:pPr>
        <w:pStyle w:val="BodyText"/>
        <w:rPr>
          <w:ins w:id="551" w:author="Martikainen Tuomas" w:date="2020-05-15T09:57:00Z"/>
          <w:lang w:val="en-US"/>
        </w:rPr>
      </w:pPr>
      <w:r w:rsidRPr="00BA0022">
        <w:rPr>
          <w:lang w:val="en-US"/>
        </w:rPr>
        <w:t>A</w:t>
      </w:r>
      <w:r w:rsidRPr="00BA0022">
        <w:rPr>
          <w:spacing w:val="32"/>
          <w:lang w:val="en-US"/>
        </w:rPr>
        <w:t xml:space="preserve"> </w:t>
      </w:r>
      <w:r w:rsidRPr="00C20569">
        <w:rPr>
          <w:lang w:val="en-US"/>
        </w:rPr>
        <w:t>VTS</w:t>
      </w:r>
      <w:r w:rsidRPr="00C20569">
        <w:rPr>
          <w:spacing w:val="29"/>
          <w:lang w:val="en-US"/>
        </w:rPr>
        <w:t xml:space="preserve"> </w:t>
      </w:r>
      <w:ins w:id="552" w:author="Shahid Khan" w:date="2019-09-24T13:19:00Z">
        <w:del w:id="553" w:author="Ski, Trond" w:date="2020-08-24T00:30:00Z">
          <w:r w:rsidR="007C68BC" w:rsidRPr="00C20569" w:rsidDel="009A5C3D">
            <w:rPr>
              <w:spacing w:val="29"/>
              <w:lang w:val="en-US"/>
            </w:rPr>
            <w:delText>provider</w:delText>
          </w:r>
        </w:del>
      </w:ins>
      <w:ins w:id="554" w:author="Ski, Trond" w:date="2020-08-24T00:30:00Z">
        <w:r w:rsidR="009A5C3D">
          <w:rPr>
            <w:spacing w:val="29"/>
            <w:lang w:val="en-US"/>
          </w:rPr>
          <w:t>authority</w:t>
        </w:r>
      </w:ins>
      <w:del w:id="555" w:author="Shahid Khan" w:date="2019-09-24T13:19:00Z">
        <w:r w:rsidRPr="00C20569" w:rsidDel="007C68BC">
          <w:rPr>
            <w:lang w:val="en-US"/>
          </w:rPr>
          <w:delText>aut</w:delText>
        </w:r>
        <w:r w:rsidRPr="00C20569" w:rsidDel="007C68BC">
          <w:rPr>
            <w:spacing w:val="1"/>
            <w:lang w:val="en-US"/>
          </w:rPr>
          <w:delText>h</w:delText>
        </w:r>
        <w:r w:rsidRPr="00C20569" w:rsidDel="007C68BC">
          <w:rPr>
            <w:lang w:val="en-US"/>
          </w:rPr>
          <w:delText>ority</w:delText>
        </w:r>
      </w:del>
      <w:r w:rsidRPr="00C20569">
        <w:rPr>
          <w:spacing w:val="25"/>
          <w:lang w:val="en-US"/>
        </w:rPr>
        <w:t xml:space="preserve"> </w:t>
      </w:r>
      <w:r w:rsidRPr="00C20569">
        <w:rPr>
          <w:lang w:val="en-US"/>
        </w:rPr>
        <w:t>should</w:t>
      </w:r>
      <w:r w:rsidRPr="00C20569">
        <w:rPr>
          <w:spacing w:val="27"/>
          <w:lang w:val="en-US"/>
        </w:rPr>
        <w:t xml:space="preserve"> </w:t>
      </w:r>
      <w:r w:rsidRPr="00C20569">
        <w:rPr>
          <w:lang w:val="en-US"/>
        </w:rPr>
        <w:t>ensure</w:t>
      </w:r>
      <w:r w:rsidRPr="00C20569">
        <w:rPr>
          <w:spacing w:val="26"/>
          <w:lang w:val="en-US"/>
        </w:rPr>
        <w:t xml:space="preserve"> </w:t>
      </w:r>
      <w:r w:rsidRPr="00C20569">
        <w:rPr>
          <w:lang w:val="en-US"/>
        </w:rPr>
        <w:t>that</w:t>
      </w:r>
      <w:r w:rsidRPr="00C20569">
        <w:rPr>
          <w:spacing w:val="29"/>
          <w:lang w:val="en-US"/>
        </w:rPr>
        <w:t xml:space="preserve"> </w:t>
      </w:r>
      <w:r w:rsidRPr="00C20569">
        <w:rPr>
          <w:lang w:val="en-US"/>
        </w:rPr>
        <w:t>arrangem</w:t>
      </w:r>
      <w:r w:rsidRPr="00C20569">
        <w:rPr>
          <w:spacing w:val="1"/>
          <w:lang w:val="en-US"/>
        </w:rPr>
        <w:t>e</w:t>
      </w:r>
      <w:r w:rsidRPr="00C20569">
        <w:rPr>
          <w:lang w:val="en-US"/>
        </w:rPr>
        <w:t>nts</w:t>
      </w:r>
      <w:r w:rsidRPr="00C20569">
        <w:rPr>
          <w:spacing w:val="20"/>
          <w:lang w:val="en-US"/>
        </w:rPr>
        <w:t xml:space="preserve"> </w:t>
      </w:r>
      <w:r w:rsidRPr="00C20569">
        <w:rPr>
          <w:lang w:val="en-US"/>
        </w:rPr>
        <w:t>are</w:t>
      </w:r>
      <w:r w:rsidRPr="00C20569">
        <w:rPr>
          <w:spacing w:val="30"/>
          <w:lang w:val="en-US"/>
        </w:rPr>
        <w:t xml:space="preserve"> </w:t>
      </w:r>
      <w:r w:rsidRPr="00C20569">
        <w:rPr>
          <w:lang w:val="en-US"/>
        </w:rPr>
        <w:t>in</w:t>
      </w:r>
      <w:r w:rsidRPr="00C20569">
        <w:rPr>
          <w:spacing w:val="31"/>
          <w:lang w:val="en-US"/>
        </w:rPr>
        <w:t xml:space="preserve"> </w:t>
      </w:r>
      <w:r w:rsidRPr="001D0B3D">
        <w:rPr>
          <w:lang w:val="en-US"/>
        </w:rPr>
        <w:t>place</w:t>
      </w:r>
      <w:r w:rsidRPr="00BA0022">
        <w:rPr>
          <w:spacing w:val="28"/>
          <w:lang w:val="en-US"/>
        </w:rPr>
        <w:t xml:space="preserve"> </w:t>
      </w:r>
      <w:r w:rsidRPr="00BA0022">
        <w:rPr>
          <w:lang w:val="en-US"/>
        </w:rPr>
        <w:t>for</w:t>
      </w:r>
      <w:r w:rsidRPr="00BA0022">
        <w:rPr>
          <w:spacing w:val="31"/>
          <w:lang w:val="en-US"/>
        </w:rPr>
        <w:t xml:space="preserve"> </w:t>
      </w:r>
      <w:r w:rsidRPr="00BA0022">
        <w:rPr>
          <w:lang w:val="en-US"/>
        </w:rPr>
        <w:t>maintaining,</w:t>
      </w:r>
      <w:r w:rsidRPr="00BA0022">
        <w:rPr>
          <w:spacing w:val="21"/>
          <w:lang w:val="en-US"/>
        </w:rPr>
        <w:t xml:space="preserve"> </w:t>
      </w:r>
      <w:r w:rsidRPr="00BA0022">
        <w:rPr>
          <w:lang w:val="en-US"/>
        </w:rPr>
        <w:t>u</w:t>
      </w:r>
      <w:r w:rsidRPr="00BA0022">
        <w:rPr>
          <w:spacing w:val="-1"/>
          <w:lang w:val="en-US"/>
        </w:rPr>
        <w:t>p</w:t>
      </w:r>
      <w:r w:rsidRPr="00BA0022">
        <w:rPr>
          <w:lang w:val="en-US"/>
        </w:rPr>
        <w:t>dating</w:t>
      </w:r>
      <w:r w:rsidRPr="00BA0022">
        <w:rPr>
          <w:spacing w:val="25"/>
          <w:lang w:val="en-US"/>
        </w:rPr>
        <w:t xml:space="preserve"> </w:t>
      </w:r>
      <w:r w:rsidRPr="00BA0022">
        <w:rPr>
          <w:lang w:val="en-US"/>
        </w:rPr>
        <w:t>and disseminati</w:t>
      </w:r>
      <w:r w:rsidRPr="00BA0022">
        <w:rPr>
          <w:spacing w:val="-1"/>
          <w:lang w:val="en-US"/>
        </w:rPr>
        <w:t>n</w:t>
      </w:r>
      <w:r w:rsidRPr="00BA0022">
        <w:rPr>
          <w:lang w:val="en-US"/>
        </w:rPr>
        <w:t>g</w:t>
      </w:r>
      <w:r w:rsidRPr="00BA0022">
        <w:rPr>
          <w:spacing w:val="-13"/>
          <w:lang w:val="en-US"/>
        </w:rPr>
        <w:t xml:space="preserve"> </w:t>
      </w:r>
      <w:ins w:id="556" w:author="Martikainen Tuomas" w:date="2020-05-15T09:55:00Z">
        <w:r w:rsidR="00D75CFB" w:rsidRPr="00BA0022">
          <w:rPr>
            <w:spacing w:val="-13"/>
            <w:lang w:val="en-US"/>
          </w:rPr>
          <w:t xml:space="preserve">charts and </w:t>
        </w:r>
      </w:ins>
      <w:r w:rsidRPr="00BA0022">
        <w:rPr>
          <w:lang w:val="en-US"/>
        </w:rPr>
        <w:t>nautical</w:t>
      </w:r>
      <w:r w:rsidRPr="00BA0022">
        <w:rPr>
          <w:spacing w:val="-8"/>
          <w:lang w:val="en-US"/>
        </w:rPr>
        <w:t xml:space="preserve"> </w:t>
      </w:r>
      <w:r w:rsidRPr="00BA0022">
        <w:rPr>
          <w:spacing w:val="-1"/>
          <w:lang w:val="en-US"/>
        </w:rPr>
        <w:t>a</w:t>
      </w:r>
      <w:r w:rsidRPr="00BA0022">
        <w:rPr>
          <w:lang w:val="en-US"/>
        </w:rPr>
        <w:t>nd</w:t>
      </w:r>
      <w:r w:rsidRPr="00BA0022">
        <w:rPr>
          <w:spacing w:val="-4"/>
          <w:lang w:val="en-US"/>
        </w:rPr>
        <w:t xml:space="preserve"> </w:t>
      </w:r>
      <w:r w:rsidRPr="00BA0022">
        <w:rPr>
          <w:lang w:val="en-US"/>
        </w:rPr>
        <w:t>associa</w:t>
      </w:r>
      <w:r w:rsidRPr="00BA0022">
        <w:rPr>
          <w:spacing w:val="-1"/>
          <w:lang w:val="en-US"/>
        </w:rPr>
        <w:t>t</w:t>
      </w:r>
      <w:r w:rsidRPr="00BA0022">
        <w:rPr>
          <w:lang w:val="en-US"/>
        </w:rPr>
        <w:t>ed</w:t>
      </w:r>
      <w:r w:rsidRPr="00BA0022">
        <w:rPr>
          <w:spacing w:val="-11"/>
          <w:lang w:val="en-US"/>
        </w:rPr>
        <w:t xml:space="preserve"> </w:t>
      </w:r>
      <w:r w:rsidRPr="00BA0022">
        <w:rPr>
          <w:lang w:val="en-US"/>
        </w:rPr>
        <w:t>publica</w:t>
      </w:r>
      <w:r w:rsidRPr="00BA0022">
        <w:rPr>
          <w:spacing w:val="-1"/>
          <w:lang w:val="en-US"/>
        </w:rPr>
        <w:t>t</w:t>
      </w:r>
      <w:r w:rsidRPr="00BA0022">
        <w:rPr>
          <w:lang w:val="en-US"/>
        </w:rPr>
        <w:t>ions</w:t>
      </w:r>
      <w:r w:rsidRPr="00BA0022">
        <w:rPr>
          <w:spacing w:val="-12"/>
          <w:lang w:val="en-US"/>
        </w:rPr>
        <w:t xml:space="preserve"> </w:t>
      </w:r>
      <w:r w:rsidRPr="00BA0022">
        <w:rPr>
          <w:lang w:val="en-US"/>
        </w:rPr>
        <w:t>(paper</w:t>
      </w:r>
      <w:r w:rsidRPr="00BA0022">
        <w:rPr>
          <w:spacing w:val="-7"/>
          <w:lang w:val="en-US"/>
        </w:rPr>
        <w:t xml:space="preserve"> </w:t>
      </w:r>
      <w:r w:rsidRPr="00BA0022">
        <w:rPr>
          <w:lang w:val="en-US"/>
        </w:rPr>
        <w:t>and</w:t>
      </w:r>
      <w:r w:rsidRPr="00BA0022">
        <w:rPr>
          <w:spacing w:val="-4"/>
          <w:lang w:val="en-US"/>
        </w:rPr>
        <w:t xml:space="preserve"> </w:t>
      </w:r>
      <w:r w:rsidRPr="00BA0022">
        <w:rPr>
          <w:lang w:val="en-US"/>
        </w:rPr>
        <w:t>electro</w:t>
      </w:r>
      <w:r w:rsidRPr="00BA0022">
        <w:rPr>
          <w:spacing w:val="-1"/>
          <w:lang w:val="en-US"/>
        </w:rPr>
        <w:t>n</w:t>
      </w:r>
      <w:r w:rsidRPr="00BA0022">
        <w:rPr>
          <w:lang w:val="en-US"/>
        </w:rPr>
        <w:t>ic).</w:t>
      </w:r>
    </w:p>
    <w:p w14:paraId="6C5C069E" w14:textId="780EC165" w:rsidR="0099469C" w:rsidRPr="00C20569" w:rsidRDefault="0099469C" w:rsidP="00B03FDA">
      <w:pPr>
        <w:pStyle w:val="Heading3"/>
        <w:rPr>
          <w:ins w:id="557" w:author="Martikainen Tuomas" w:date="2020-05-15T10:02:00Z"/>
          <w:lang w:val="en-US"/>
        </w:rPr>
      </w:pPr>
      <w:bookmarkStart w:id="558" w:name="_Toc49124639"/>
      <w:ins w:id="559" w:author="Martikainen Tuomas" w:date="2020-05-15T09:59:00Z">
        <w:del w:id="560" w:author="Ski, Trond" w:date="2020-10-01T13:48:00Z">
          <w:r w:rsidRPr="00C20569" w:rsidDel="00542A99">
            <w:rPr>
              <w:lang w:val="en-US"/>
            </w:rPr>
            <w:delText>Collectin</w:delText>
          </w:r>
        </w:del>
      </w:ins>
      <w:ins w:id="561" w:author="Martikainen Tuomas" w:date="2020-05-15T10:00:00Z">
        <w:del w:id="562" w:author="Ski, Trond" w:date="2020-10-01T13:48:00Z">
          <w:r w:rsidRPr="00C20569" w:rsidDel="00542A99">
            <w:rPr>
              <w:lang w:val="en-US"/>
            </w:rPr>
            <w:delText>g</w:delText>
          </w:r>
        </w:del>
      </w:ins>
      <w:ins w:id="563" w:author="Martikainen Tuomas" w:date="2020-05-15T09:59:00Z">
        <w:del w:id="564" w:author="Ski, Trond" w:date="2020-10-01T13:48:00Z">
          <w:r w:rsidRPr="00C20569" w:rsidDel="00542A99">
            <w:rPr>
              <w:lang w:val="en-US"/>
            </w:rPr>
            <w:delText xml:space="preserve"> </w:delText>
          </w:r>
        </w:del>
      </w:ins>
      <w:ins w:id="565" w:author="Martikainen Tuomas" w:date="2020-05-15T10:00:00Z">
        <w:del w:id="566" w:author="Ski, Trond" w:date="2020-10-01T13:48:00Z">
          <w:r w:rsidRPr="00C20569" w:rsidDel="00542A99">
            <w:rPr>
              <w:lang w:val="en-US"/>
            </w:rPr>
            <w:delText>information</w:delText>
          </w:r>
        </w:del>
      </w:ins>
      <w:ins w:id="567" w:author="Martikainen Tuomas" w:date="2020-05-15T10:03:00Z">
        <w:del w:id="568" w:author="Ski, Trond" w:date="2020-10-01T13:48:00Z">
          <w:r w:rsidRPr="00C20569" w:rsidDel="00542A99">
            <w:rPr>
              <w:lang w:val="en-US"/>
            </w:rPr>
            <w:delText xml:space="preserve"> on </w:delText>
          </w:r>
        </w:del>
      </w:ins>
      <w:ins w:id="569" w:author="Ski, Trond" w:date="2020-10-01T13:47:00Z">
        <w:r w:rsidR="00542A99">
          <w:rPr>
            <w:lang w:val="en-US"/>
          </w:rPr>
          <w:t xml:space="preserve">casualty, </w:t>
        </w:r>
      </w:ins>
      <w:ins w:id="570" w:author="Martikainen Tuomas" w:date="2020-05-15T10:03:00Z">
        <w:r w:rsidRPr="00C20569">
          <w:rPr>
            <w:lang w:val="en-US"/>
          </w:rPr>
          <w:t>incidents and</w:t>
        </w:r>
      </w:ins>
      <w:ins w:id="571" w:author="Ski, Trond" w:date="2020-10-01T13:47:00Z">
        <w:r w:rsidR="00542A99">
          <w:rPr>
            <w:lang w:val="en-US"/>
          </w:rPr>
          <w:t xml:space="preserve"> near miss recording</w:t>
        </w:r>
      </w:ins>
      <w:ins w:id="572" w:author="Martikainen Tuomas" w:date="2020-05-15T10:03:00Z">
        <w:del w:id="573" w:author="Ski, Trond" w:date="2020-10-01T13:47:00Z">
          <w:r w:rsidRPr="00C20569" w:rsidDel="00542A99">
            <w:rPr>
              <w:lang w:val="en-US"/>
            </w:rPr>
            <w:delText xml:space="preserve"> accidents</w:delText>
          </w:r>
        </w:del>
      </w:ins>
      <w:bookmarkEnd w:id="558"/>
    </w:p>
    <w:p w14:paraId="69F84002" w14:textId="5662464A" w:rsidR="0099469C" w:rsidRDefault="0099469C">
      <w:pPr>
        <w:pStyle w:val="BodyText"/>
        <w:rPr>
          <w:ins w:id="574" w:author="Ski, Trond" w:date="2020-10-15T11:19:00Z"/>
          <w:lang w:val="en-US"/>
        </w:rPr>
      </w:pPr>
      <w:ins w:id="575" w:author="Martikainen Tuomas" w:date="2020-05-15T10:02:00Z">
        <w:r w:rsidRPr="00C20569">
          <w:rPr>
            <w:lang w:val="en-US"/>
          </w:rPr>
          <w:t xml:space="preserve">The arrangements for the gathering </w:t>
        </w:r>
        <w:r w:rsidR="00885D9D" w:rsidRPr="00C20569">
          <w:rPr>
            <w:lang w:val="en-US"/>
          </w:rPr>
          <w:t>and exchange</w:t>
        </w:r>
        <w:r w:rsidRPr="00C20569">
          <w:rPr>
            <w:lang w:val="en-US"/>
          </w:rPr>
          <w:t xml:space="preserve"> </w:t>
        </w:r>
      </w:ins>
      <w:ins w:id="576" w:author="Martikainen Tuomas" w:date="2020-05-15T14:36:00Z">
        <w:r w:rsidR="00885D9D" w:rsidRPr="00C20569">
          <w:rPr>
            <w:lang w:val="en-US"/>
          </w:rPr>
          <w:t xml:space="preserve">of </w:t>
        </w:r>
      </w:ins>
      <w:ins w:id="577" w:author="Martikainen Tuomas" w:date="2020-05-15T10:03:00Z">
        <w:r w:rsidRPr="00C20569">
          <w:rPr>
            <w:lang w:val="en-US"/>
          </w:rPr>
          <w:t xml:space="preserve">information on incidents, </w:t>
        </w:r>
      </w:ins>
      <w:ins w:id="578" w:author="Martikainen Tuomas" w:date="2020-05-15T10:04:00Z">
        <w:r w:rsidRPr="00C20569">
          <w:rPr>
            <w:lang w:val="en-US"/>
          </w:rPr>
          <w:t>accidents</w:t>
        </w:r>
      </w:ins>
      <w:ins w:id="579" w:author="Martikainen Tuomas" w:date="2020-05-15T10:03:00Z">
        <w:r w:rsidRPr="00C20569">
          <w:rPr>
            <w:lang w:val="en-US"/>
          </w:rPr>
          <w:t xml:space="preserve"> </w:t>
        </w:r>
      </w:ins>
      <w:ins w:id="580" w:author="Martikainen Tuomas" w:date="2020-05-15T10:04:00Z">
        <w:r w:rsidRPr="00C20569">
          <w:rPr>
            <w:lang w:val="en-US"/>
          </w:rPr>
          <w:t xml:space="preserve">and/or near misses </w:t>
        </w:r>
      </w:ins>
      <w:ins w:id="581" w:author="Martikainen Tuomas" w:date="2020-05-15T10:03:00Z">
        <w:r w:rsidRPr="00C20569">
          <w:rPr>
            <w:lang w:val="en-US"/>
          </w:rPr>
          <w:t>in the VTS area</w:t>
        </w:r>
      </w:ins>
      <w:ins w:id="582" w:author="Martikainen Tuomas" w:date="2020-05-15T10:04:00Z">
        <w:r w:rsidRPr="00C20569">
          <w:rPr>
            <w:lang w:val="en-US"/>
          </w:rPr>
          <w:t xml:space="preserve"> should be </w:t>
        </w:r>
        <w:del w:id="583" w:author="Ski, Trond" w:date="2020-06-03T10:36:00Z">
          <w:r w:rsidRPr="00C20569" w:rsidDel="00C20569">
            <w:rPr>
              <w:lang w:val="en-US"/>
            </w:rPr>
            <w:delText>descripted</w:delText>
          </w:r>
        </w:del>
      </w:ins>
      <w:ins w:id="584" w:author="Ski, Trond" w:date="2020-06-03T10:36:00Z">
        <w:r w:rsidR="00C20569">
          <w:rPr>
            <w:lang w:val="en-US"/>
          </w:rPr>
          <w:t>described</w:t>
        </w:r>
      </w:ins>
      <w:ins w:id="585" w:author="Martikainen Tuomas" w:date="2020-05-15T10:04:00Z">
        <w:r w:rsidRPr="00C20569">
          <w:rPr>
            <w:lang w:val="en-US"/>
          </w:rPr>
          <w:t>.</w:t>
        </w:r>
      </w:ins>
      <w:ins w:id="586" w:author="Martikainen Tuomas" w:date="2020-05-15T10:08:00Z">
        <w:r w:rsidR="00D75804" w:rsidRPr="00C20569">
          <w:t xml:space="preserve"> </w:t>
        </w:r>
        <w:r w:rsidR="00D75804" w:rsidRPr="00C20569">
          <w:rPr>
            <w:lang w:val="en-US"/>
          </w:rPr>
          <w:t xml:space="preserve">This </w:t>
        </w:r>
      </w:ins>
      <w:ins w:id="587" w:author="Martikainen Tuomas" w:date="2020-05-15T13:54:00Z">
        <w:r w:rsidR="00294449" w:rsidRPr="00C20569">
          <w:rPr>
            <w:lang w:val="en-US"/>
          </w:rPr>
          <w:t xml:space="preserve">may also </w:t>
        </w:r>
      </w:ins>
      <w:ins w:id="588" w:author="Martikainen Tuomas" w:date="2020-05-15T10:08:00Z">
        <w:r w:rsidR="00294449" w:rsidRPr="00C20569">
          <w:rPr>
            <w:lang w:val="en-US"/>
          </w:rPr>
          <w:t>include</w:t>
        </w:r>
        <w:r w:rsidR="00D75804" w:rsidRPr="00C20569">
          <w:rPr>
            <w:lang w:val="en-US"/>
          </w:rPr>
          <w:t xml:space="preserve"> the procedures for incident reporting and dissemination of information to relevant parties.</w:t>
        </w:r>
      </w:ins>
      <w:ins w:id="589" w:author="Ski, Trond" w:date="2020-10-01T13:46:00Z">
        <w:r w:rsidR="00542A99">
          <w:rPr>
            <w:lang w:val="en-US"/>
          </w:rPr>
          <w:t xml:space="preserve"> </w:t>
        </w:r>
      </w:ins>
      <w:ins w:id="590" w:author="Ski, Trond" w:date="2020-10-01T13:49:00Z">
        <w:r w:rsidR="00542A99">
          <w:rPr>
            <w:lang w:val="en-US"/>
          </w:rPr>
          <w:t xml:space="preserve">IALA Guideline 1118 – </w:t>
        </w:r>
      </w:ins>
      <w:ins w:id="591" w:author="Ski, Trond" w:date="2020-10-01T13:50:00Z">
        <w:r w:rsidR="00542A99">
          <w:rPr>
            <w:lang w:val="en-US"/>
          </w:rPr>
          <w:t>“</w:t>
        </w:r>
        <w:r w:rsidR="00542A99" w:rsidRPr="0051673A">
          <w:t>Marine casualty / incident reporting and recording, including near‐miss situations as it relates to VTS</w:t>
        </w:r>
        <w:r w:rsidR="00542A99">
          <w:t>”</w:t>
        </w:r>
      </w:ins>
      <w:ins w:id="592" w:author="Ski, Trond" w:date="2020-10-01T13:49:00Z">
        <w:r w:rsidR="00542A99">
          <w:rPr>
            <w:lang w:val="en-US"/>
          </w:rPr>
          <w:t xml:space="preserve"> refers.</w:t>
        </w:r>
      </w:ins>
    </w:p>
    <w:p w14:paraId="2040E794" w14:textId="76B48181" w:rsidR="002F2F6C" w:rsidRPr="00C20569" w:rsidRDefault="002F2F6C" w:rsidP="002F2F6C">
      <w:pPr>
        <w:pStyle w:val="Heading3"/>
        <w:rPr>
          <w:ins w:id="593" w:author="Ski, Trond" w:date="2020-10-15T11:19:00Z"/>
          <w:lang w:val="en-US"/>
        </w:rPr>
      </w:pPr>
      <w:ins w:id="594" w:author="Ski, Trond" w:date="2020-10-15T11:19:00Z">
        <w:r>
          <w:rPr>
            <w:lang w:val="en-US"/>
          </w:rPr>
          <w:lastRenderedPageBreak/>
          <w:t>Administrative/ Management</w:t>
        </w:r>
      </w:ins>
    </w:p>
    <w:p w14:paraId="64E176FC" w14:textId="77777777" w:rsidR="002F2F6C" w:rsidRPr="00CC73BB" w:rsidRDefault="002F2F6C" w:rsidP="002F2F6C">
      <w:pPr>
        <w:spacing w:before="120" w:after="120"/>
        <w:rPr>
          <w:ins w:id="595" w:author="Ski, Trond" w:date="2020-10-15T11:20:00Z"/>
          <w:rFonts w:ascii="Arial" w:hAnsi="Arial" w:cs="Arial"/>
          <w:sz w:val="22"/>
          <w:lang w:val="en-US"/>
        </w:rPr>
      </w:pPr>
      <w:ins w:id="596" w:author="Ski, Trond" w:date="2020-10-15T11:20:00Z">
        <w:r w:rsidRPr="00CC73BB">
          <w:rPr>
            <w:rFonts w:ascii="Arial" w:hAnsi="Arial" w:cs="Arial"/>
            <w:lang w:val="en-US"/>
          </w:rPr>
          <w:t>Procedures should be implemented to demonstrate that the responsibilities and practices, policies and procedures, exercised by an authority to provide strategic directive, ensure objectives manage risk and use resources responsibly and with accountability are monitored and evaluated on a routine basis</w:t>
        </w:r>
        <w:r w:rsidRPr="00CC73BB">
          <w:rPr>
            <w:rFonts w:ascii="Arial" w:hAnsi="Arial" w:cs="Arial"/>
            <w:b/>
            <w:bCs/>
            <w:lang w:val="en-US"/>
          </w:rPr>
          <w:t xml:space="preserve">.  </w:t>
        </w:r>
        <w:r w:rsidRPr="00CC73BB">
          <w:rPr>
            <w:rFonts w:ascii="Arial" w:hAnsi="Arial" w:cs="Arial"/>
            <w:lang w:val="en-US"/>
          </w:rPr>
          <w:t>This should include documentation relating to:</w:t>
        </w:r>
      </w:ins>
    </w:p>
    <w:p w14:paraId="389E99CF" w14:textId="77777777" w:rsidR="002F2F6C" w:rsidRPr="00CC73BB" w:rsidRDefault="002F2F6C" w:rsidP="00CC73BB">
      <w:pPr>
        <w:pStyle w:val="Bullet1"/>
        <w:rPr>
          <w:ins w:id="597" w:author="Ski, Trond" w:date="2020-10-15T11:20:00Z"/>
          <w:rFonts w:ascii="Arial" w:eastAsia="Times New Roman" w:hAnsi="Arial" w:cs="Arial"/>
          <w:lang w:val="en-US"/>
        </w:rPr>
      </w:pPr>
      <w:ins w:id="598" w:author="Ski, Trond" w:date="2020-10-15T11:20:00Z">
        <w:r w:rsidRPr="00CC73BB">
          <w:rPr>
            <w:rFonts w:ascii="Arial" w:eastAsia="Times New Roman" w:hAnsi="Arial" w:cs="Arial"/>
            <w:b/>
            <w:bCs/>
            <w:color w:val="auto"/>
            <w:sz w:val="18"/>
            <w:lang w:val="en-US"/>
          </w:rPr>
          <w:t>VTS</w:t>
        </w:r>
        <w:r w:rsidRPr="00CC73BB">
          <w:rPr>
            <w:rFonts w:ascii="Arial" w:eastAsia="Times New Roman" w:hAnsi="Arial" w:cs="Arial"/>
            <w:color w:val="auto"/>
            <w:sz w:val="18"/>
            <w:lang w:val="en-US"/>
          </w:rPr>
          <w:t xml:space="preserve"> </w:t>
        </w:r>
        <w:r w:rsidRPr="00CC73BB">
          <w:rPr>
            <w:rFonts w:ascii="Arial" w:eastAsia="Times New Roman" w:hAnsi="Arial" w:cs="Arial"/>
            <w:b/>
            <w:bCs/>
            <w:color w:val="auto"/>
            <w:sz w:val="18"/>
            <w:lang w:val="en-US"/>
          </w:rPr>
          <w:t xml:space="preserve">Objectives </w:t>
        </w:r>
        <w:r w:rsidRPr="00CC73BB">
          <w:rPr>
            <w:rFonts w:ascii="Arial" w:eastAsia="Times New Roman" w:hAnsi="Arial" w:cs="Arial"/>
            <w:color w:val="auto"/>
            <w:sz w:val="18"/>
            <w:lang w:val="en-US"/>
          </w:rPr>
          <w:t>– Procedures to monitor and assess that the objectives set for the VTS are met and regularly reported to management.  Aspects and considerations include:</w:t>
        </w:r>
      </w:ins>
    </w:p>
    <w:p w14:paraId="377F6222" w14:textId="77777777" w:rsidR="002F2F6C" w:rsidRPr="00CC73BB" w:rsidRDefault="002F2F6C" w:rsidP="00CC73BB">
      <w:pPr>
        <w:pStyle w:val="Bullet1"/>
        <w:rPr>
          <w:ins w:id="599" w:author="Ski, Trond" w:date="2020-10-15T11:20:00Z"/>
          <w:rFonts w:ascii="Arial" w:eastAsia="Times New Roman" w:hAnsi="Arial" w:cs="Arial"/>
          <w:lang w:val="en-US"/>
        </w:rPr>
      </w:pPr>
      <w:ins w:id="600" w:author="Ski, Trond" w:date="2020-10-15T11:20:00Z">
        <w:r w:rsidRPr="00CC73BB">
          <w:rPr>
            <w:rFonts w:ascii="Arial" w:eastAsia="Times New Roman" w:hAnsi="Arial" w:cs="Arial"/>
            <w:color w:val="auto"/>
            <w:sz w:val="18"/>
            <w:lang w:val="en-US"/>
          </w:rPr>
          <w:t>Setting performance measures, including both positive (leading) and negative (lag) performance measures.</w:t>
        </w:r>
      </w:ins>
    </w:p>
    <w:p w14:paraId="2CE47437" w14:textId="77777777" w:rsidR="002F2F6C" w:rsidRPr="00CC73BB" w:rsidRDefault="002F2F6C" w:rsidP="00CC73BB">
      <w:pPr>
        <w:pStyle w:val="Bullet2"/>
        <w:rPr>
          <w:ins w:id="601" w:author="Ski, Trond" w:date="2020-10-15T11:20:00Z"/>
          <w:rFonts w:ascii="Arial" w:eastAsia="Times New Roman" w:hAnsi="Arial" w:cs="Arial"/>
          <w:lang w:val="en-US"/>
        </w:rPr>
      </w:pPr>
      <w:ins w:id="602" w:author="Ski, Trond" w:date="2020-10-15T11:20:00Z">
        <w:r w:rsidRPr="00CC73BB">
          <w:rPr>
            <w:rFonts w:ascii="Arial" w:eastAsia="Times New Roman" w:hAnsi="Arial" w:cs="Arial"/>
            <w:color w:val="auto"/>
            <w:sz w:val="18"/>
            <w:lang w:val="en-US"/>
          </w:rPr>
          <w:t>Establishing a framework to regularly assess the performance measures.</w:t>
        </w:r>
      </w:ins>
    </w:p>
    <w:p w14:paraId="534B2EDB" w14:textId="77777777" w:rsidR="002F2F6C" w:rsidRPr="00CC73BB" w:rsidRDefault="002F2F6C" w:rsidP="00CC73BB">
      <w:pPr>
        <w:pStyle w:val="Bullet2"/>
        <w:rPr>
          <w:ins w:id="603" w:author="Ski, Trond" w:date="2020-10-15T11:20:00Z"/>
          <w:rFonts w:ascii="Arial" w:eastAsia="Times New Roman" w:hAnsi="Arial" w:cs="Arial"/>
          <w:lang w:val="en-US"/>
        </w:rPr>
      </w:pPr>
      <w:ins w:id="604" w:author="Ski, Trond" w:date="2020-10-15T11:20:00Z">
        <w:r w:rsidRPr="00CC73BB">
          <w:rPr>
            <w:rFonts w:ascii="Arial" w:eastAsia="Times New Roman" w:hAnsi="Arial" w:cs="Arial"/>
            <w:color w:val="auto"/>
            <w:sz w:val="18"/>
            <w:lang w:val="en-US"/>
          </w:rPr>
          <w:t>Reporting to management.</w:t>
        </w:r>
      </w:ins>
    </w:p>
    <w:p w14:paraId="06516F57" w14:textId="77777777" w:rsidR="002F2F6C" w:rsidRPr="00CC73BB" w:rsidRDefault="002F2F6C" w:rsidP="00CC73BB">
      <w:pPr>
        <w:pStyle w:val="Bullet1"/>
        <w:rPr>
          <w:ins w:id="605" w:author="Ski, Trond" w:date="2020-10-15T11:20:00Z"/>
          <w:rFonts w:ascii="Arial" w:eastAsia="Times New Roman" w:hAnsi="Arial" w:cs="Arial"/>
          <w:lang w:val="en-US"/>
        </w:rPr>
      </w:pPr>
      <w:ins w:id="606" w:author="Ski, Trond" w:date="2020-10-15T11:20:00Z">
        <w:r w:rsidRPr="00CC73BB">
          <w:rPr>
            <w:rFonts w:ascii="Arial" w:eastAsia="Times New Roman" w:hAnsi="Arial" w:cs="Arial"/>
            <w:b/>
            <w:bCs/>
            <w:color w:val="auto"/>
            <w:sz w:val="18"/>
            <w:lang w:val="en-US"/>
          </w:rPr>
          <w:t>Evaluation</w:t>
        </w:r>
        <w:r w:rsidRPr="00CC73BB">
          <w:rPr>
            <w:rFonts w:ascii="Arial" w:eastAsia="Times New Roman" w:hAnsi="Arial" w:cs="Arial"/>
            <w:color w:val="auto"/>
            <w:sz w:val="18"/>
            <w:lang w:val="en-US"/>
          </w:rPr>
          <w:t xml:space="preserve"> – Procedures to assist carry out an evaluation to ensure that the VTS operational objectives have been met, and the problems identified and defined for implementing the VTS have been either alleviated or at least reduced to an acceptable level.  Aspects and consideration in undertaking the evaluation include:</w:t>
        </w:r>
      </w:ins>
    </w:p>
    <w:p w14:paraId="7D28FFAB" w14:textId="77777777" w:rsidR="002F2F6C" w:rsidRPr="00CC73BB" w:rsidRDefault="002F2F6C" w:rsidP="00CC73BB">
      <w:pPr>
        <w:pStyle w:val="Bullet2"/>
        <w:rPr>
          <w:ins w:id="607" w:author="Ski, Trond" w:date="2020-10-15T11:20:00Z"/>
          <w:rFonts w:ascii="Arial" w:eastAsia="Times New Roman" w:hAnsi="Arial" w:cs="Arial"/>
          <w:lang w:val="en-US"/>
        </w:rPr>
      </w:pPr>
      <w:ins w:id="608" w:author="Ski, Trond" w:date="2020-10-15T11:20:00Z">
        <w:r w:rsidRPr="00CC73BB">
          <w:rPr>
            <w:rFonts w:ascii="Arial" w:eastAsia="Times New Roman" w:hAnsi="Arial" w:cs="Arial"/>
            <w:color w:val="auto"/>
            <w:sz w:val="18"/>
            <w:lang w:val="en-US"/>
          </w:rPr>
          <w:t>The need for the VTS and - Monitoring and identifying changes that may have occurred since the VTS was implemented / previous evaluation regarding the volume of traffic and degree of risk.</w:t>
        </w:r>
      </w:ins>
    </w:p>
    <w:p w14:paraId="28E543A0" w14:textId="77777777" w:rsidR="002F2F6C" w:rsidRPr="00CC73BB" w:rsidRDefault="002F2F6C" w:rsidP="00CC73BB">
      <w:pPr>
        <w:pStyle w:val="Bullet2"/>
        <w:rPr>
          <w:ins w:id="609" w:author="Ski, Trond" w:date="2020-10-15T11:20:00Z"/>
          <w:rFonts w:ascii="Arial" w:eastAsia="Times New Roman" w:hAnsi="Arial" w:cs="Arial"/>
          <w:lang w:val="en-US"/>
        </w:rPr>
      </w:pPr>
      <w:ins w:id="610" w:author="Ski, Trond" w:date="2020-10-15T11:20:00Z">
        <w:r w:rsidRPr="00CC73BB">
          <w:rPr>
            <w:rFonts w:ascii="Arial" w:eastAsia="Times New Roman" w:hAnsi="Arial" w:cs="Arial"/>
            <w:color w:val="auto"/>
            <w:sz w:val="18"/>
            <w:lang w:val="en-US"/>
          </w:rPr>
          <w:t>An operational evaluation of the VTS.</w:t>
        </w:r>
      </w:ins>
    </w:p>
    <w:p w14:paraId="7E601861" w14:textId="77777777" w:rsidR="002F2F6C" w:rsidRPr="00CC73BB" w:rsidRDefault="002F2F6C" w:rsidP="00CC73BB">
      <w:pPr>
        <w:pStyle w:val="Bullet2"/>
        <w:rPr>
          <w:ins w:id="611" w:author="Ski, Trond" w:date="2020-10-15T11:20:00Z"/>
          <w:rFonts w:ascii="Arial" w:eastAsia="Times New Roman" w:hAnsi="Arial" w:cs="Arial"/>
          <w:lang w:val="en-US"/>
        </w:rPr>
      </w:pPr>
      <w:ins w:id="612" w:author="Ski, Trond" w:date="2020-10-15T11:20:00Z">
        <w:r w:rsidRPr="00CC73BB">
          <w:rPr>
            <w:rFonts w:ascii="Arial" w:eastAsia="Times New Roman" w:hAnsi="Arial" w:cs="Arial"/>
            <w:color w:val="auto"/>
            <w:sz w:val="18"/>
            <w:lang w:val="en-US"/>
          </w:rPr>
          <w:t>An evaluation of the operational objectives and the list of problems requiring attention.</w:t>
        </w:r>
      </w:ins>
    </w:p>
    <w:p w14:paraId="132F5D87" w14:textId="2C7DF819" w:rsidR="002F2F6C" w:rsidRPr="00CC73BB" w:rsidRDefault="002F2F6C" w:rsidP="00CC73BB">
      <w:pPr>
        <w:pStyle w:val="Bullet1"/>
        <w:rPr>
          <w:rFonts w:eastAsia="Times New Roman" w:cstheme="minorHAnsi"/>
          <w:lang w:val="en-US"/>
        </w:rPr>
      </w:pPr>
      <w:ins w:id="613" w:author="Ski, Trond" w:date="2020-10-15T11:20:00Z">
        <w:r w:rsidRPr="00CC73BB">
          <w:rPr>
            <w:rFonts w:ascii="Arial" w:eastAsia="Times New Roman" w:hAnsi="Arial" w:cs="Arial"/>
            <w:b/>
            <w:bCs/>
            <w:color w:val="auto"/>
            <w:lang w:val="en-US"/>
          </w:rPr>
          <w:t>Policies</w:t>
        </w:r>
        <w:r w:rsidRPr="00CC73BB">
          <w:rPr>
            <w:rFonts w:ascii="Arial" w:eastAsia="Times New Roman" w:hAnsi="Arial" w:cs="Arial"/>
            <w:color w:val="auto"/>
            <w:lang w:val="en-US"/>
          </w:rPr>
          <w:t xml:space="preserve"> – Procedures for maintaining policies associated with VTS, such as qualifications and training, compliance and enforcement.  </w:t>
        </w:r>
      </w:ins>
    </w:p>
    <w:p w14:paraId="102A9E2B" w14:textId="77777777" w:rsidR="00EC3CAF" w:rsidRDefault="00EC3CAF" w:rsidP="00EC3CAF">
      <w:pPr>
        <w:pStyle w:val="Heading2"/>
        <w:rPr>
          <w:lang w:val="en-US"/>
        </w:rPr>
      </w:pPr>
      <w:bookmarkStart w:id="614" w:name="_Toc49124640"/>
      <w:r>
        <w:rPr>
          <w:lang w:val="en-US"/>
        </w:rPr>
        <w:t>Emergency Procedures</w:t>
      </w:r>
      <w:bookmarkEnd w:id="614"/>
    </w:p>
    <w:p w14:paraId="4E028AB9" w14:textId="77777777" w:rsidR="007E17CF" w:rsidRPr="007E17CF" w:rsidRDefault="007E17CF" w:rsidP="007E17CF">
      <w:pPr>
        <w:pStyle w:val="Heading2separationline"/>
        <w:rPr>
          <w:lang w:val="en-US"/>
        </w:rPr>
      </w:pPr>
    </w:p>
    <w:p w14:paraId="5290B066" w14:textId="1FBCBB9A" w:rsidR="00EC3CAF" w:rsidRPr="00BD212E" w:rsidRDefault="00EC3CAF" w:rsidP="00EC3CAF">
      <w:pPr>
        <w:pStyle w:val="BodyText"/>
        <w:rPr>
          <w:lang w:val="en-US"/>
        </w:rPr>
      </w:pPr>
      <w:r w:rsidRPr="00BD212E">
        <w:rPr>
          <w:lang w:val="en-US"/>
        </w:rPr>
        <w:t>A</w:t>
      </w:r>
      <w:r w:rsidRPr="00BD212E">
        <w:rPr>
          <w:spacing w:val="11"/>
          <w:lang w:val="en-US"/>
        </w:rPr>
        <w:t xml:space="preserve"> </w:t>
      </w:r>
      <w:r w:rsidRPr="00BD212E">
        <w:rPr>
          <w:lang w:val="en-US"/>
        </w:rPr>
        <w:t>VTS</w:t>
      </w:r>
      <w:r w:rsidRPr="00BD212E">
        <w:rPr>
          <w:spacing w:val="8"/>
          <w:lang w:val="en-US"/>
        </w:rPr>
        <w:t xml:space="preserve"> </w:t>
      </w:r>
      <w:del w:id="615" w:author="Shahid Khan" w:date="2019-09-24T13:19:00Z">
        <w:r w:rsidRPr="00BD212E" w:rsidDel="007C68BC">
          <w:rPr>
            <w:lang w:val="en-US"/>
          </w:rPr>
          <w:delText>authority</w:delText>
        </w:r>
        <w:r w:rsidRPr="00BD212E" w:rsidDel="007C68BC">
          <w:rPr>
            <w:spacing w:val="4"/>
            <w:lang w:val="en-US"/>
          </w:rPr>
          <w:delText xml:space="preserve"> </w:delText>
        </w:r>
      </w:del>
      <w:ins w:id="616" w:author="Shahid Khan" w:date="2019-09-24T13:19:00Z">
        <w:del w:id="617" w:author="Ski, Trond" w:date="2020-08-24T00:30:00Z">
          <w:r w:rsidR="007C68BC" w:rsidDel="009A5C3D">
            <w:rPr>
              <w:lang w:val="en-US"/>
            </w:rPr>
            <w:delText>pro</w:delText>
          </w:r>
        </w:del>
      </w:ins>
      <w:ins w:id="618" w:author="Shahid Khan" w:date="2019-09-24T13:20:00Z">
        <w:del w:id="619" w:author="Ski, Trond" w:date="2020-08-24T00:30:00Z">
          <w:r w:rsidR="007C68BC" w:rsidDel="009A5C3D">
            <w:rPr>
              <w:lang w:val="en-US"/>
            </w:rPr>
            <w:delText>vider</w:delText>
          </w:r>
        </w:del>
      </w:ins>
      <w:ins w:id="620" w:author="Ski, Trond" w:date="2020-08-24T00:30:00Z">
        <w:r w:rsidR="009A5C3D">
          <w:rPr>
            <w:lang w:val="en-US"/>
          </w:rPr>
          <w:t>authority</w:t>
        </w:r>
      </w:ins>
      <w:ins w:id="621" w:author="Shahid Khan" w:date="2019-09-24T13:19:00Z">
        <w:r w:rsidR="007C68BC" w:rsidRPr="00BD212E">
          <w:rPr>
            <w:spacing w:val="4"/>
            <w:lang w:val="en-US"/>
          </w:rPr>
          <w:t xml:space="preserve"> </w:t>
        </w:r>
      </w:ins>
      <w:r w:rsidRPr="00BD212E">
        <w:rPr>
          <w:lang w:val="en-US"/>
        </w:rPr>
        <w:t>should</w:t>
      </w:r>
      <w:r w:rsidRPr="00BD212E">
        <w:rPr>
          <w:spacing w:val="6"/>
          <w:lang w:val="en-US"/>
        </w:rPr>
        <w:t xml:space="preserve"> </w:t>
      </w:r>
      <w:r w:rsidRPr="00BD212E">
        <w:rPr>
          <w:lang w:val="en-US"/>
        </w:rPr>
        <w:t>have</w:t>
      </w:r>
      <w:r w:rsidRPr="00BD212E">
        <w:rPr>
          <w:spacing w:val="7"/>
          <w:lang w:val="en-US"/>
        </w:rPr>
        <w:t xml:space="preserve"> </w:t>
      </w:r>
      <w:r w:rsidRPr="00BD212E">
        <w:rPr>
          <w:lang w:val="en-US"/>
        </w:rPr>
        <w:t>documented contingen</w:t>
      </w:r>
      <w:r w:rsidRPr="00BD212E">
        <w:rPr>
          <w:spacing w:val="1"/>
          <w:lang w:val="en-US"/>
        </w:rPr>
        <w:t>c</w:t>
      </w:r>
      <w:r w:rsidRPr="00BD212E">
        <w:rPr>
          <w:lang w:val="en-US"/>
        </w:rPr>
        <w:t xml:space="preserve">y </w:t>
      </w:r>
      <w:r w:rsidRPr="00BD212E">
        <w:rPr>
          <w:spacing w:val="-1"/>
          <w:lang w:val="en-US"/>
        </w:rPr>
        <w:t>p</w:t>
      </w:r>
      <w:r w:rsidRPr="00BD212E">
        <w:rPr>
          <w:lang w:val="en-US"/>
        </w:rPr>
        <w:t>lans</w:t>
      </w:r>
      <w:r w:rsidRPr="00BD212E">
        <w:rPr>
          <w:spacing w:val="7"/>
          <w:lang w:val="en-US"/>
        </w:rPr>
        <w:t xml:space="preserve"> </w:t>
      </w:r>
      <w:r w:rsidRPr="00BD212E">
        <w:rPr>
          <w:lang w:val="en-US"/>
        </w:rPr>
        <w:t>to</w:t>
      </w:r>
      <w:r w:rsidRPr="00BD212E">
        <w:rPr>
          <w:spacing w:val="9"/>
          <w:lang w:val="en-US"/>
        </w:rPr>
        <w:t xml:space="preserve"> </w:t>
      </w:r>
      <w:r w:rsidRPr="00BD212E">
        <w:rPr>
          <w:lang w:val="en-US"/>
        </w:rPr>
        <w:t>ensure</w:t>
      </w:r>
      <w:r w:rsidRPr="00BD212E">
        <w:rPr>
          <w:spacing w:val="5"/>
          <w:lang w:val="en-US"/>
        </w:rPr>
        <w:t xml:space="preserve"> </w:t>
      </w:r>
      <w:r w:rsidRPr="00BD212E">
        <w:rPr>
          <w:lang w:val="en-US"/>
        </w:rPr>
        <w:t>the</w:t>
      </w:r>
      <w:r w:rsidRPr="00BD212E">
        <w:rPr>
          <w:spacing w:val="9"/>
          <w:lang w:val="en-US"/>
        </w:rPr>
        <w:t xml:space="preserve"> </w:t>
      </w:r>
      <w:r w:rsidRPr="00BD212E">
        <w:rPr>
          <w:lang w:val="en-US"/>
        </w:rPr>
        <w:t>sa</w:t>
      </w:r>
      <w:r w:rsidRPr="00BD212E">
        <w:rPr>
          <w:spacing w:val="-1"/>
          <w:lang w:val="en-US"/>
        </w:rPr>
        <w:t>f</w:t>
      </w:r>
      <w:r w:rsidRPr="00BD212E">
        <w:rPr>
          <w:lang w:val="en-US"/>
        </w:rPr>
        <w:t>ety</w:t>
      </w:r>
      <w:r w:rsidRPr="00BD212E">
        <w:rPr>
          <w:spacing w:val="6"/>
          <w:lang w:val="en-US"/>
        </w:rPr>
        <w:t xml:space="preserve"> </w:t>
      </w:r>
      <w:r w:rsidRPr="00BD212E">
        <w:rPr>
          <w:lang w:val="en-US"/>
        </w:rPr>
        <w:t>of</w:t>
      </w:r>
      <w:r w:rsidRPr="00BD212E">
        <w:rPr>
          <w:spacing w:val="10"/>
          <w:lang w:val="en-US"/>
        </w:rPr>
        <w:t xml:space="preserve"> </w:t>
      </w:r>
      <w:r w:rsidRPr="00BD212E">
        <w:rPr>
          <w:lang w:val="en-US"/>
        </w:rPr>
        <w:t>VTS personnel</w:t>
      </w:r>
      <w:r w:rsidRPr="00BD212E">
        <w:rPr>
          <w:spacing w:val="29"/>
          <w:lang w:val="en-US"/>
        </w:rPr>
        <w:t xml:space="preserve"> </w:t>
      </w:r>
      <w:r w:rsidRPr="00BD212E">
        <w:rPr>
          <w:lang w:val="en-US"/>
        </w:rPr>
        <w:t>and</w:t>
      </w:r>
      <w:r w:rsidRPr="00BD212E">
        <w:rPr>
          <w:spacing w:val="35"/>
          <w:lang w:val="en-US"/>
        </w:rPr>
        <w:t xml:space="preserve"> </w:t>
      </w:r>
      <w:r w:rsidRPr="00BD212E">
        <w:rPr>
          <w:lang w:val="en-US"/>
        </w:rPr>
        <w:t>for</w:t>
      </w:r>
      <w:r w:rsidRPr="00BD212E">
        <w:rPr>
          <w:spacing w:val="37"/>
          <w:lang w:val="en-US"/>
        </w:rPr>
        <w:t xml:space="preserve"> </w:t>
      </w:r>
      <w:r w:rsidRPr="00BD212E">
        <w:rPr>
          <w:lang w:val="en-US"/>
        </w:rPr>
        <w:t>the</w:t>
      </w:r>
      <w:r w:rsidRPr="00BD212E">
        <w:rPr>
          <w:spacing w:val="36"/>
          <w:lang w:val="en-US"/>
        </w:rPr>
        <w:t xml:space="preserve"> </w:t>
      </w:r>
      <w:r w:rsidRPr="00BD212E">
        <w:rPr>
          <w:spacing w:val="2"/>
          <w:lang w:val="en-US"/>
        </w:rPr>
        <w:t>c</w:t>
      </w:r>
      <w:r w:rsidRPr="00BD212E">
        <w:rPr>
          <w:lang w:val="en-US"/>
        </w:rPr>
        <w:t>ontinuity</w:t>
      </w:r>
      <w:r w:rsidRPr="00BD212E">
        <w:rPr>
          <w:spacing w:val="30"/>
          <w:lang w:val="en-US"/>
        </w:rPr>
        <w:t xml:space="preserve"> </w:t>
      </w:r>
      <w:r w:rsidRPr="00BD212E">
        <w:rPr>
          <w:lang w:val="en-US"/>
        </w:rPr>
        <w:t>of</w:t>
      </w:r>
      <w:r w:rsidRPr="00BD212E">
        <w:rPr>
          <w:spacing w:val="38"/>
          <w:lang w:val="en-US"/>
        </w:rPr>
        <w:t xml:space="preserve"> </w:t>
      </w:r>
      <w:r w:rsidRPr="00BD212E">
        <w:rPr>
          <w:lang w:val="en-US"/>
        </w:rPr>
        <w:t>operations</w:t>
      </w:r>
      <w:r w:rsidRPr="00BD212E">
        <w:rPr>
          <w:spacing w:val="29"/>
          <w:lang w:val="en-US"/>
        </w:rPr>
        <w:t xml:space="preserve"> </w:t>
      </w:r>
      <w:r w:rsidRPr="00BD212E">
        <w:rPr>
          <w:lang w:val="en-US"/>
        </w:rPr>
        <w:t>in</w:t>
      </w:r>
      <w:r w:rsidRPr="00BD212E">
        <w:rPr>
          <w:spacing w:val="37"/>
          <w:lang w:val="en-US"/>
        </w:rPr>
        <w:t xml:space="preserve"> </w:t>
      </w:r>
      <w:r w:rsidRPr="00BD212E">
        <w:rPr>
          <w:lang w:val="en-US"/>
        </w:rPr>
        <w:t>the</w:t>
      </w:r>
      <w:r w:rsidRPr="00BD212E">
        <w:rPr>
          <w:spacing w:val="36"/>
          <w:lang w:val="en-US"/>
        </w:rPr>
        <w:t xml:space="preserve"> </w:t>
      </w:r>
      <w:r w:rsidRPr="00BD212E">
        <w:rPr>
          <w:lang w:val="en-US"/>
        </w:rPr>
        <w:t>event</w:t>
      </w:r>
      <w:r w:rsidRPr="00BD212E">
        <w:rPr>
          <w:spacing w:val="35"/>
          <w:lang w:val="en-US"/>
        </w:rPr>
        <w:t xml:space="preserve"> </w:t>
      </w:r>
      <w:r w:rsidRPr="00BD212E">
        <w:rPr>
          <w:lang w:val="en-US"/>
        </w:rPr>
        <w:t>of</w:t>
      </w:r>
      <w:r w:rsidRPr="00BD212E">
        <w:rPr>
          <w:spacing w:val="37"/>
          <w:lang w:val="en-US"/>
        </w:rPr>
        <w:t xml:space="preserve"> </w:t>
      </w:r>
      <w:r w:rsidRPr="00BD212E">
        <w:rPr>
          <w:lang w:val="en-US"/>
        </w:rPr>
        <w:t>an</w:t>
      </w:r>
      <w:r w:rsidRPr="00BD212E">
        <w:rPr>
          <w:spacing w:val="37"/>
          <w:lang w:val="en-US"/>
        </w:rPr>
        <w:t xml:space="preserve"> </w:t>
      </w:r>
      <w:r w:rsidRPr="00BD212E">
        <w:rPr>
          <w:spacing w:val="1"/>
          <w:lang w:val="en-US"/>
        </w:rPr>
        <w:t>e</w:t>
      </w:r>
      <w:r w:rsidRPr="00BD212E">
        <w:rPr>
          <w:spacing w:val="-1"/>
          <w:lang w:val="en-US"/>
        </w:rPr>
        <w:t>m</w:t>
      </w:r>
      <w:r w:rsidRPr="00BD212E">
        <w:rPr>
          <w:spacing w:val="1"/>
          <w:lang w:val="en-US"/>
        </w:rPr>
        <w:t>e</w:t>
      </w:r>
      <w:r w:rsidRPr="00BD212E">
        <w:rPr>
          <w:lang w:val="en-US"/>
        </w:rPr>
        <w:t>rgency. T</w:t>
      </w:r>
      <w:r w:rsidRPr="00BD212E">
        <w:rPr>
          <w:spacing w:val="1"/>
          <w:lang w:val="en-US"/>
        </w:rPr>
        <w:t>h</w:t>
      </w:r>
      <w:r w:rsidRPr="00BD212E">
        <w:rPr>
          <w:lang w:val="en-US"/>
        </w:rPr>
        <w:t>e</w:t>
      </w:r>
      <w:r w:rsidRPr="00BD212E">
        <w:rPr>
          <w:spacing w:val="35"/>
          <w:lang w:val="en-US"/>
        </w:rPr>
        <w:t xml:space="preserve"> </w:t>
      </w:r>
      <w:r w:rsidRPr="00BD212E">
        <w:rPr>
          <w:lang w:val="en-US"/>
        </w:rPr>
        <w:t>authority should</w:t>
      </w:r>
      <w:r w:rsidRPr="00BD212E">
        <w:rPr>
          <w:spacing w:val="-6"/>
          <w:lang w:val="en-US"/>
        </w:rPr>
        <w:t xml:space="preserve"> </w:t>
      </w:r>
      <w:r w:rsidRPr="00BD212E">
        <w:rPr>
          <w:lang w:val="en-US"/>
        </w:rPr>
        <w:t>have</w:t>
      </w:r>
      <w:r w:rsidRPr="00BD212E">
        <w:rPr>
          <w:spacing w:val="-5"/>
          <w:lang w:val="en-US"/>
        </w:rPr>
        <w:t xml:space="preserve"> </w:t>
      </w:r>
      <w:r w:rsidRPr="00BD212E">
        <w:rPr>
          <w:lang w:val="en-US"/>
        </w:rPr>
        <w:t>plans</w:t>
      </w:r>
      <w:r w:rsidRPr="00BD212E">
        <w:rPr>
          <w:spacing w:val="-5"/>
          <w:lang w:val="en-US"/>
        </w:rPr>
        <w:t xml:space="preserve"> </w:t>
      </w:r>
      <w:r w:rsidRPr="00BD212E">
        <w:rPr>
          <w:lang w:val="en-US"/>
        </w:rPr>
        <w:t>to</w:t>
      </w:r>
      <w:r w:rsidRPr="00BD212E">
        <w:rPr>
          <w:spacing w:val="-2"/>
          <w:lang w:val="en-US"/>
        </w:rPr>
        <w:t xml:space="preserve"> </w:t>
      </w:r>
      <w:r w:rsidRPr="00BD212E">
        <w:rPr>
          <w:lang w:val="en-US"/>
        </w:rPr>
        <w:t>a</w:t>
      </w:r>
      <w:r w:rsidRPr="00BD212E">
        <w:rPr>
          <w:spacing w:val="-1"/>
          <w:lang w:val="en-US"/>
        </w:rPr>
        <w:t>d</w:t>
      </w:r>
      <w:r w:rsidRPr="00BD212E">
        <w:rPr>
          <w:lang w:val="en-US"/>
        </w:rPr>
        <w:t>dress</w:t>
      </w:r>
      <w:r w:rsidRPr="00BD212E">
        <w:rPr>
          <w:spacing w:val="-8"/>
          <w:lang w:val="en-US"/>
        </w:rPr>
        <w:t xml:space="preserve"> </w:t>
      </w:r>
      <w:r w:rsidRPr="00BD212E">
        <w:rPr>
          <w:lang w:val="en-US"/>
        </w:rPr>
        <w:t>events</w:t>
      </w:r>
      <w:r w:rsidRPr="00BD212E">
        <w:rPr>
          <w:spacing w:val="-6"/>
          <w:lang w:val="en-US"/>
        </w:rPr>
        <w:t xml:space="preserve"> </w:t>
      </w:r>
      <w:r w:rsidRPr="00BD212E">
        <w:rPr>
          <w:lang w:val="en-US"/>
        </w:rPr>
        <w:t>such:</w:t>
      </w:r>
    </w:p>
    <w:p w14:paraId="13CC270D" w14:textId="42C1B0D8" w:rsidR="00EC3CAF" w:rsidRPr="00BD212E" w:rsidRDefault="00EC3CAF" w:rsidP="00EC3CAF">
      <w:pPr>
        <w:pStyle w:val="Bullet1"/>
        <w:rPr>
          <w:lang w:val="en-US"/>
        </w:rPr>
      </w:pPr>
      <w:r w:rsidRPr="00BD212E">
        <w:rPr>
          <w:lang w:val="en-US"/>
        </w:rPr>
        <w:t>System</w:t>
      </w:r>
      <w:ins w:id="622" w:author="Shahid Khan" w:date="2019-09-24T13:25:00Z">
        <w:r w:rsidR="000731A3">
          <w:rPr>
            <w:lang w:val="en-US"/>
          </w:rPr>
          <w:t xml:space="preserve"> and equipment</w:t>
        </w:r>
      </w:ins>
      <w:r w:rsidRPr="00BD212E">
        <w:rPr>
          <w:spacing w:val="-7"/>
          <w:lang w:val="en-US"/>
        </w:rPr>
        <w:t xml:space="preserve"> </w:t>
      </w:r>
      <w:r w:rsidRPr="00BD212E">
        <w:rPr>
          <w:lang w:val="en-US"/>
        </w:rPr>
        <w:t>Fai</w:t>
      </w:r>
      <w:r w:rsidRPr="00BD212E">
        <w:rPr>
          <w:spacing w:val="2"/>
          <w:lang w:val="en-US"/>
        </w:rPr>
        <w:t>l</w:t>
      </w:r>
      <w:r w:rsidRPr="00BD212E">
        <w:rPr>
          <w:lang w:val="en-US"/>
        </w:rPr>
        <w:t>ure:</w:t>
      </w:r>
    </w:p>
    <w:p w14:paraId="1A02EA14" w14:textId="77777777" w:rsidR="00EC3CAF" w:rsidRPr="00BD212E" w:rsidRDefault="00EC3CAF" w:rsidP="00EC3CAF">
      <w:pPr>
        <w:pStyle w:val="Bullet2"/>
        <w:rPr>
          <w:lang w:val="en-US"/>
        </w:rPr>
      </w:pPr>
      <w:r w:rsidRPr="00BD212E">
        <w:rPr>
          <w:lang w:val="en-US"/>
        </w:rPr>
        <w:t>Loss of external co</w:t>
      </w:r>
      <w:r w:rsidRPr="00BD212E">
        <w:rPr>
          <w:spacing w:val="-1"/>
          <w:lang w:val="en-US"/>
        </w:rPr>
        <w:t>m</w:t>
      </w:r>
      <w:r w:rsidRPr="00BD212E">
        <w:rPr>
          <w:lang w:val="en-US"/>
        </w:rPr>
        <w:t>mun</w:t>
      </w:r>
      <w:r w:rsidRPr="00BD212E">
        <w:rPr>
          <w:spacing w:val="-1"/>
          <w:lang w:val="en-US"/>
        </w:rPr>
        <w:t>i</w:t>
      </w:r>
      <w:r w:rsidRPr="00BD212E">
        <w:rPr>
          <w:lang w:val="en-US"/>
        </w:rPr>
        <w:t>catio</w:t>
      </w:r>
      <w:r w:rsidRPr="00BD212E">
        <w:rPr>
          <w:spacing w:val="-1"/>
          <w:lang w:val="en-US"/>
        </w:rPr>
        <w:t>n</w:t>
      </w:r>
      <w:r w:rsidRPr="00BD212E">
        <w:rPr>
          <w:lang w:val="en-US"/>
        </w:rPr>
        <w:t>s;</w:t>
      </w:r>
    </w:p>
    <w:p w14:paraId="7CDAB842" w14:textId="77777777" w:rsidR="00EC3CAF" w:rsidRPr="00BD212E" w:rsidRDefault="00EC3CAF" w:rsidP="00EC3CAF">
      <w:pPr>
        <w:pStyle w:val="Bullet2"/>
        <w:rPr>
          <w:lang w:val="en-US"/>
        </w:rPr>
      </w:pPr>
      <w:r w:rsidRPr="00BD212E">
        <w:rPr>
          <w:lang w:val="en-US"/>
        </w:rPr>
        <w:t>Loss of inter</w:t>
      </w:r>
      <w:r w:rsidRPr="00BD212E">
        <w:rPr>
          <w:spacing w:val="-1"/>
          <w:lang w:val="en-US"/>
        </w:rPr>
        <w:t>n</w:t>
      </w:r>
      <w:r w:rsidRPr="00BD212E">
        <w:rPr>
          <w:lang w:val="en-US"/>
        </w:rPr>
        <w:t>al com</w:t>
      </w:r>
      <w:r w:rsidRPr="00BD212E">
        <w:rPr>
          <w:spacing w:val="-1"/>
          <w:lang w:val="en-US"/>
        </w:rPr>
        <w:t>m</w:t>
      </w:r>
      <w:r w:rsidRPr="00BD212E">
        <w:rPr>
          <w:lang w:val="en-US"/>
        </w:rPr>
        <w:t>un</w:t>
      </w:r>
      <w:r w:rsidRPr="00BD212E">
        <w:rPr>
          <w:spacing w:val="-1"/>
          <w:lang w:val="en-US"/>
        </w:rPr>
        <w:t>i</w:t>
      </w:r>
      <w:r w:rsidRPr="00BD212E">
        <w:rPr>
          <w:lang w:val="en-US"/>
        </w:rPr>
        <w:t>cations;</w:t>
      </w:r>
    </w:p>
    <w:p w14:paraId="6DDBC89D" w14:textId="77777777" w:rsidR="00EC3CAF" w:rsidRPr="00BD212E" w:rsidRDefault="00EC3CAF" w:rsidP="00EC3CAF">
      <w:pPr>
        <w:pStyle w:val="Bullet2"/>
        <w:rPr>
          <w:lang w:val="en-US"/>
        </w:rPr>
      </w:pPr>
      <w:r w:rsidRPr="00BD212E">
        <w:rPr>
          <w:lang w:val="en-US"/>
        </w:rPr>
        <w:t>Loss of funct</w:t>
      </w:r>
      <w:r w:rsidRPr="00BD212E">
        <w:rPr>
          <w:spacing w:val="-1"/>
          <w:lang w:val="en-US"/>
        </w:rPr>
        <w:t>i</w:t>
      </w:r>
      <w:r w:rsidRPr="00BD212E">
        <w:rPr>
          <w:lang w:val="en-US"/>
        </w:rPr>
        <w:t>onality of se</w:t>
      </w:r>
      <w:r w:rsidRPr="00BD212E">
        <w:rPr>
          <w:spacing w:val="-1"/>
          <w:lang w:val="en-US"/>
        </w:rPr>
        <w:t>n</w:t>
      </w:r>
      <w:r w:rsidRPr="00BD212E">
        <w:rPr>
          <w:spacing w:val="1"/>
          <w:lang w:val="en-US"/>
        </w:rPr>
        <w:t>s</w:t>
      </w:r>
      <w:r w:rsidRPr="00BD212E">
        <w:rPr>
          <w:lang w:val="en-US"/>
        </w:rPr>
        <w:t xml:space="preserve">or </w:t>
      </w:r>
      <w:r w:rsidRPr="00BD212E">
        <w:rPr>
          <w:spacing w:val="-1"/>
          <w:lang w:val="en-US"/>
        </w:rPr>
        <w:t>e</w:t>
      </w:r>
      <w:r w:rsidRPr="00BD212E">
        <w:rPr>
          <w:lang w:val="en-US"/>
        </w:rPr>
        <w:t>qui</w:t>
      </w:r>
      <w:r w:rsidRPr="00BD212E">
        <w:rPr>
          <w:spacing w:val="-1"/>
          <w:lang w:val="en-US"/>
        </w:rPr>
        <w:t>p</w:t>
      </w:r>
      <w:r w:rsidRPr="00BD212E">
        <w:rPr>
          <w:lang w:val="en-US"/>
        </w:rPr>
        <w:t>me</w:t>
      </w:r>
      <w:r w:rsidRPr="00BD212E">
        <w:rPr>
          <w:spacing w:val="-1"/>
          <w:lang w:val="en-US"/>
        </w:rPr>
        <w:t>n</w:t>
      </w:r>
      <w:r w:rsidRPr="00BD212E">
        <w:rPr>
          <w:lang w:val="en-US"/>
        </w:rPr>
        <w:t>t;</w:t>
      </w:r>
    </w:p>
    <w:p w14:paraId="23AC2CFE" w14:textId="11325340" w:rsidR="00EC3CAF" w:rsidRPr="00BD212E" w:rsidRDefault="00EC3CAF" w:rsidP="00EC3CAF">
      <w:pPr>
        <w:pStyle w:val="Bullet2"/>
        <w:rPr>
          <w:lang w:val="en-US"/>
        </w:rPr>
      </w:pPr>
      <w:r w:rsidRPr="00BD212E">
        <w:rPr>
          <w:lang w:val="en-US"/>
        </w:rPr>
        <w:t xml:space="preserve">Loss of </w:t>
      </w:r>
      <w:del w:id="623" w:author="Shahid Khan" w:date="2019-09-24T13:22:00Z">
        <w:r w:rsidRPr="00BD212E" w:rsidDel="007C68BC">
          <w:rPr>
            <w:lang w:val="en-US"/>
          </w:rPr>
          <w:delText xml:space="preserve">port </w:delText>
        </w:r>
      </w:del>
      <w:r w:rsidRPr="00BD212E">
        <w:rPr>
          <w:spacing w:val="-1"/>
          <w:lang w:val="en-US"/>
        </w:rPr>
        <w:t>i</w:t>
      </w:r>
      <w:r w:rsidRPr="00BD212E">
        <w:rPr>
          <w:lang w:val="en-US"/>
        </w:rPr>
        <w:t>nformati</w:t>
      </w:r>
      <w:r w:rsidRPr="00BD212E">
        <w:rPr>
          <w:spacing w:val="-1"/>
          <w:lang w:val="en-US"/>
        </w:rPr>
        <w:t>o</w:t>
      </w:r>
      <w:r w:rsidRPr="00BD212E">
        <w:rPr>
          <w:lang w:val="en-US"/>
        </w:rPr>
        <w:t>n mana</w:t>
      </w:r>
      <w:r w:rsidRPr="00BD212E">
        <w:rPr>
          <w:spacing w:val="-1"/>
          <w:lang w:val="en-US"/>
        </w:rPr>
        <w:t>g</w:t>
      </w:r>
      <w:r w:rsidRPr="00BD212E">
        <w:rPr>
          <w:lang w:val="en-US"/>
        </w:rPr>
        <w:t>ement system</w:t>
      </w:r>
      <w:ins w:id="624" w:author="Shahid Khan" w:date="2019-09-24T13:22:00Z">
        <w:r w:rsidR="007C68BC">
          <w:rPr>
            <w:lang w:val="en-US"/>
          </w:rPr>
          <w:t>s</w:t>
        </w:r>
      </w:ins>
      <w:r w:rsidRPr="00BD212E">
        <w:rPr>
          <w:lang w:val="en-US"/>
        </w:rPr>
        <w:t>.</w:t>
      </w:r>
    </w:p>
    <w:p w14:paraId="1F46CCCA" w14:textId="77777777" w:rsidR="00EC3CAF" w:rsidRPr="00BD212E" w:rsidRDefault="00EC3CAF" w:rsidP="00EC3CAF">
      <w:pPr>
        <w:pStyle w:val="Bullet1"/>
        <w:rPr>
          <w:lang w:val="en-US"/>
        </w:rPr>
      </w:pPr>
      <w:r w:rsidRPr="00BD212E">
        <w:rPr>
          <w:lang w:val="en-US"/>
        </w:rPr>
        <w:t>Internal</w:t>
      </w:r>
      <w:r w:rsidRPr="00BD212E">
        <w:rPr>
          <w:spacing w:val="-7"/>
          <w:lang w:val="en-US"/>
        </w:rPr>
        <w:t xml:space="preserve"> </w:t>
      </w:r>
      <w:r w:rsidRPr="00BD212E">
        <w:rPr>
          <w:lang w:val="en-US"/>
        </w:rPr>
        <w:t>emergencies,</w:t>
      </w:r>
      <w:r w:rsidRPr="00BD212E">
        <w:rPr>
          <w:spacing w:val="-13"/>
          <w:lang w:val="en-US"/>
        </w:rPr>
        <w:t xml:space="preserve"> </w:t>
      </w:r>
      <w:r w:rsidRPr="00BD212E">
        <w:rPr>
          <w:lang w:val="en-US"/>
        </w:rPr>
        <w:t>for</w:t>
      </w:r>
      <w:r w:rsidRPr="00BD212E">
        <w:rPr>
          <w:spacing w:val="-4"/>
          <w:lang w:val="en-US"/>
        </w:rPr>
        <w:t xml:space="preserve"> </w:t>
      </w:r>
      <w:r w:rsidRPr="00BD212E">
        <w:rPr>
          <w:lang w:val="en-US"/>
        </w:rPr>
        <w:t>example</w:t>
      </w:r>
      <w:r w:rsidRPr="00BD212E">
        <w:rPr>
          <w:spacing w:val="-8"/>
          <w:lang w:val="en-US"/>
        </w:rPr>
        <w:t xml:space="preserve"> </w:t>
      </w:r>
      <w:r w:rsidRPr="00BD212E">
        <w:rPr>
          <w:lang w:val="en-US"/>
        </w:rPr>
        <w:t>fire</w:t>
      </w:r>
      <w:r w:rsidRPr="00BD212E">
        <w:rPr>
          <w:spacing w:val="-3"/>
          <w:lang w:val="en-US"/>
        </w:rPr>
        <w:t xml:space="preserve"> </w:t>
      </w:r>
      <w:r w:rsidRPr="00BD212E">
        <w:rPr>
          <w:lang w:val="en-US"/>
        </w:rPr>
        <w:t>and</w:t>
      </w:r>
      <w:r w:rsidRPr="00BD212E">
        <w:rPr>
          <w:spacing w:val="-4"/>
          <w:lang w:val="en-US"/>
        </w:rPr>
        <w:t xml:space="preserve"> </w:t>
      </w:r>
      <w:r w:rsidRPr="00BD212E">
        <w:rPr>
          <w:lang w:val="en-US"/>
        </w:rPr>
        <w:t>flood;</w:t>
      </w:r>
    </w:p>
    <w:p w14:paraId="7A2B23EA" w14:textId="77777777" w:rsidR="00EC3CAF" w:rsidRPr="00BD212E" w:rsidRDefault="00EC3CAF" w:rsidP="00EC3CAF">
      <w:pPr>
        <w:pStyle w:val="Bullet1"/>
        <w:rPr>
          <w:lang w:val="en-US"/>
        </w:rPr>
      </w:pPr>
      <w:r w:rsidRPr="00BD212E">
        <w:rPr>
          <w:lang w:val="en-US"/>
        </w:rPr>
        <w:t>Forced</w:t>
      </w:r>
      <w:r w:rsidRPr="00BD212E">
        <w:rPr>
          <w:spacing w:val="-7"/>
          <w:lang w:val="en-US"/>
        </w:rPr>
        <w:t xml:space="preserve"> </w:t>
      </w:r>
      <w:r w:rsidRPr="00BD212E">
        <w:rPr>
          <w:lang w:val="en-US"/>
        </w:rPr>
        <w:t>evacuation</w:t>
      </w:r>
      <w:r w:rsidRPr="00BD212E">
        <w:rPr>
          <w:spacing w:val="-11"/>
          <w:lang w:val="en-US"/>
        </w:rPr>
        <w:t xml:space="preserve"> </w:t>
      </w:r>
      <w:r w:rsidRPr="00BD212E">
        <w:rPr>
          <w:lang w:val="en-US"/>
        </w:rPr>
        <w:t>of</w:t>
      </w:r>
      <w:r w:rsidRPr="00BD212E">
        <w:rPr>
          <w:spacing w:val="-2"/>
          <w:lang w:val="en-US"/>
        </w:rPr>
        <w:t xml:space="preserve"> </w:t>
      </w:r>
      <w:r w:rsidRPr="00BD212E">
        <w:rPr>
          <w:lang w:val="en-US"/>
        </w:rPr>
        <w:t>VTS</w:t>
      </w:r>
      <w:r w:rsidRPr="00BD212E">
        <w:rPr>
          <w:spacing w:val="-4"/>
          <w:lang w:val="en-US"/>
        </w:rPr>
        <w:t xml:space="preserve"> </w:t>
      </w:r>
      <w:r w:rsidRPr="00BD212E">
        <w:rPr>
          <w:lang w:val="en-US"/>
        </w:rPr>
        <w:t>centre;</w:t>
      </w:r>
    </w:p>
    <w:p w14:paraId="640DD399" w14:textId="77777777" w:rsidR="00EC3CAF" w:rsidRPr="00BD212E" w:rsidRDefault="00EC3CAF" w:rsidP="00EC3CAF">
      <w:pPr>
        <w:pStyle w:val="Bullet1"/>
        <w:rPr>
          <w:lang w:val="en-US"/>
        </w:rPr>
      </w:pPr>
      <w:r w:rsidRPr="00BD212E">
        <w:rPr>
          <w:lang w:val="en-US"/>
        </w:rPr>
        <w:t>Personnel</w:t>
      </w:r>
      <w:r w:rsidRPr="00BD212E">
        <w:rPr>
          <w:spacing w:val="-11"/>
          <w:lang w:val="en-US"/>
        </w:rPr>
        <w:t xml:space="preserve"> </w:t>
      </w:r>
      <w:r w:rsidRPr="00BD212E">
        <w:rPr>
          <w:lang w:val="en-US"/>
        </w:rPr>
        <w:t>medical</w:t>
      </w:r>
      <w:r w:rsidRPr="00BD212E">
        <w:rPr>
          <w:spacing w:val="-8"/>
          <w:lang w:val="en-US"/>
        </w:rPr>
        <w:t xml:space="preserve"> </w:t>
      </w:r>
      <w:r w:rsidRPr="00BD212E">
        <w:rPr>
          <w:lang w:val="en-US"/>
        </w:rPr>
        <w:t>emergencies;</w:t>
      </w:r>
      <w:r w:rsidRPr="00BD212E">
        <w:rPr>
          <w:spacing w:val="-13"/>
          <w:lang w:val="en-US"/>
        </w:rPr>
        <w:t xml:space="preserve"> </w:t>
      </w:r>
      <w:r w:rsidRPr="00BD212E">
        <w:rPr>
          <w:spacing w:val="-1"/>
          <w:lang w:val="en-US"/>
        </w:rPr>
        <w:t>a</w:t>
      </w:r>
      <w:r w:rsidRPr="00BD212E">
        <w:rPr>
          <w:lang w:val="en-US"/>
        </w:rPr>
        <w:t>nd</w:t>
      </w:r>
    </w:p>
    <w:p w14:paraId="017B7DB6" w14:textId="77777777" w:rsidR="00EC3CAF" w:rsidRPr="00BD212E" w:rsidRDefault="00EC3CAF" w:rsidP="00EC3CAF">
      <w:pPr>
        <w:pStyle w:val="Bullet1"/>
        <w:rPr>
          <w:lang w:val="en-US"/>
        </w:rPr>
      </w:pPr>
      <w:r w:rsidRPr="00BD212E">
        <w:rPr>
          <w:lang w:val="en-US"/>
        </w:rPr>
        <w:t>Security</w:t>
      </w:r>
      <w:r w:rsidRPr="00BD212E">
        <w:rPr>
          <w:spacing w:val="-8"/>
          <w:lang w:val="en-US"/>
        </w:rPr>
        <w:t xml:space="preserve"> </w:t>
      </w:r>
      <w:r w:rsidRPr="00BD212E">
        <w:rPr>
          <w:lang w:val="en-US"/>
        </w:rPr>
        <w:t>incidents.</w:t>
      </w:r>
    </w:p>
    <w:p w14:paraId="79925C85" w14:textId="0B6666F4" w:rsidR="00EC3CAF" w:rsidRPr="00BD212E" w:rsidRDefault="00EC3CAF" w:rsidP="00EC3CAF">
      <w:pPr>
        <w:pStyle w:val="BodyText"/>
        <w:rPr>
          <w:lang w:val="en-US"/>
        </w:rPr>
      </w:pPr>
      <w:r w:rsidRPr="00BD212E">
        <w:rPr>
          <w:lang w:val="en-US"/>
        </w:rPr>
        <w:t>The</w:t>
      </w:r>
      <w:r w:rsidRPr="00BD212E">
        <w:rPr>
          <w:spacing w:val="-4"/>
          <w:lang w:val="en-US"/>
        </w:rPr>
        <w:t xml:space="preserve"> </w:t>
      </w:r>
      <w:r w:rsidRPr="00BD212E">
        <w:rPr>
          <w:lang w:val="en-US"/>
        </w:rPr>
        <w:t>followi</w:t>
      </w:r>
      <w:r w:rsidRPr="00BD212E">
        <w:rPr>
          <w:spacing w:val="-1"/>
          <w:lang w:val="en-US"/>
        </w:rPr>
        <w:t>n</w:t>
      </w:r>
      <w:r w:rsidRPr="00BD212E">
        <w:rPr>
          <w:lang w:val="en-US"/>
        </w:rPr>
        <w:t>g</w:t>
      </w:r>
      <w:r w:rsidRPr="00BD212E">
        <w:rPr>
          <w:spacing w:val="-9"/>
          <w:lang w:val="en-US"/>
        </w:rPr>
        <w:t xml:space="preserve"> </w:t>
      </w:r>
      <w:ins w:id="625" w:author="Ski, Trond" w:date="2020-06-12T11:28:00Z">
        <w:r w:rsidR="000D6E6E">
          <w:rPr>
            <w:spacing w:val="-9"/>
            <w:lang w:val="en-US"/>
          </w:rPr>
          <w:t xml:space="preserve">issues </w:t>
        </w:r>
      </w:ins>
      <w:r w:rsidRPr="00BD212E">
        <w:rPr>
          <w:lang w:val="en-US"/>
        </w:rPr>
        <w:t>may</w:t>
      </w:r>
      <w:r w:rsidRPr="00BD212E">
        <w:rPr>
          <w:spacing w:val="-4"/>
          <w:lang w:val="en-US"/>
        </w:rPr>
        <w:t xml:space="preserve"> </w:t>
      </w:r>
      <w:r w:rsidRPr="00BD212E">
        <w:rPr>
          <w:lang w:val="en-US"/>
        </w:rPr>
        <w:t>be</w:t>
      </w:r>
      <w:r w:rsidRPr="00BD212E">
        <w:rPr>
          <w:spacing w:val="-2"/>
          <w:lang w:val="en-US"/>
        </w:rPr>
        <w:t xml:space="preserve"> </w:t>
      </w:r>
      <w:r w:rsidRPr="00BD212E">
        <w:rPr>
          <w:lang w:val="en-US"/>
        </w:rPr>
        <w:t>i</w:t>
      </w:r>
      <w:r w:rsidRPr="00BD212E">
        <w:rPr>
          <w:spacing w:val="1"/>
          <w:lang w:val="en-US"/>
        </w:rPr>
        <w:t>n</w:t>
      </w:r>
      <w:r w:rsidRPr="00BD212E">
        <w:rPr>
          <w:lang w:val="en-US"/>
        </w:rPr>
        <w:t>cluded</w:t>
      </w:r>
      <w:r w:rsidRPr="00BD212E">
        <w:rPr>
          <w:spacing w:val="-8"/>
          <w:lang w:val="en-US"/>
        </w:rPr>
        <w:t xml:space="preserve"> </w:t>
      </w:r>
      <w:r w:rsidRPr="00BD212E">
        <w:rPr>
          <w:lang w:val="en-US"/>
        </w:rPr>
        <w:t>in</w:t>
      </w:r>
      <w:r w:rsidRPr="00BD212E">
        <w:rPr>
          <w:spacing w:val="-2"/>
          <w:lang w:val="en-US"/>
        </w:rPr>
        <w:t xml:space="preserve"> </w:t>
      </w:r>
      <w:r w:rsidRPr="00BD212E">
        <w:rPr>
          <w:lang w:val="en-US"/>
        </w:rPr>
        <w:t>t</w:t>
      </w:r>
      <w:r w:rsidRPr="00BD212E">
        <w:rPr>
          <w:spacing w:val="-1"/>
          <w:lang w:val="en-US"/>
        </w:rPr>
        <w:t>h</w:t>
      </w:r>
      <w:r w:rsidRPr="00BD212E">
        <w:rPr>
          <w:lang w:val="en-US"/>
        </w:rPr>
        <w:t>ese</w:t>
      </w:r>
      <w:r w:rsidRPr="00BD212E">
        <w:rPr>
          <w:spacing w:val="-5"/>
          <w:lang w:val="en-US"/>
        </w:rPr>
        <w:t xml:space="preserve"> </w:t>
      </w:r>
      <w:r w:rsidRPr="00BD212E">
        <w:rPr>
          <w:lang w:val="en-US"/>
        </w:rPr>
        <w:t>plans:</w:t>
      </w:r>
    </w:p>
    <w:p w14:paraId="7EF45D5D" w14:textId="77777777" w:rsidR="00EC3CAF" w:rsidRPr="00BD212E" w:rsidRDefault="00EC3CAF" w:rsidP="00EC3CAF">
      <w:pPr>
        <w:pStyle w:val="Bullet1"/>
        <w:rPr>
          <w:lang w:val="en-US"/>
        </w:rPr>
      </w:pPr>
      <w:r w:rsidRPr="00BD212E">
        <w:rPr>
          <w:lang w:val="en-US"/>
        </w:rPr>
        <w:t>Remedial</w:t>
      </w:r>
      <w:r w:rsidRPr="00BD212E">
        <w:rPr>
          <w:spacing w:val="-9"/>
          <w:lang w:val="en-US"/>
        </w:rPr>
        <w:t xml:space="preserve"> </w:t>
      </w:r>
      <w:r w:rsidRPr="00BD212E">
        <w:rPr>
          <w:lang w:val="en-US"/>
        </w:rPr>
        <w:t>action;</w:t>
      </w:r>
    </w:p>
    <w:p w14:paraId="7FAEB8AF" w14:textId="77777777" w:rsidR="00EC3CAF" w:rsidRPr="00BD212E" w:rsidRDefault="00EC3CAF" w:rsidP="00EC3CAF">
      <w:pPr>
        <w:pStyle w:val="Bullet1"/>
        <w:rPr>
          <w:lang w:val="en-US"/>
        </w:rPr>
      </w:pPr>
      <w:r w:rsidRPr="00BD212E">
        <w:rPr>
          <w:lang w:val="en-US"/>
        </w:rPr>
        <w:t>Callout</w:t>
      </w:r>
      <w:r w:rsidRPr="00BD212E">
        <w:rPr>
          <w:spacing w:val="-7"/>
          <w:lang w:val="en-US"/>
        </w:rPr>
        <w:t xml:space="preserve"> </w:t>
      </w:r>
      <w:r w:rsidRPr="00BD212E">
        <w:rPr>
          <w:lang w:val="en-US"/>
        </w:rPr>
        <w:t>procedures;</w:t>
      </w:r>
    </w:p>
    <w:p w14:paraId="6CF0142C" w14:textId="3DEC11E9" w:rsidR="00EC3CAF" w:rsidRDefault="00EC3CAF" w:rsidP="00EC3CAF">
      <w:pPr>
        <w:pStyle w:val="Bullet1"/>
        <w:rPr>
          <w:ins w:id="626" w:author="Ski, Trond" w:date="2020-06-12T11:29:00Z"/>
          <w:lang w:val="en-US"/>
        </w:rPr>
      </w:pPr>
      <w:r w:rsidRPr="00BD212E">
        <w:rPr>
          <w:lang w:val="en-US"/>
        </w:rPr>
        <w:t>Fall-back</w:t>
      </w:r>
      <w:r w:rsidRPr="00BD212E">
        <w:rPr>
          <w:spacing w:val="-9"/>
          <w:lang w:val="en-US"/>
        </w:rPr>
        <w:t xml:space="preserve"> </w:t>
      </w:r>
      <w:r w:rsidRPr="00BD212E">
        <w:rPr>
          <w:lang w:val="en-US"/>
        </w:rPr>
        <w:t>o</w:t>
      </w:r>
      <w:r w:rsidRPr="00BD212E">
        <w:rPr>
          <w:spacing w:val="-1"/>
          <w:lang w:val="en-US"/>
        </w:rPr>
        <w:t>p</w:t>
      </w:r>
      <w:r w:rsidRPr="00BD212E">
        <w:rPr>
          <w:lang w:val="en-US"/>
        </w:rPr>
        <w:t>tions;</w:t>
      </w:r>
    </w:p>
    <w:p w14:paraId="2477DB3B" w14:textId="14FEF643" w:rsidR="000D6E6E" w:rsidRPr="00BD212E" w:rsidRDefault="000D6E6E" w:rsidP="00EC3CAF">
      <w:pPr>
        <w:pStyle w:val="Bullet1"/>
        <w:rPr>
          <w:lang w:val="en-US"/>
        </w:rPr>
      </w:pPr>
      <w:ins w:id="627" w:author="Ski, Trond" w:date="2020-06-12T11:29:00Z">
        <w:r>
          <w:rPr>
            <w:lang w:val="en-US"/>
          </w:rPr>
          <w:t>Media or allied services communications;</w:t>
        </w:r>
      </w:ins>
    </w:p>
    <w:p w14:paraId="5142CCE7" w14:textId="77777777" w:rsidR="00EC3CAF" w:rsidRPr="00BD212E" w:rsidRDefault="00EC3CAF" w:rsidP="00EC3CAF">
      <w:pPr>
        <w:pStyle w:val="Bullet1"/>
        <w:rPr>
          <w:lang w:val="en-US"/>
        </w:rPr>
      </w:pPr>
      <w:r w:rsidRPr="00BD212E">
        <w:rPr>
          <w:lang w:val="en-US"/>
        </w:rPr>
        <w:t>Recording</w:t>
      </w:r>
      <w:r w:rsidRPr="00BD212E">
        <w:rPr>
          <w:spacing w:val="-10"/>
          <w:lang w:val="en-US"/>
        </w:rPr>
        <w:t xml:space="preserve"> </w:t>
      </w:r>
      <w:r w:rsidRPr="00BD212E">
        <w:rPr>
          <w:lang w:val="en-US"/>
        </w:rPr>
        <w:t>of</w:t>
      </w:r>
      <w:r w:rsidRPr="00BD212E">
        <w:rPr>
          <w:spacing w:val="-2"/>
          <w:lang w:val="en-US"/>
        </w:rPr>
        <w:t xml:space="preserve"> </w:t>
      </w:r>
      <w:r w:rsidRPr="00BD212E">
        <w:rPr>
          <w:lang w:val="en-US"/>
        </w:rPr>
        <w:t>incident;</w:t>
      </w:r>
    </w:p>
    <w:p w14:paraId="0ABB8992" w14:textId="77777777" w:rsidR="00EC3CAF" w:rsidRPr="00BD212E" w:rsidRDefault="00EC3CAF" w:rsidP="00EC3CAF">
      <w:pPr>
        <w:pStyle w:val="Bullet1"/>
        <w:rPr>
          <w:lang w:val="en-US"/>
        </w:rPr>
      </w:pPr>
      <w:r w:rsidRPr="00BD212E">
        <w:rPr>
          <w:lang w:val="en-US"/>
        </w:rPr>
        <w:t>Data</w:t>
      </w:r>
      <w:r w:rsidRPr="00BD212E">
        <w:rPr>
          <w:spacing w:val="-5"/>
          <w:lang w:val="en-US"/>
        </w:rPr>
        <w:t xml:space="preserve"> </w:t>
      </w:r>
      <w:r w:rsidRPr="00BD212E">
        <w:rPr>
          <w:lang w:val="en-US"/>
        </w:rPr>
        <w:t>safeguarding;</w:t>
      </w:r>
    </w:p>
    <w:p w14:paraId="57995CBC" w14:textId="77777777" w:rsidR="00EC3CAF" w:rsidRPr="00EC3CAF" w:rsidRDefault="00EC3CAF" w:rsidP="00EC3CAF">
      <w:pPr>
        <w:pStyle w:val="Bullet1"/>
        <w:rPr>
          <w:lang w:val="en-US"/>
        </w:rPr>
      </w:pPr>
      <w:r w:rsidRPr="00BD212E">
        <w:rPr>
          <w:lang w:val="en-US"/>
        </w:rPr>
        <w:t>Post-emer</w:t>
      </w:r>
      <w:r w:rsidRPr="00BD212E">
        <w:rPr>
          <w:spacing w:val="1"/>
          <w:lang w:val="en-US"/>
        </w:rPr>
        <w:t>g</w:t>
      </w:r>
      <w:r w:rsidRPr="00BD212E">
        <w:rPr>
          <w:lang w:val="en-US"/>
        </w:rPr>
        <w:t>ency</w:t>
      </w:r>
      <w:r w:rsidRPr="00BD212E">
        <w:rPr>
          <w:spacing w:val="-16"/>
          <w:lang w:val="en-US"/>
        </w:rPr>
        <w:t xml:space="preserve"> </w:t>
      </w:r>
      <w:r w:rsidRPr="00BD212E">
        <w:rPr>
          <w:lang w:val="en-US"/>
        </w:rPr>
        <w:t>debriefing.</w:t>
      </w:r>
    </w:p>
    <w:p w14:paraId="31878911" w14:textId="77777777" w:rsidR="007E30DF" w:rsidRDefault="00EC3CAF" w:rsidP="00DE2814">
      <w:pPr>
        <w:pStyle w:val="Heading1"/>
      </w:pPr>
      <w:bookmarkStart w:id="628" w:name="_Toc49124641"/>
      <w:r>
        <w:lastRenderedPageBreak/>
        <w:t>External VTS Procedures</w:t>
      </w:r>
      <w:bookmarkEnd w:id="628"/>
    </w:p>
    <w:p w14:paraId="37A212D0" w14:textId="77777777" w:rsidR="009F081F" w:rsidRPr="009F081F" w:rsidRDefault="009F081F" w:rsidP="009F081F">
      <w:pPr>
        <w:pStyle w:val="Heading1separatationline"/>
      </w:pPr>
    </w:p>
    <w:p w14:paraId="5FB893E5" w14:textId="21DB7D61" w:rsidR="00EC3CAF" w:rsidRPr="00BD212E" w:rsidRDefault="00EC3CAF" w:rsidP="00EC3CAF">
      <w:pPr>
        <w:pStyle w:val="BodyText"/>
        <w:rPr>
          <w:lang w:val="en-US"/>
        </w:rPr>
      </w:pPr>
      <w:r w:rsidRPr="00BD212E">
        <w:rPr>
          <w:lang w:val="en-US"/>
        </w:rPr>
        <w:t>VTS</w:t>
      </w:r>
      <w:r w:rsidRPr="00BD212E">
        <w:rPr>
          <w:spacing w:val="7"/>
          <w:lang w:val="en-US"/>
        </w:rPr>
        <w:t xml:space="preserve"> </w:t>
      </w:r>
      <w:del w:id="629" w:author="Shahid Khan" w:date="2019-09-24T13:31:00Z">
        <w:r w:rsidRPr="00BD212E" w:rsidDel="000731A3">
          <w:rPr>
            <w:lang w:val="en-US"/>
          </w:rPr>
          <w:delText>authorities</w:delText>
        </w:r>
        <w:r w:rsidRPr="00BD212E" w:rsidDel="000731A3">
          <w:rPr>
            <w:spacing w:val="1"/>
            <w:lang w:val="en-US"/>
          </w:rPr>
          <w:delText xml:space="preserve"> </w:delText>
        </w:r>
      </w:del>
      <w:ins w:id="630" w:author="Ski, Trond" w:date="2020-08-24T00:30:00Z">
        <w:r w:rsidR="009A5C3D" w:rsidRPr="009A5C3D">
          <w:rPr>
            <w:lang w:val="en-US"/>
          </w:rPr>
          <w:t>authorities</w:t>
        </w:r>
      </w:ins>
      <w:ins w:id="631" w:author="Shahid Khan" w:date="2019-09-24T13:31:00Z">
        <w:del w:id="632" w:author="Ski, Trond" w:date="2020-08-24T00:30:00Z">
          <w:r w:rsidR="000731A3" w:rsidDel="009A5C3D">
            <w:rPr>
              <w:lang w:val="en-US"/>
            </w:rPr>
            <w:delText>providers</w:delText>
          </w:r>
        </w:del>
        <w:r w:rsidR="000731A3" w:rsidRPr="00BD212E">
          <w:rPr>
            <w:spacing w:val="1"/>
            <w:lang w:val="en-US"/>
          </w:rPr>
          <w:t xml:space="preserve"> </w:t>
        </w:r>
      </w:ins>
      <w:r w:rsidRPr="00BD212E">
        <w:rPr>
          <w:lang w:val="en-US"/>
        </w:rPr>
        <w:t>should</w:t>
      </w:r>
      <w:r w:rsidRPr="00BD212E">
        <w:rPr>
          <w:spacing w:val="4"/>
          <w:lang w:val="en-US"/>
        </w:rPr>
        <w:t xml:space="preserve"> </w:t>
      </w:r>
      <w:r w:rsidRPr="00BD212E">
        <w:rPr>
          <w:lang w:val="en-US"/>
        </w:rPr>
        <w:t>develop</w:t>
      </w:r>
      <w:r w:rsidRPr="00BD212E">
        <w:rPr>
          <w:spacing w:val="3"/>
          <w:lang w:val="en-US"/>
        </w:rPr>
        <w:t xml:space="preserve"> </w:t>
      </w:r>
      <w:ins w:id="633" w:author="Ski, Trond" w:date="2020-08-24T01:10:00Z">
        <w:r w:rsidR="007D1A2E">
          <w:rPr>
            <w:spacing w:val="3"/>
            <w:lang w:val="en-US"/>
          </w:rPr>
          <w:t xml:space="preserve">and document </w:t>
        </w:r>
      </w:ins>
      <w:r w:rsidRPr="00BD212E">
        <w:rPr>
          <w:lang w:val="en-US"/>
        </w:rPr>
        <w:t xml:space="preserve">procedures </w:t>
      </w:r>
      <w:del w:id="634" w:author="Ski, Trond" w:date="2020-08-24T01:11:00Z">
        <w:r w:rsidRPr="00BD212E" w:rsidDel="007D1A2E">
          <w:rPr>
            <w:lang w:val="en-US"/>
          </w:rPr>
          <w:delText>governing</w:delText>
        </w:r>
        <w:r w:rsidRPr="00BD212E" w:rsidDel="007D1A2E">
          <w:rPr>
            <w:spacing w:val="1"/>
            <w:lang w:val="en-US"/>
          </w:rPr>
          <w:delText xml:space="preserve"> </w:delText>
        </w:r>
        <w:r w:rsidRPr="00BD212E" w:rsidDel="007D1A2E">
          <w:rPr>
            <w:lang w:val="en-US"/>
          </w:rPr>
          <w:delText>routine</w:delText>
        </w:r>
      </w:del>
      <w:ins w:id="635" w:author="Ski, Trond" w:date="2020-08-24T01:11:00Z">
        <w:r w:rsidR="007D1A2E">
          <w:rPr>
            <w:lang w:val="en-US"/>
          </w:rPr>
          <w:t>for all</w:t>
        </w:r>
      </w:ins>
      <w:r w:rsidRPr="00BD212E">
        <w:rPr>
          <w:spacing w:val="4"/>
          <w:lang w:val="en-US"/>
        </w:rPr>
        <w:t xml:space="preserve"> </w:t>
      </w:r>
      <w:r w:rsidRPr="00BD212E">
        <w:rPr>
          <w:lang w:val="en-US"/>
        </w:rPr>
        <w:t>operati</w:t>
      </w:r>
      <w:r w:rsidRPr="00BD212E">
        <w:rPr>
          <w:spacing w:val="-1"/>
          <w:lang w:val="en-US"/>
        </w:rPr>
        <w:t>o</w:t>
      </w:r>
      <w:r w:rsidRPr="00BD212E">
        <w:rPr>
          <w:lang w:val="en-US"/>
        </w:rPr>
        <w:t>ns</w:t>
      </w:r>
      <w:ins w:id="636" w:author="Ski, Trond" w:date="2020-08-24T01:11:00Z">
        <w:r w:rsidR="007D1A2E">
          <w:rPr>
            <w:spacing w:val="1"/>
            <w:lang w:val="en-US"/>
          </w:rPr>
          <w:t xml:space="preserve">, both routine and emergency, </w:t>
        </w:r>
      </w:ins>
      <w:del w:id="637" w:author="Ski, Trond" w:date="2020-08-24T01:11:00Z">
        <w:r w:rsidRPr="00BD212E" w:rsidDel="007D1A2E">
          <w:rPr>
            <w:spacing w:val="1"/>
            <w:lang w:val="en-US"/>
          </w:rPr>
          <w:delText xml:space="preserve"> </w:delText>
        </w:r>
      </w:del>
      <w:r w:rsidRPr="00BD212E">
        <w:rPr>
          <w:lang w:val="en-US"/>
        </w:rPr>
        <w:t>external</w:t>
      </w:r>
      <w:r w:rsidRPr="00BD212E">
        <w:rPr>
          <w:spacing w:val="3"/>
          <w:lang w:val="en-US"/>
        </w:rPr>
        <w:t xml:space="preserve"> </w:t>
      </w:r>
      <w:r w:rsidRPr="00BD212E">
        <w:rPr>
          <w:lang w:val="en-US"/>
        </w:rPr>
        <w:t>to</w:t>
      </w:r>
      <w:r w:rsidRPr="00BD212E">
        <w:rPr>
          <w:spacing w:val="9"/>
          <w:lang w:val="en-US"/>
        </w:rPr>
        <w:t xml:space="preserve"> </w:t>
      </w:r>
      <w:r w:rsidRPr="00BD212E">
        <w:rPr>
          <w:lang w:val="en-US"/>
        </w:rPr>
        <w:t>the</w:t>
      </w:r>
      <w:r w:rsidRPr="00BD212E">
        <w:rPr>
          <w:spacing w:val="8"/>
          <w:lang w:val="en-US"/>
        </w:rPr>
        <w:t xml:space="preserve"> </w:t>
      </w:r>
      <w:r w:rsidRPr="00BD212E">
        <w:rPr>
          <w:lang w:val="en-US"/>
        </w:rPr>
        <w:t>VTS</w:t>
      </w:r>
      <w:ins w:id="638" w:author="Ski, Trond" w:date="2020-08-24T01:12:00Z">
        <w:r w:rsidR="007D1A2E">
          <w:rPr>
            <w:lang w:val="en-US"/>
          </w:rPr>
          <w:t xml:space="preserve">. Such procedures should </w:t>
        </w:r>
      </w:ins>
      <w:del w:id="639" w:author="Ski, Trond" w:date="2020-08-24T01:12:00Z">
        <w:r w:rsidRPr="00BD212E" w:rsidDel="007D1A2E">
          <w:rPr>
            <w:lang w:val="en-US"/>
          </w:rPr>
          <w:delText xml:space="preserve">, </w:delText>
        </w:r>
      </w:del>
      <w:r w:rsidRPr="00BD212E">
        <w:rPr>
          <w:lang w:val="en-US"/>
        </w:rPr>
        <w:t>cove</w:t>
      </w:r>
      <w:ins w:id="640" w:author="Ski, Trond" w:date="2020-08-24T01:12:00Z">
        <w:r w:rsidR="007D1A2E">
          <w:rPr>
            <w:lang w:val="en-US"/>
          </w:rPr>
          <w:t>r</w:t>
        </w:r>
      </w:ins>
      <w:del w:id="641" w:author="Ski, Trond" w:date="2020-08-24T01:12:00Z">
        <w:r w:rsidRPr="00BD212E" w:rsidDel="007D1A2E">
          <w:rPr>
            <w:lang w:val="en-US"/>
          </w:rPr>
          <w:delText>ring</w:delText>
        </w:r>
      </w:del>
      <w:r w:rsidRPr="00BD212E">
        <w:rPr>
          <w:spacing w:val="4"/>
          <w:lang w:val="en-US"/>
        </w:rPr>
        <w:t xml:space="preserve"> </w:t>
      </w:r>
      <w:r w:rsidRPr="00BD212E">
        <w:rPr>
          <w:lang w:val="en-US"/>
        </w:rPr>
        <w:t>interactions</w:t>
      </w:r>
      <w:r w:rsidRPr="00BD212E">
        <w:rPr>
          <w:spacing w:val="1"/>
          <w:lang w:val="en-US"/>
        </w:rPr>
        <w:t xml:space="preserve"> </w:t>
      </w:r>
      <w:r w:rsidRPr="00BD212E">
        <w:rPr>
          <w:spacing w:val="-1"/>
          <w:lang w:val="en-US"/>
        </w:rPr>
        <w:t>b</w:t>
      </w:r>
      <w:r w:rsidRPr="00BD212E">
        <w:rPr>
          <w:lang w:val="en-US"/>
        </w:rPr>
        <w:t>etween</w:t>
      </w:r>
      <w:r w:rsidRPr="00BD212E">
        <w:rPr>
          <w:spacing w:val="4"/>
          <w:lang w:val="en-US"/>
        </w:rPr>
        <w:t xml:space="preserve"> </w:t>
      </w:r>
      <w:r w:rsidRPr="00BD212E">
        <w:rPr>
          <w:lang w:val="en-US"/>
        </w:rPr>
        <w:t>the</w:t>
      </w:r>
      <w:r w:rsidRPr="00BD212E">
        <w:rPr>
          <w:spacing w:val="9"/>
          <w:lang w:val="en-US"/>
        </w:rPr>
        <w:t xml:space="preserve"> </w:t>
      </w:r>
      <w:r w:rsidRPr="00BD212E">
        <w:rPr>
          <w:lang w:val="en-US"/>
        </w:rPr>
        <w:t>VTS,</w:t>
      </w:r>
      <w:r w:rsidRPr="00BD212E">
        <w:rPr>
          <w:spacing w:val="7"/>
          <w:lang w:val="en-US"/>
        </w:rPr>
        <w:t xml:space="preserve"> </w:t>
      </w:r>
      <w:r w:rsidRPr="00BD212E">
        <w:rPr>
          <w:lang w:val="en-US"/>
        </w:rPr>
        <w:t>participating vessels</w:t>
      </w:r>
      <w:r w:rsidRPr="00BD212E">
        <w:rPr>
          <w:spacing w:val="5"/>
          <w:lang w:val="en-US"/>
        </w:rPr>
        <w:t xml:space="preserve"> </w:t>
      </w:r>
      <w:r w:rsidRPr="00BD212E">
        <w:rPr>
          <w:lang w:val="en-US"/>
        </w:rPr>
        <w:t>and</w:t>
      </w:r>
      <w:r w:rsidRPr="00BD212E">
        <w:rPr>
          <w:spacing w:val="8"/>
          <w:lang w:val="en-US"/>
        </w:rPr>
        <w:t xml:space="preserve"> </w:t>
      </w:r>
      <w:r w:rsidRPr="00BD212E">
        <w:rPr>
          <w:lang w:val="en-US"/>
        </w:rPr>
        <w:t>allied</w:t>
      </w:r>
      <w:r w:rsidRPr="00BD212E">
        <w:rPr>
          <w:spacing w:val="7"/>
          <w:lang w:val="en-US"/>
        </w:rPr>
        <w:t xml:space="preserve"> </w:t>
      </w:r>
      <w:r w:rsidRPr="00BD212E">
        <w:rPr>
          <w:lang w:val="en-US"/>
        </w:rPr>
        <w:t>services. External information</w:t>
      </w:r>
      <w:r w:rsidRPr="00BD212E">
        <w:rPr>
          <w:spacing w:val="22"/>
          <w:lang w:val="en-US"/>
        </w:rPr>
        <w:t xml:space="preserve"> </w:t>
      </w:r>
      <w:r w:rsidRPr="00BD212E">
        <w:rPr>
          <w:lang w:val="en-US"/>
        </w:rPr>
        <w:t>exchange</w:t>
      </w:r>
      <w:r w:rsidRPr="00BD212E">
        <w:rPr>
          <w:spacing w:val="24"/>
          <w:lang w:val="en-US"/>
        </w:rPr>
        <w:t xml:space="preserve"> </w:t>
      </w:r>
      <w:r w:rsidRPr="00BD212E">
        <w:rPr>
          <w:lang w:val="en-US"/>
        </w:rPr>
        <w:t>should</w:t>
      </w:r>
      <w:r w:rsidRPr="00BD212E">
        <w:rPr>
          <w:spacing w:val="27"/>
          <w:lang w:val="en-US"/>
        </w:rPr>
        <w:t xml:space="preserve"> </w:t>
      </w:r>
      <w:r w:rsidRPr="00BD212E">
        <w:rPr>
          <w:lang w:val="en-US"/>
        </w:rPr>
        <w:t>be</w:t>
      </w:r>
      <w:r w:rsidRPr="00BD212E">
        <w:rPr>
          <w:spacing w:val="31"/>
          <w:lang w:val="en-US"/>
        </w:rPr>
        <w:t xml:space="preserve"> </w:t>
      </w:r>
      <w:del w:id="642" w:author="Ski, Trond" w:date="2020-08-24T00:14:00Z">
        <w:r w:rsidRPr="00BD212E" w:rsidDel="00796765">
          <w:rPr>
            <w:lang w:val="en-US"/>
          </w:rPr>
          <w:delText>s</w:delText>
        </w:r>
        <w:r w:rsidRPr="00BD212E" w:rsidDel="00796765">
          <w:rPr>
            <w:spacing w:val="-1"/>
            <w:lang w:val="en-US"/>
          </w:rPr>
          <w:delText>t</w:delText>
        </w:r>
        <w:r w:rsidRPr="00BD212E" w:rsidDel="00796765">
          <w:rPr>
            <w:lang w:val="en-US"/>
          </w:rPr>
          <w:delText>andardised</w:delText>
        </w:r>
      </w:del>
      <w:ins w:id="643" w:author="Ski, Trond" w:date="2020-08-24T00:14:00Z">
        <w:r w:rsidR="00796765" w:rsidRPr="00BD212E">
          <w:rPr>
            <w:lang w:val="en-US"/>
          </w:rPr>
          <w:t>s</w:t>
        </w:r>
        <w:r w:rsidR="00796765" w:rsidRPr="00BD212E">
          <w:rPr>
            <w:spacing w:val="-1"/>
            <w:lang w:val="en-US"/>
          </w:rPr>
          <w:t>t</w:t>
        </w:r>
        <w:r w:rsidR="00796765" w:rsidRPr="00BD212E">
          <w:rPr>
            <w:lang w:val="en-US"/>
          </w:rPr>
          <w:t>andardized</w:t>
        </w:r>
      </w:ins>
      <w:r w:rsidRPr="00BD212E">
        <w:rPr>
          <w:spacing w:val="19"/>
          <w:lang w:val="en-US"/>
        </w:rPr>
        <w:t xml:space="preserve"> </w:t>
      </w:r>
      <w:r w:rsidRPr="00BD212E">
        <w:rPr>
          <w:lang w:val="en-US"/>
        </w:rPr>
        <w:t>as</w:t>
      </w:r>
      <w:r w:rsidRPr="00BD212E">
        <w:rPr>
          <w:spacing w:val="31"/>
          <w:lang w:val="en-US"/>
        </w:rPr>
        <w:t xml:space="preserve"> </w:t>
      </w:r>
      <w:r w:rsidRPr="00BD212E">
        <w:rPr>
          <w:lang w:val="en-US"/>
        </w:rPr>
        <w:t>much</w:t>
      </w:r>
      <w:r w:rsidRPr="00BD212E">
        <w:rPr>
          <w:spacing w:val="28"/>
          <w:lang w:val="en-US"/>
        </w:rPr>
        <w:t xml:space="preserve"> </w:t>
      </w:r>
      <w:r w:rsidRPr="00BD212E">
        <w:rPr>
          <w:lang w:val="en-US"/>
        </w:rPr>
        <w:t>as</w:t>
      </w:r>
      <w:r w:rsidRPr="00BD212E">
        <w:rPr>
          <w:spacing w:val="31"/>
          <w:lang w:val="en-US"/>
        </w:rPr>
        <w:t xml:space="preserve"> </w:t>
      </w:r>
      <w:r w:rsidRPr="00BD212E">
        <w:rPr>
          <w:lang w:val="en-US"/>
        </w:rPr>
        <w:t xml:space="preserve">possible. </w:t>
      </w:r>
      <w:del w:id="644" w:author="Ski, Trond" w:date="2020-08-24T00:17:00Z">
        <w:r w:rsidRPr="00BD212E" w:rsidDel="00796765">
          <w:rPr>
            <w:spacing w:val="-1"/>
            <w:lang w:val="en-US"/>
          </w:rPr>
          <w:delText>I</w:delText>
        </w:r>
        <w:r w:rsidRPr="00BD212E" w:rsidDel="00796765">
          <w:rPr>
            <w:lang w:val="en-US"/>
          </w:rPr>
          <w:delText>n</w:delText>
        </w:r>
        <w:r w:rsidRPr="00BD212E" w:rsidDel="00796765">
          <w:rPr>
            <w:spacing w:val="31"/>
            <w:lang w:val="en-US"/>
          </w:rPr>
          <w:delText xml:space="preserve"> </w:delText>
        </w:r>
        <w:r w:rsidRPr="00BD212E" w:rsidDel="00796765">
          <w:rPr>
            <w:lang w:val="en-US"/>
          </w:rPr>
          <w:delText>communications</w:delText>
        </w:r>
        <w:r w:rsidRPr="00BD212E" w:rsidDel="00796765">
          <w:rPr>
            <w:spacing w:val="17"/>
            <w:lang w:val="en-US"/>
          </w:rPr>
          <w:delText xml:space="preserve"> </w:delText>
        </w:r>
        <w:r w:rsidRPr="00BD212E" w:rsidDel="00796765">
          <w:rPr>
            <w:lang w:val="en-US"/>
          </w:rPr>
          <w:delText>with participating</w:delText>
        </w:r>
        <w:r w:rsidRPr="00BD212E" w:rsidDel="00796765">
          <w:rPr>
            <w:spacing w:val="27"/>
            <w:lang w:val="en-US"/>
          </w:rPr>
          <w:delText xml:space="preserve"> </w:delText>
        </w:r>
        <w:r w:rsidRPr="00BD212E" w:rsidDel="00796765">
          <w:rPr>
            <w:lang w:val="en-US"/>
          </w:rPr>
          <w:delText>vessels,</w:delText>
        </w:r>
        <w:r w:rsidRPr="00BD212E" w:rsidDel="00796765">
          <w:rPr>
            <w:spacing w:val="32"/>
            <w:lang w:val="en-US"/>
          </w:rPr>
          <w:delText xml:space="preserve"> </w:delText>
        </w:r>
        <w:r w:rsidRPr="00BD212E" w:rsidDel="00796765">
          <w:rPr>
            <w:lang w:val="en-US"/>
          </w:rPr>
          <w:delText>t</w:delText>
        </w:r>
        <w:r w:rsidRPr="00BD212E" w:rsidDel="00796765">
          <w:rPr>
            <w:spacing w:val="-1"/>
            <w:lang w:val="en-US"/>
          </w:rPr>
          <w:delText>h</w:delText>
        </w:r>
        <w:r w:rsidRPr="00BD212E" w:rsidDel="00796765">
          <w:rPr>
            <w:lang w:val="en-US"/>
          </w:rPr>
          <w:delText>e,</w:delText>
        </w:r>
        <w:r w:rsidRPr="00BD212E" w:rsidDel="00796765">
          <w:rPr>
            <w:spacing w:val="36"/>
            <w:lang w:val="en-US"/>
          </w:rPr>
          <w:delText xml:space="preserve"> </w:delText>
        </w:r>
        <w:r w:rsidRPr="00BD212E" w:rsidDel="00796765">
          <w:rPr>
            <w:lang w:val="en-US"/>
          </w:rPr>
          <w:delText>IMO</w:delText>
        </w:r>
        <w:r w:rsidRPr="00BD212E" w:rsidDel="00796765">
          <w:rPr>
            <w:spacing w:val="36"/>
            <w:lang w:val="en-US"/>
          </w:rPr>
          <w:delText xml:space="preserve"> </w:delText>
        </w:r>
        <w:r w:rsidRPr="00BD212E" w:rsidDel="00796765">
          <w:rPr>
            <w:lang w:val="en-US"/>
          </w:rPr>
          <w:delText>St</w:delText>
        </w:r>
        <w:r w:rsidRPr="00BD212E" w:rsidDel="00796765">
          <w:rPr>
            <w:spacing w:val="1"/>
            <w:lang w:val="en-US"/>
          </w:rPr>
          <w:delText>a</w:delText>
        </w:r>
        <w:r w:rsidRPr="00BD212E" w:rsidDel="00796765">
          <w:rPr>
            <w:lang w:val="en-US"/>
          </w:rPr>
          <w:delText>ndard</w:delText>
        </w:r>
        <w:r w:rsidRPr="00BD212E" w:rsidDel="00796765">
          <w:rPr>
            <w:spacing w:val="31"/>
            <w:lang w:val="en-US"/>
          </w:rPr>
          <w:delText xml:space="preserve"> </w:delText>
        </w:r>
        <w:r w:rsidRPr="00BD212E" w:rsidDel="00796765">
          <w:rPr>
            <w:lang w:val="en-US"/>
          </w:rPr>
          <w:delText>Marine</w:delText>
        </w:r>
        <w:r w:rsidRPr="00BD212E" w:rsidDel="00796765">
          <w:rPr>
            <w:spacing w:val="33"/>
            <w:lang w:val="en-US"/>
          </w:rPr>
          <w:delText xml:space="preserve"> </w:delText>
        </w:r>
        <w:r w:rsidRPr="00BD212E" w:rsidDel="00796765">
          <w:rPr>
            <w:lang w:val="en-US"/>
          </w:rPr>
          <w:delText>Communication</w:delText>
        </w:r>
        <w:r w:rsidRPr="00BD212E" w:rsidDel="00796765">
          <w:rPr>
            <w:spacing w:val="25"/>
            <w:lang w:val="en-US"/>
          </w:rPr>
          <w:delText xml:space="preserve"> </w:delText>
        </w:r>
        <w:r w:rsidRPr="00BD212E" w:rsidDel="00796765">
          <w:rPr>
            <w:lang w:val="en-US"/>
          </w:rPr>
          <w:delText>Phr</w:delText>
        </w:r>
        <w:r w:rsidRPr="00BD212E" w:rsidDel="00796765">
          <w:rPr>
            <w:spacing w:val="-1"/>
            <w:lang w:val="en-US"/>
          </w:rPr>
          <w:delText>a</w:delText>
        </w:r>
        <w:r w:rsidRPr="00BD212E" w:rsidDel="00796765">
          <w:rPr>
            <w:lang w:val="en-US"/>
          </w:rPr>
          <w:delText>ses</w:delText>
        </w:r>
        <w:r w:rsidRPr="00BD212E" w:rsidDel="00796765">
          <w:rPr>
            <w:spacing w:val="32"/>
            <w:lang w:val="en-US"/>
          </w:rPr>
          <w:delText xml:space="preserve"> </w:delText>
        </w:r>
        <w:r w:rsidRPr="00BD212E" w:rsidDel="00796765">
          <w:rPr>
            <w:lang w:val="en-US"/>
          </w:rPr>
          <w:delText>(SMCP)</w:delText>
        </w:r>
        <w:r w:rsidRPr="00BD212E" w:rsidDel="00796765">
          <w:rPr>
            <w:spacing w:val="32"/>
            <w:lang w:val="en-US"/>
          </w:rPr>
          <w:delText xml:space="preserve"> </w:delText>
        </w:r>
        <w:r w:rsidRPr="00BD212E" w:rsidDel="00796765">
          <w:rPr>
            <w:lang w:val="en-US"/>
          </w:rPr>
          <w:delText>(reference Resolution</w:delText>
        </w:r>
        <w:r w:rsidRPr="00BD212E" w:rsidDel="00796765">
          <w:rPr>
            <w:spacing w:val="-11"/>
            <w:lang w:val="en-US"/>
          </w:rPr>
          <w:delText xml:space="preserve"> </w:delText>
        </w:r>
        <w:r w:rsidRPr="00BD212E" w:rsidDel="00796765">
          <w:rPr>
            <w:lang w:val="en-US"/>
          </w:rPr>
          <w:delText>A.918(22))</w:delText>
        </w:r>
      </w:del>
      <w:ins w:id="645" w:author="Shahid Khan" w:date="2019-09-24T13:33:00Z">
        <w:del w:id="646" w:author="Ski, Trond" w:date="2020-08-24T00:17:00Z">
          <w:r w:rsidR="000731A3" w:rsidDel="00796765">
            <w:rPr>
              <w:lang w:val="en-US"/>
            </w:rPr>
            <w:delText xml:space="preserve"> and IALA Guideline G1132 – VTS VHF Voice Communication </w:delText>
          </w:r>
        </w:del>
      </w:ins>
      <w:ins w:id="647" w:author="Shahid Khan" w:date="2019-09-24T13:34:00Z">
        <w:del w:id="648" w:author="Ski, Trond" w:date="2020-08-24T00:17:00Z">
          <w:r w:rsidR="000731A3" w:rsidDel="00796765">
            <w:rPr>
              <w:lang w:val="en-US"/>
            </w:rPr>
            <w:delText xml:space="preserve">- </w:delText>
          </w:r>
        </w:del>
      </w:ins>
      <w:del w:id="649" w:author="Ski, Trond" w:date="2020-08-24T00:17:00Z">
        <w:r w:rsidRPr="00BD212E" w:rsidDel="00796765">
          <w:rPr>
            <w:spacing w:val="-10"/>
            <w:lang w:val="en-US"/>
          </w:rPr>
          <w:delText xml:space="preserve"> </w:delText>
        </w:r>
        <w:r w:rsidRPr="00BD212E" w:rsidDel="00796765">
          <w:rPr>
            <w:lang w:val="en-US"/>
          </w:rPr>
          <w:delText>should</w:delText>
        </w:r>
        <w:r w:rsidRPr="00BD212E" w:rsidDel="00796765">
          <w:rPr>
            <w:spacing w:val="-6"/>
            <w:lang w:val="en-US"/>
          </w:rPr>
          <w:delText xml:space="preserve"> </w:delText>
        </w:r>
        <w:r w:rsidRPr="00BD212E" w:rsidDel="00796765">
          <w:rPr>
            <w:lang w:val="en-US"/>
          </w:rPr>
          <w:delText>be</w:delText>
        </w:r>
        <w:r w:rsidRPr="00BD212E" w:rsidDel="00796765">
          <w:rPr>
            <w:spacing w:val="-2"/>
            <w:lang w:val="en-US"/>
          </w:rPr>
          <w:delText xml:space="preserve"> </w:delText>
        </w:r>
        <w:r w:rsidRPr="00BD212E" w:rsidDel="00796765">
          <w:rPr>
            <w:lang w:val="en-US"/>
          </w:rPr>
          <w:delText>used</w:delText>
        </w:r>
        <w:r w:rsidRPr="00BD212E" w:rsidDel="00796765">
          <w:rPr>
            <w:spacing w:val="-5"/>
            <w:lang w:val="en-US"/>
          </w:rPr>
          <w:delText xml:space="preserve"> </w:delText>
        </w:r>
        <w:r w:rsidRPr="00BD212E" w:rsidDel="00796765">
          <w:rPr>
            <w:lang w:val="en-US"/>
          </w:rPr>
          <w:delText>whenev</w:delText>
        </w:r>
        <w:r w:rsidRPr="00BD212E" w:rsidDel="00796765">
          <w:rPr>
            <w:spacing w:val="1"/>
            <w:lang w:val="en-US"/>
          </w:rPr>
          <w:delText>e</w:delText>
        </w:r>
        <w:r w:rsidRPr="00BD212E" w:rsidDel="00796765">
          <w:rPr>
            <w:lang w:val="en-US"/>
          </w:rPr>
          <w:delText>r</w:delText>
        </w:r>
        <w:r w:rsidRPr="00BD212E" w:rsidDel="00796765">
          <w:rPr>
            <w:spacing w:val="-10"/>
            <w:lang w:val="en-US"/>
          </w:rPr>
          <w:delText xml:space="preserve"> </w:delText>
        </w:r>
        <w:r w:rsidRPr="00BD212E" w:rsidDel="00796765">
          <w:rPr>
            <w:lang w:val="en-US"/>
          </w:rPr>
          <w:delText>applicable.</w:delText>
        </w:r>
      </w:del>
    </w:p>
    <w:p w14:paraId="0579BF59" w14:textId="771B71D7" w:rsidR="00580A8D" w:rsidRDefault="00EC3CAF" w:rsidP="00EC3CAF">
      <w:pPr>
        <w:pStyle w:val="BodyText"/>
        <w:rPr>
          <w:lang w:val="en-US"/>
        </w:rPr>
      </w:pPr>
      <w:r w:rsidRPr="00BD212E">
        <w:rPr>
          <w:lang w:val="en-US"/>
        </w:rPr>
        <w:t>The</w:t>
      </w:r>
      <w:r w:rsidRPr="00BD212E">
        <w:rPr>
          <w:spacing w:val="7"/>
          <w:lang w:val="en-US"/>
        </w:rPr>
        <w:t xml:space="preserve"> </w:t>
      </w:r>
      <w:r w:rsidRPr="00BD212E">
        <w:rPr>
          <w:lang w:val="en-US"/>
        </w:rPr>
        <w:t>following</w:t>
      </w:r>
      <w:r w:rsidRPr="00BD212E">
        <w:rPr>
          <w:spacing w:val="2"/>
          <w:lang w:val="en-US"/>
        </w:rPr>
        <w:t xml:space="preserve"> </w:t>
      </w:r>
      <w:del w:id="650" w:author="Ski, Trond" w:date="2020-06-12T11:34:00Z">
        <w:r w:rsidRPr="00BD212E" w:rsidDel="000D6E6E">
          <w:rPr>
            <w:lang w:val="en-US"/>
          </w:rPr>
          <w:delText>topics</w:delText>
        </w:r>
        <w:r w:rsidRPr="00BD212E" w:rsidDel="000D6E6E">
          <w:rPr>
            <w:spacing w:val="4"/>
            <w:lang w:val="en-US"/>
          </w:rPr>
          <w:delText xml:space="preserve"> </w:delText>
        </w:r>
      </w:del>
      <w:ins w:id="651" w:author="Ski, Trond" w:date="2020-06-12T11:34:00Z">
        <w:r w:rsidR="000D6E6E">
          <w:rPr>
            <w:lang w:val="en-US"/>
          </w:rPr>
          <w:t xml:space="preserve">are examples of the type of </w:t>
        </w:r>
        <w:r w:rsidR="007D1A2E">
          <w:rPr>
            <w:lang w:val="en-US"/>
          </w:rPr>
          <w:t xml:space="preserve">external </w:t>
        </w:r>
      </w:ins>
      <w:ins w:id="652" w:author="Ski, Trond" w:date="2020-08-24T01:15:00Z">
        <w:r w:rsidR="007D1A2E">
          <w:rPr>
            <w:lang w:val="en-US"/>
          </w:rPr>
          <w:t xml:space="preserve">operational </w:t>
        </w:r>
      </w:ins>
      <w:ins w:id="653" w:author="Ski, Trond" w:date="2020-06-12T11:34:00Z">
        <w:r w:rsidR="000D6E6E">
          <w:rPr>
            <w:lang w:val="en-US"/>
          </w:rPr>
          <w:t>activities for which procedures should be developed.</w:t>
        </w:r>
        <w:r w:rsidR="000D6E6E" w:rsidRPr="00BD212E">
          <w:rPr>
            <w:spacing w:val="4"/>
            <w:lang w:val="en-US"/>
          </w:rPr>
          <w:t xml:space="preserve"> </w:t>
        </w:r>
      </w:ins>
      <w:del w:id="654" w:author="Ski, Trond" w:date="2020-06-12T11:35:00Z">
        <w:r w:rsidRPr="00BD212E" w:rsidDel="000D6E6E">
          <w:rPr>
            <w:lang w:val="en-US"/>
          </w:rPr>
          <w:delText>may</w:delText>
        </w:r>
        <w:r w:rsidRPr="00BD212E" w:rsidDel="000D6E6E">
          <w:rPr>
            <w:spacing w:val="7"/>
            <w:lang w:val="en-US"/>
          </w:rPr>
          <w:delText xml:space="preserve"> </w:delText>
        </w:r>
        <w:r w:rsidRPr="00BD212E" w:rsidDel="000D6E6E">
          <w:rPr>
            <w:lang w:val="en-US"/>
          </w:rPr>
          <w:delText>be</w:delText>
        </w:r>
        <w:r w:rsidRPr="00BD212E" w:rsidDel="000D6E6E">
          <w:rPr>
            <w:spacing w:val="8"/>
            <w:lang w:val="en-US"/>
          </w:rPr>
          <w:delText xml:space="preserve"> </w:delText>
        </w:r>
        <w:r w:rsidRPr="00BD212E" w:rsidDel="000D6E6E">
          <w:rPr>
            <w:lang w:val="en-US"/>
          </w:rPr>
          <w:delText>c</w:delText>
        </w:r>
        <w:r w:rsidRPr="00BD212E" w:rsidDel="000D6E6E">
          <w:rPr>
            <w:spacing w:val="1"/>
            <w:lang w:val="en-US"/>
          </w:rPr>
          <w:delText>o</w:delText>
        </w:r>
        <w:r w:rsidRPr="00BD212E" w:rsidDel="000D6E6E">
          <w:rPr>
            <w:lang w:val="en-US"/>
          </w:rPr>
          <w:delText>nsidered f</w:delText>
        </w:r>
        <w:r w:rsidRPr="00BD212E" w:rsidDel="000D6E6E">
          <w:rPr>
            <w:spacing w:val="-1"/>
            <w:lang w:val="en-US"/>
          </w:rPr>
          <w:delText>o</w:delText>
        </w:r>
        <w:r w:rsidRPr="00BD212E" w:rsidDel="000D6E6E">
          <w:rPr>
            <w:lang w:val="en-US"/>
          </w:rPr>
          <w:delText>r</w:delText>
        </w:r>
        <w:r w:rsidRPr="00BD212E" w:rsidDel="000D6E6E">
          <w:rPr>
            <w:spacing w:val="8"/>
            <w:lang w:val="en-US"/>
          </w:rPr>
          <w:delText xml:space="preserve"> </w:delText>
        </w:r>
        <w:r w:rsidRPr="00BD212E" w:rsidDel="000D6E6E">
          <w:rPr>
            <w:lang w:val="en-US"/>
          </w:rPr>
          <w:delText xml:space="preserve">inclusion. </w:delText>
        </w:r>
      </w:del>
      <w:r w:rsidRPr="00BD212E">
        <w:rPr>
          <w:lang w:val="en-US"/>
        </w:rPr>
        <w:t>The</w:t>
      </w:r>
      <w:ins w:id="655" w:author="Ski, Trond" w:date="2020-06-12T11:36:00Z">
        <w:r w:rsidR="000D6E6E">
          <w:rPr>
            <w:spacing w:val="7"/>
            <w:lang w:val="en-US"/>
          </w:rPr>
          <w:t xml:space="preserve"> </w:t>
        </w:r>
      </w:ins>
      <w:del w:id="656" w:author="Ski, Trond" w:date="2020-06-12T11:36:00Z">
        <w:r w:rsidRPr="00BD212E" w:rsidDel="000D6E6E">
          <w:rPr>
            <w:spacing w:val="7"/>
            <w:lang w:val="en-US"/>
          </w:rPr>
          <w:delText xml:space="preserve"> </w:delText>
        </w:r>
      </w:del>
      <w:del w:id="657" w:author="Ski, Trond" w:date="2020-06-12T11:35:00Z">
        <w:r w:rsidRPr="00BD212E" w:rsidDel="000D6E6E">
          <w:rPr>
            <w:lang w:val="en-US"/>
          </w:rPr>
          <w:delText>list</w:delText>
        </w:r>
        <w:r w:rsidRPr="00BD212E" w:rsidDel="000D6E6E">
          <w:rPr>
            <w:spacing w:val="7"/>
            <w:lang w:val="en-US"/>
          </w:rPr>
          <w:delText xml:space="preserve"> </w:delText>
        </w:r>
      </w:del>
      <w:ins w:id="658" w:author="Ski, Trond" w:date="2020-06-12T11:35:00Z">
        <w:r w:rsidR="000D6E6E">
          <w:rPr>
            <w:lang w:val="en-US"/>
          </w:rPr>
          <w:t>examples</w:t>
        </w:r>
        <w:r w:rsidR="000D6E6E" w:rsidRPr="00BD212E">
          <w:rPr>
            <w:spacing w:val="7"/>
            <w:lang w:val="en-US"/>
          </w:rPr>
          <w:t xml:space="preserve"> </w:t>
        </w:r>
        <w:r w:rsidR="000D6E6E">
          <w:rPr>
            <w:lang w:val="en-US"/>
          </w:rPr>
          <w:t>are</w:t>
        </w:r>
      </w:ins>
      <w:del w:id="659" w:author="Ski, Trond" w:date="2020-06-12T11:35:00Z">
        <w:r w:rsidRPr="00BD212E" w:rsidDel="000D6E6E">
          <w:rPr>
            <w:lang w:val="en-US"/>
          </w:rPr>
          <w:delText>is</w:delText>
        </w:r>
      </w:del>
      <w:r w:rsidRPr="00BD212E">
        <w:rPr>
          <w:spacing w:val="9"/>
          <w:lang w:val="en-US"/>
        </w:rPr>
        <w:t xml:space="preserve"> </w:t>
      </w:r>
      <w:r w:rsidRPr="00BD212E">
        <w:rPr>
          <w:lang w:val="en-US"/>
        </w:rPr>
        <w:t>neither</w:t>
      </w:r>
      <w:r w:rsidRPr="00BD212E">
        <w:rPr>
          <w:spacing w:val="4"/>
          <w:lang w:val="en-US"/>
        </w:rPr>
        <w:t xml:space="preserve"> </w:t>
      </w:r>
      <w:r w:rsidRPr="00BD212E">
        <w:rPr>
          <w:lang w:val="en-US"/>
        </w:rPr>
        <w:t>mandatory nor exhaustive</w:t>
      </w:r>
      <w:r w:rsidRPr="00BD212E">
        <w:rPr>
          <w:spacing w:val="-11"/>
          <w:lang w:val="en-US"/>
        </w:rPr>
        <w:t xml:space="preserve"> </w:t>
      </w:r>
      <w:r w:rsidRPr="00BD212E">
        <w:rPr>
          <w:lang w:val="en-US"/>
        </w:rPr>
        <w:t>and</w:t>
      </w:r>
      <w:r w:rsidRPr="00BD212E">
        <w:rPr>
          <w:spacing w:val="-4"/>
          <w:lang w:val="en-US"/>
        </w:rPr>
        <w:t xml:space="preserve"> </w:t>
      </w:r>
      <w:r w:rsidRPr="00BD212E">
        <w:rPr>
          <w:lang w:val="en-US"/>
        </w:rPr>
        <w:t>should</w:t>
      </w:r>
      <w:r w:rsidRPr="00BD212E">
        <w:rPr>
          <w:spacing w:val="-7"/>
          <w:lang w:val="en-US"/>
        </w:rPr>
        <w:t xml:space="preserve"> </w:t>
      </w:r>
      <w:r w:rsidRPr="00BD212E">
        <w:rPr>
          <w:lang w:val="en-US"/>
        </w:rPr>
        <w:t>be</w:t>
      </w:r>
      <w:r w:rsidRPr="00BD212E">
        <w:rPr>
          <w:spacing w:val="-2"/>
          <w:lang w:val="en-US"/>
        </w:rPr>
        <w:t xml:space="preserve"> </w:t>
      </w:r>
      <w:r w:rsidRPr="00BD212E">
        <w:rPr>
          <w:lang w:val="en-US"/>
        </w:rPr>
        <w:t>adapted</w:t>
      </w:r>
      <w:r w:rsidRPr="00BD212E">
        <w:rPr>
          <w:spacing w:val="-8"/>
          <w:lang w:val="en-US"/>
        </w:rPr>
        <w:t xml:space="preserve"> </w:t>
      </w:r>
      <w:r w:rsidRPr="00BD212E">
        <w:rPr>
          <w:spacing w:val="-1"/>
          <w:lang w:val="en-US"/>
        </w:rPr>
        <w:t>t</w:t>
      </w:r>
      <w:r w:rsidRPr="00BD212E">
        <w:rPr>
          <w:lang w:val="en-US"/>
        </w:rPr>
        <w:t>o</w:t>
      </w:r>
      <w:r w:rsidRPr="00BD212E">
        <w:rPr>
          <w:spacing w:val="-2"/>
          <w:lang w:val="en-US"/>
        </w:rPr>
        <w:t xml:space="preserve"> </w:t>
      </w:r>
      <w:r w:rsidRPr="00BD212E">
        <w:rPr>
          <w:lang w:val="en-US"/>
        </w:rPr>
        <w:t>suit</w:t>
      </w:r>
      <w:r w:rsidRPr="00BD212E">
        <w:rPr>
          <w:spacing w:val="-3"/>
          <w:lang w:val="en-US"/>
        </w:rPr>
        <w:t xml:space="preserve"> </w:t>
      </w:r>
      <w:r w:rsidRPr="00BD212E">
        <w:rPr>
          <w:lang w:val="en-US"/>
        </w:rPr>
        <w:t>l</w:t>
      </w:r>
      <w:r w:rsidRPr="00BD212E">
        <w:rPr>
          <w:spacing w:val="-1"/>
          <w:lang w:val="en-US"/>
        </w:rPr>
        <w:t>o</w:t>
      </w:r>
      <w:r w:rsidRPr="00BD212E">
        <w:rPr>
          <w:lang w:val="en-US"/>
        </w:rPr>
        <w:t>cal</w:t>
      </w:r>
      <w:r w:rsidRPr="00BD212E">
        <w:rPr>
          <w:spacing w:val="-5"/>
          <w:lang w:val="en-US"/>
        </w:rPr>
        <w:t xml:space="preserve"> </w:t>
      </w:r>
      <w:r w:rsidRPr="00BD212E">
        <w:rPr>
          <w:spacing w:val="-1"/>
          <w:lang w:val="en-US"/>
        </w:rPr>
        <w:t>n</w:t>
      </w:r>
      <w:r w:rsidRPr="00BD212E">
        <w:rPr>
          <w:lang w:val="en-US"/>
        </w:rPr>
        <w:t>eeds.</w:t>
      </w:r>
    </w:p>
    <w:p w14:paraId="18F60130" w14:textId="77777777" w:rsidR="00EC3CAF" w:rsidRDefault="00EC3CAF" w:rsidP="00EC3CAF">
      <w:pPr>
        <w:pStyle w:val="Heading2"/>
        <w:rPr>
          <w:rFonts w:eastAsia="Arial"/>
          <w:lang w:val="en-US"/>
        </w:rPr>
      </w:pPr>
      <w:bookmarkStart w:id="660" w:name="_Toc49124642"/>
      <w:r>
        <w:rPr>
          <w:rFonts w:eastAsia="Arial"/>
          <w:lang w:val="en-US"/>
        </w:rPr>
        <w:t>Routine Procedures</w:t>
      </w:r>
      <w:bookmarkEnd w:id="660"/>
    </w:p>
    <w:p w14:paraId="30984CC7" w14:textId="77777777" w:rsidR="007E17CF" w:rsidRPr="007E17CF" w:rsidRDefault="007E17CF" w:rsidP="007E17CF">
      <w:pPr>
        <w:pStyle w:val="Heading2separationline"/>
        <w:rPr>
          <w:lang w:val="en-US"/>
        </w:rPr>
      </w:pPr>
    </w:p>
    <w:p w14:paraId="151583A8" w14:textId="0B57B840" w:rsidR="00D75804" w:rsidRPr="00C20569" w:rsidRDefault="00D75804" w:rsidP="00EC3CAF">
      <w:pPr>
        <w:pStyle w:val="Heading3"/>
        <w:rPr>
          <w:ins w:id="661" w:author="Martikainen Tuomas" w:date="2020-05-15T10:11:00Z"/>
          <w:lang w:val="en-US"/>
        </w:rPr>
      </w:pPr>
      <w:bookmarkStart w:id="662" w:name="_Toc49124643"/>
      <w:ins w:id="663" w:author="Martikainen Tuomas" w:date="2020-05-15T10:10:00Z">
        <w:r w:rsidRPr="00C20569">
          <w:rPr>
            <w:lang w:val="en-US"/>
          </w:rPr>
          <w:t>VHF Communication</w:t>
        </w:r>
      </w:ins>
      <w:bookmarkEnd w:id="662"/>
    </w:p>
    <w:p w14:paraId="177FBA0F" w14:textId="0BAEC9C6" w:rsidR="00D75804" w:rsidRPr="00C20569" w:rsidRDefault="001B6F19" w:rsidP="00D75804">
      <w:pPr>
        <w:pStyle w:val="BodyText"/>
        <w:rPr>
          <w:ins w:id="664" w:author="Martikainen Tuomas" w:date="2020-05-15T10:11:00Z"/>
          <w:lang w:val="en-US"/>
        </w:rPr>
      </w:pPr>
      <w:ins w:id="665" w:author="Martikainen Tuomas" w:date="2020-05-15T13:53:00Z">
        <w:r w:rsidRPr="00C20569">
          <w:rPr>
            <w:spacing w:val="-1"/>
            <w:lang w:val="en-US"/>
          </w:rPr>
          <w:t>Procedures</w:t>
        </w:r>
      </w:ins>
      <w:ins w:id="666" w:author="Martikainen Tuomas" w:date="2020-05-15T13:52:00Z">
        <w:r w:rsidRPr="00C20569">
          <w:rPr>
            <w:spacing w:val="-1"/>
            <w:lang w:val="en-US"/>
          </w:rPr>
          <w:t xml:space="preserve"> to ensure </w:t>
        </w:r>
      </w:ins>
      <w:ins w:id="667" w:author="Martikainen Tuomas" w:date="2020-05-15T13:53:00Z">
        <w:r w:rsidRPr="00C20569">
          <w:rPr>
            <w:spacing w:val="-1"/>
            <w:lang w:val="en-US"/>
          </w:rPr>
          <w:t>that</w:t>
        </w:r>
      </w:ins>
      <w:ins w:id="668" w:author="Martikainen Tuomas" w:date="2020-05-15T13:52:00Z">
        <w:r w:rsidRPr="00C20569">
          <w:rPr>
            <w:spacing w:val="-1"/>
            <w:lang w:val="en-US"/>
          </w:rPr>
          <w:t xml:space="preserve"> </w:t>
        </w:r>
      </w:ins>
      <w:ins w:id="669" w:author="Martikainen Tuomas" w:date="2020-05-15T13:53:00Z">
        <w:del w:id="670" w:author="Ski, Trond" w:date="2020-06-03T10:43:00Z">
          <w:r w:rsidR="00294449" w:rsidRPr="00C20569" w:rsidDel="00C20569">
            <w:rPr>
              <w:spacing w:val="-1"/>
              <w:lang w:val="en-US"/>
            </w:rPr>
            <w:delText xml:space="preserve">all </w:delText>
          </w:r>
        </w:del>
      </w:ins>
      <w:ins w:id="671" w:author="Martikainen Tuomas" w:date="2020-05-15T13:52:00Z">
        <w:del w:id="672" w:author="Ski, Trond" w:date="2020-06-03T10:42:00Z">
          <w:r w:rsidRPr="00C20569" w:rsidDel="00C20569">
            <w:rPr>
              <w:spacing w:val="-1"/>
              <w:lang w:val="en-US"/>
            </w:rPr>
            <w:delText>VTS</w:delText>
          </w:r>
        </w:del>
      </w:ins>
      <w:ins w:id="673" w:author="Ski, Trond" w:date="2020-06-03T10:42:00Z">
        <w:r w:rsidR="00C20569" w:rsidRPr="00B03FDA">
          <w:rPr>
            <w:spacing w:val="-1"/>
            <w:lang w:val="en-US"/>
          </w:rPr>
          <w:t>VHF</w:t>
        </w:r>
      </w:ins>
      <w:ins w:id="674" w:author="Martikainen Tuomas" w:date="2020-05-15T13:52:00Z">
        <w:r w:rsidRPr="00C20569">
          <w:rPr>
            <w:spacing w:val="-1"/>
            <w:lang w:val="en-US"/>
          </w:rPr>
          <w:t xml:space="preserve"> </w:t>
        </w:r>
      </w:ins>
      <w:ins w:id="675" w:author="Martikainen Tuomas" w:date="2020-05-15T13:50:00Z">
        <w:r w:rsidRPr="00C20569">
          <w:rPr>
            <w:spacing w:val="-1"/>
            <w:lang w:val="en-US"/>
          </w:rPr>
          <w:t xml:space="preserve">Communication </w:t>
        </w:r>
      </w:ins>
      <w:ins w:id="676" w:author="Martikainen Tuomas" w:date="2020-05-15T13:53:00Z">
        <w:r w:rsidR="00294449" w:rsidRPr="00C20569">
          <w:rPr>
            <w:spacing w:val="-1"/>
            <w:lang w:val="en-US"/>
          </w:rPr>
          <w:t>is</w:t>
        </w:r>
      </w:ins>
      <w:ins w:id="677" w:author="Martikainen Tuomas" w:date="2020-05-15T13:50:00Z">
        <w:r w:rsidRPr="00C20569">
          <w:rPr>
            <w:spacing w:val="-1"/>
            <w:lang w:val="en-US"/>
          </w:rPr>
          <w:t xml:space="preserve"> </w:t>
        </w:r>
      </w:ins>
      <w:ins w:id="678" w:author="Martikainen Tuomas" w:date="2020-05-15T13:51:00Z">
        <w:r w:rsidRPr="00C20569">
          <w:rPr>
            <w:spacing w:val="-1"/>
            <w:lang w:val="en-US"/>
          </w:rPr>
          <w:t>timely, clear, concise and unambiguous</w:t>
        </w:r>
      </w:ins>
      <w:ins w:id="679" w:author="Martikainen Tuomas" w:date="2020-05-15T13:53:00Z">
        <w:r w:rsidR="00294449" w:rsidRPr="00C20569">
          <w:rPr>
            <w:spacing w:val="-1"/>
            <w:lang w:val="en-US"/>
          </w:rPr>
          <w:t xml:space="preserve"> should be established</w:t>
        </w:r>
      </w:ins>
      <w:ins w:id="680" w:author="Martikainen Tuomas" w:date="2020-05-15T13:51:00Z">
        <w:r w:rsidRPr="00C20569">
          <w:rPr>
            <w:spacing w:val="-1"/>
            <w:lang w:val="en-US"/>
          </w:rPr>
          <w:t>.</w:t>
        </w:r>
      </w:ins>
      <w:ins w:id="681" w:author="Martikainen Tuomas" w:date="2020-05-15T13:52:00Z">
        <w:r w:rsidRPr="00C20569">
          <w:rPr>
            <w:spacing w:val="-1"/>
            <w:lang w:val="en-US"/>
          </w:rPr>
          <w:t xml:space="preserve"> </w:t>
        </w:r>
      </w:ins>
      <w:ins w:id="682" w:author="Martikainen Tuomas" w:date="2020-05-15T13:51:00Z">
        <w:r w:rsidRPr="00C20569">
          <w:rPr>
            <w:spacing w:val="-1"/>
            <w:lang w:val="en-US"/>
          </w:rPr>
          <w:t xml:space="preserve"> In</w:t>
        </w:r>
      </w:ins>
      <w:ins w:id="683" w:author="Martikainen Tuomas" w:date="2020-05-15T10:11:00Z">
        <w:r w:rsidR="00D75804" w:rsidRPr="00C20569">
          <w:rPr>
            <w:spacing w:val="31"/>
            <w:lang w:val="en-US"/>
          </w:rPr>
          <w:t xml:space="preserve"> </w:t>
        </w:r>
      </w:ins>
      <w:ins w:id="684" w:author="Ski, Trond" w:date="2020-06-12T11:38:00Z">
        <w:r w:rsidR="00E43880">
          <w:rPr>
            <w:spacing w:val="31"/>
            <w:lang w:val="en-US"/>
          </w:rPr>
          <w:t xml:space="preserve">VHF </w:t>
        </w:r>
      </w:ins>
      <w:ins w:id="685" w:author="Martikainen Tuomas" w:date="2020-05-15T10:11:00Z">
        <w:r w:rsidR="00D75804" w:rsidRPr="00C20569">
          <w:rPr>
            <w:lang w:val="en-US"/>
          </w:rPr>
          <w:t>communications</w:t>
        </w:r>
        <w:r w:rsidR="00D75804" w:rsidRPr="00C20569">
          <w:rPr>
            <w:spacing w:val="17"/>
            <w:lang w:val="en-US"/>
          </w:rPr>
          <w:t xml:space="preserve"> </w:t>
        </w:r>
        <w:r w:rsidR="00D75804" w:rsidRPr="00C20569">
          <w:rPr>
            <w:lang w:val="en-US"/>
          </w:rPr>
          <w:t xml:space="preserve">with </w:t>
        </w:r>
        <w:del w:id="686" w:author="Ski, Trond" w:date="2020-06-03T10:44:00Z">
          <w:r w:rsidR="00D75804" w:rsidRPr="00C20569" w:rsidDel="00C20569">
            <w:rPr>
              <w:lang w:val="en-US"/>
            </w:rPr>
            <w:delText>participating</w:delText>
          </w:r>
          <w:r w:rsidR="00D75804" w:rsidRPr="00C20569" w:rsidDel="00C20569">
            <w:rPr>
              <w:spacing w:val="27"/>
              <w:lang w:val="en-US"/>
            </w:rPr>
            <w:delText xml:space="preserve"> </w:delText>
          </w:r>
        </w:del>
        <w:r w:rsidR="00D75804" w:rsidRPr="00C20569">
          <w:rPr>
            <w:lang w:val="en-US"/>
          </w:rPr>
          <w:t>vessels,</w:t>
        </w:r>
        <w:r w:rsidR="00D75804" w:rsidRPr="00C20569">
          <w:rPr>
            <w:spacing w:val="32"/>
            <w:lang w:val="en-US"/>
          </w:rPr>
          <w:t xml:space="preserve"> </w:t>
        </w:r>
        <w:r w:rsidR="00D75804" w:rsidRPr="00C20569">
          <w:rPr>
            <w:lang w:val="en-US"/>
          </w:rPr>
          <w:t>t</w:t>
        </w:r>
        <w:r w:rsidR="00D75804" w:rsidRPr="00C20569">
          <w:rPr>
            <w:spacing w:val="-1"/>
            <w:lang w:val="en-US"/>
          </w:rPr>
          <w:t>h</w:t>
        </w:r>
        <w:r w:rsidRPr="00C20569">
          <w:rPr>
            <w:lang w:val="en-US"/>
          </w:rPr>
          <w:t>e</w:t>
        </w:r>
        <w:r w:rsidR="00D75804" w:rsidRPr="00C20569">
          <w:rPr>
            <w:spacing w:val="36"/>
            <w:lang w:val="en-US"/>
          </w:rPr>
          <w:t xml:space="preserve"> </w:t>
        </w:r>
        <w:r w:rsidR="00D75804" w:rsidRPr="00C20569">
          <w:rPr>
            <w:lang w:val="en-US"/>
          </w:rPr>
          <w:t>IMO</w:t>
        </w:r>
        <w:r w:rsidR="00D75804" w:rsidRPr="00C20569">
          <w:rPr>
            <w:spacing w:val="36"/>
            <w:lang w:val="en-US"/>
          </w:rPr>
          <w:t xml:space="preserve"> </w:t>
        </w:r>
        <w:r w:rsidR="00D75804" w:rsidRPr="00C20569">
          <w:rPr>
            <w:lang w:val="en-US"/>
          </w:rPr>
          <w:t>St</w:t>
        </w:r>
        <w:r w:rsidR="00D75804" w:rsidRPr="00C20569">
          <w:rPr>
            <w:spacing w:val="1"/>
            <w:lang w:val="en-US"/>
          </w:rPr>
          <w:t>a</w:t>
        </w:r>
        <w:r w:rsidR="00D75804" w:rsidRPr="00C20569">
          <w:rPr>
            <w:lang w:val="en-US"/>
          </w:rPr>
          <w:t>ndard</w:t>
        </w:r>
        <w:r w:rsidR="00D75804" w:rsidRPr="00C20569">
          <w:rPr>
            <w:spacing w:val="31"/>
            <w:lang w:val="en-US"/>
          </w:rPr>
          <w:t xml:space="preserve"> </w:t>
        </w:r>
        <w:r w:rsidR="00D75804" w:rsidRPr="00C20569">
          <w:rPr>
            <w:lang w:val="en-US"/>
          </w:rPr>
          <w:t>Marine</w:t>
        </w:r>
        <w:r w:rsidR="00D75804" w:rsidRPr="00C20569">
          <w:rPr>
            <w:spacing w:val="33"/>
            <w:lang w:val="en-US"/>
          </w:rPr>
          <w:t xml:space="preserve"> </w:t>
        </w:r>
        <w:r w:rsidR="00D75804" w:rsidRPr="00C20569">
          <w:rPr>
            <w:lang w:val="en-US"/>
          </w:rPr>
          <w:t>Communication</w:t>
        </w:r>
        <w:r w:rsidR="00D75804" w:rsidRPr="00C20569">
          <w:rPr>
            <w:spacing w:val="25"/>
            <w:lang w:val="en-US"/>
          </w:rPr>
          <w:t xml:space="preserve"> </w:t>
        </w:r>
        <w:r w:rsidR="00D75804" w:rsidRPr="00C20569">
          <w:rPr>
            <w:lang w:val="en-US"/>
          </w:rPr>
          <w:t>Phr</w:t>
        </w:r>
        <w:r w:rsidR="00D75804" w:rsidRPr="00C20569">
          <w:rPr>
            <w:spacing w:val="-1"/>
            <w:lang w:val="en-US"/>
          </w:rPr>
          <w:t>a</w:t>
        </w:r>
        <w:r w:rsidR="00D75804" w:rsidRPr="00C20569">
          <w:rPr>
            <w:lang w:val="en-US"/>
          </w:rPr>
          <w:t>ses</w:t>
        </w:r>
        <w:r w:rsidR="00D75804" w:rsidRPr="00C20569">
          <w:rPr>
            <w:spacing w:val="32"/>
            <w:lang w:val="en-US"/>
          </w:rPr>
          <w:t xml:space="preserve"> </w:t>
        </w:r>
        <w:r w:rsidR="00D75804" w:rsidRPr="00C20569">
          <w:rPr>
            <w:lang w:val="en-US"/>
          </w:rPr>
          <w:t>(SMCP)</w:t>
        </w:r>
        <w:r w:rsidR="00D75804" w:rsidRPr="00C20569">
          <w:rPr>
            <w:spacing w:val="32"/>
            <w:lang w:val="en-US"/>
          </w:rPr>
          <w:t xml:space="preserve"> </w:t>
        </w:r>
        <w:r w:rsidR="00D75804" w:rsidRPr="00C20569">
          <w:rPr>
            <w:lang w:val="en-US"/>
          </w:rPr>
          <w:t>(reference Resolution</w:t>
        </w:r>
        <w:r w:rsidR="00D75804" w:rsidRPr="00C20569">
          <w:rPr>
            <w:spacing w:val="-11"/>
            <w:lang w:val="en-US"/>
          </w:rPr>
          <w:t xml:space="preserve"> </w:t>
        </w:r>
        <w:r w:rsidR="00D75804" w:rsidRPr="00C20569">
          <w:rPr>
            <w:lang w:val="en-US"/>
          </w:rPr>
          <w:t>A.918(22)) and IALA Guideline G1132 – VTS VHF Voice Communication - should</w:t>
        </w:r>
        <w:r w:rsidR="00D75804" w:rsidRPr="00C20569">
          <w:rPr>
            <w:spacing w:val="-6"/>
            <w:lang w:val="en-US"/>
          </w:rPr>
          <w:t xml:space="preserve"> </w:t>
        </w:r>
        <w:r w:rsidR="00D75804" w:rsidRPr="00C20569">
          <w:rPr>
            <w:lang w:val="en-US"/>
          </w:rPr>
          <w:t>be</w:t>
        </w:r>
        <w:r w:rsidR="00D75804" w:rsidRPr="00C20569">
          <w:rPr>
            <w:spacing w:val="-2"/>
            <w:lang w:val="en-US"/>
          </w:rPr>
          <w:t xml:space="preserve"> </w:t>
        </w:r>
        <w:r w:rsidR="00D75804" w:rsidRPr="00C20569">
          <w:rPr>
            <w:lang w:val="en-US"/>
          </w:rPr>
          <w:t>used</w:t>
        </w:r>
        <w:r w:rsidR="00D75804" w:rsidRPr="00C20569">
          <w:rPr>
            <w:spacing w:val="-5"/>
            <w:lang w:val="en-US"/>
          </w:rPr>
          <w:t xml:space="preserve"> </w:t>
        </w:r>
        <w:r w:rsidR="00D75804" w:rsidRPr="00C20569">
          <w:rPr>
            <w:lang w:val="en-US"/>
          </w:rPr>
          <w:t>whenev</w:t>
        </w:r>
        <w:r w:rsidR="00D75804" w:rsidRPr="00C20569">
          <w:rPr>
            <w:spacing w:val="1"/>
            <w:lang w:val="en-US"/>
          </w:rPr>
          <w:t>e</w:t>
        </w:r>
        <w:r w:rsidR="00D75804" w:rsidRPr="00C20569">
          <w:rPr>
            <w:lang w:val="en-US"/>
          </w:rPr>
          <w:t>r</w:t>
        </w:r>
        <w:r w:rsidR="00D75804" w:rsidRPr="00C20569">
          <w:rPr>
            <w:spacing w:val="-10"/>
            <w:lang w:val="en-US"/>
          </w:rPr>
          <w:t xml:space="preserve"> </w:t>
        </w:r>
        <w:r w:rsidR="00D75804" w:rsidRPr="00C20569">
          <w:rPr>
            <w:lang w:val="en-US"/>
          </w:rPr>
          <w:t>applicable.</w:t>
        </w:r>
      </w:ins>
    </w:p>
    <w:p w14:paraId="3F4436E2" w14:textId="42C5381B" w:rsidR="00D75804" w:rsidRPr="00D75804" w:rsidRDefault="00D75804" w:rsidP="00B03FDA">
      <w:pPr>
        <w:pStyle w:val="BodyText"/>
        <w:rPr>
          <w:ins w:id="687" w:author="Martikainen Tuomas" w:date="2020-05-15T10:10:00Z"/>
          <w:lang w:val="en-US"/>
        </w:rPr>
      </w:pPr>
      <w:ins w:id="688" w:author="Martikainen Tuomas" w:date="2020-05-15T10:11:00Z">
        <w:r w:rsidRPr="00843238">
          <w:rPr>
            <w:lang w:val="en-US"/>
          </w:rPr>
          <w:t xml:space="preserve">Procedures </w:t>
        </w:r>
      </w:ins>
      <w:ins w:id="689" w:author="Martikainen Tuomas" w:date="2020-05-15T13:50:00Z">
        <w:del w:id="690" w:author="Ski, Trond" w:date="2020-06-12T11:39:00Z">
          <w:r w:rsidR="001B6F19" w:rsidRPr="00843238" w:rsidDel="00E43880">
            <w:rPr>
              <w:lang w:val="en-US"/>
            </w:rPr>
            <w:delText>may</w:delText>
          </w:r>
        </w:del>
      </w:ins>
      <w:ins w:id="691" w:author="Ski, Trond" w:date="2020-06-12T11:39:00Z">
        <w:r w:rsidR="00E43880">
          <w:rPr>
            <w:lang w:val="en-US"/>
          </w:rPr>
          <w:t>should</w:t>
        </w:r>
      </w:ins>
      <w:ins w:id="692" w:author="Martikainen Tuomas" w:date="2020-05-15T10:11:00Z">
        <w:r w:rsidRPr="00843238">
          <w:rPr>
            <w:lang w:val="en-US"/>
          </w:rPr>
          <w:t xml:space="preserve"> also </w:t>
        </w:r>
      </w:ins>
      <w:ins w:id="693" w:author="Martikainen Tuomas" w:date="2020-05-15T10:13:00Z">
        <w:r w:rsidRPr="00843238">
          <w:rPr>
            <w:lang w:val="en-US"/>
          </w:rPr>
          <w:t>include list of</w:t>
        </w:r>
      </w:ins>
      <w:ins w:id="694" w:author="Martikainen Tuomas" w:date="2020-05-15T10:11:00Z">
        <w:r w:rsidRPr="00843238">
          <w:rPr>
            <w:lang w:val="en-US"/>
          </w:rPr>
          <w:t xml:space="preserve"> the VHF </w:t>
        </w:r>
      </w:ins>
      <w:ins w:id="695" w:author="Martikainen Tuomas" w:date="2020-05-15T10:12:00Z">
        <w:r w:rsidRPr="00843238">
          <w:rPr>
            <w:lang w:val="en-US"/>
          </w:rPr>
          <w:t xml:space="preserve">channels used </w:t>
        </w:r>
      </w:ins>
      <w:ins w:id="696" w:author="Martikainen Tuomas" w:date="2020-05-15T10:13:00Z">
        <w:r w:rsidRPr="007C4144">
          <w:rPr>
            <w:lang w:val="en-US"/>
          </w:rPr>
          <w:t xml:space="preserve">and monitored </w:t>
        </w:r>
      </w:ins>
      <w:ins w:id="697" w:author="Martikainen Tuomas" w:date="2020-05-15T10:12:00Z">
        <w:r w:rsidRPr="007C4144">
          <w:rPr>
            <w:lang w:val="en-US"/>
          </w:rPr>
          <w:t>in the VTS area</w:t>
        </w:r>
      </w:ins>
      <w:ins w:id="698" w:author="Martikainen Tuomas" w:date="2020-05-15T10:14:00Z">
        <w:r w:rsidRPr="007C4144">
          <w:rPr>
            <w:lang w:val="en-US"/>
          </w:rPr>
          <w:t xml:space="preserve">. </w:t>
        </w:r>
        <w:del w:id="699" w:author="Ski, Trond" w:date="2020-06-03T10:42:00Z">
          <w:r w:rsidRPr="006E0020" w:rsidDel="00C20569">
            <w:rPr>
              <w:lang w:val="en-US"/>
            </w:rPr>
            <w:delText xml:space="preserve">Also </w:delText>
          </w:r>
        </w:del>
      </w:ins>
      <w:ins w:id="700" w:author="Martikainen Tuomas" w:date="2020-05-15T10:15:00Z">
        <w:del w:id="701" w:author="Ski, Trond" w:date="2020-06-03T10:42:00Z">
          <w:r w:rsidRPr="006E0020" w:rsidDel="00C20569">
            <w:rPr>
              <w:lang w:val="en-US"/>
            </w:rPr>
            <w:delText>procedures</w:delText>
          </w:r>
        </w:del>
      </w:ins>
      <w:ins w:id="702" w:author="Martikainen Tuomas" w:date="2020-05-15T10:14:00Z">
        <w:del w:id="703" w:author="Ski, Trond" w:date="2020-06-03T10:42:00Z">
          <w:r w:rsidRPr="006E0020" w:rsidDel="00C20569">
            <w:rPr>
              <w:lang w:val="en-US"/>
            </w:rPr>
            <w:delText xml:space="preserve"> for other communication means, such as VHF-DSC</w:delText>
          </w:r>
        </w:del>
      </w:ins>
      <w:ins w:id="704" w:author="Martikainen Tuomas" w:date="2020-05-15T10:15:00Z">
        <w:del w:id="705" w:author="Ski, Trond" w:date="2020-06-03T10:42:00Z">
          <w:r w:rsidRPr="006E0020" w:rsidDel="00C20569">
            <w:rPr>
              <w:lang w:val="en-US"/>
            </w:rPr>
            <w:delText>,</w:delText>
          </w:r>
        </w:del>
      </w:ins>
      <w:ins w:id="706" w:author="Martikainen Tuomas" w:date="2020-05-15T10:14:00Z">
        <w:del w:id="707" w:author="Ski, Trond" w:date="2020-06-03T10:42:00Z">
          <w:r w:rsidRPr="006E0020" w:rsidDel="00C20569">
            <w:rPr>
              <w:lang w:val="en-US"/>
            </w:rPr>
            <w:delText xml:space="preserve"> should be included if appropriate.</w:delText>
          </w:r>
        </w:del>
      </w:ins>
    </w:p>
    <w:p w14:paraId="5DC64CED" w14:textId="7D03C7D0" w:rsidR="00EC3CAF" w:rsidRDefault="00EC3CAF" w:rsidP="00EC3CAF">
      <w:pPr>
        <w:pStyle w:val="Heading3"/>
        <w:rPr>
          <w:lang w:val="en-US"/>
        </w:rPr>
      </w:pPr>
      <w:bookmarkStart w:id="708" w:name="_Toc49124644"/>
      <w:r>
        <w:rPr>
          <w:lang w:val="en-US"/>
        </w:rPr>
        <w:t>Pre-Arrival Information</w:t>
      </w:r>
      <w:bookmarkEnd w:id="708"/>
    </w:p>
    <w:p w14:paraId="1B8209C0" w14:textId="78817BA5" w:rsidR="00EC3CAF" w:rsidRPr="00BD212E" w:rsidRDefault="00EC3CAF" w:rsidP="00EC3CAF">
      <w:pPr>
        <w:pStyle w:val="BodyText"/>
        <w:rPr>
          <w:lang w:val="en-US"/>
        </w:rPr>
      </w:pPr>
      <w:r w:rsidRPr="00BD212E">
        <w:rPr>
          <w:lang w:val="en-US"/>
        </w:rPr>
        <w:t>Pre-arrival</w:t>
      </w:r>
      <w:r w:rsidRPr="00BD212E">
        <w:rPr>
          <w:spacing w:val="1"/>
          <w:lang w:val="en-US"/>
        </w:rPr>
        <w:t xml:space="preserve"> </w:t>
      </w:r>
      <w:r w:rsidRPr="00BD212E">
        <w:rPr>
          <w:lang w:val="en-US"/>
        </w:rPr>
        <w:t>information is</w:t>
      </w:r>
      <w:r w:rsidRPr="00BD212E">
        <w:rPr>
          <w:spacing w:val="9"/>
          <w:lang w:val="en-US"/>
        </w:rPr>
        <w:t xml:space="preserve"> </w:t>
      </w:r>
      <w:r w:rsidRPr="00BD212E">
        <w:rPr>
          <w:lang w:val="en-US"/>
        </w:rPr>
        <w:t>basic</w:t>
      </w:r>
      <w:r w:rsidRPr="00BD212E">
        <w:rPr>
          <w:spacing w:val="6"/>
          <w:lang w:val="en-US"/>
        </w:rPr>
        <w:t xml:space="preserve"> </w:t>
      </w:r>
      <w:r w:rsidRPr="00BD212E">
        <w:rPr>
          <w:lang w:val="en-US"/>
        </w:rPr>
        <w:t>info</w:t>
      </w:r>
      <w:r w:rsidRPr="00BD212E">
        <w:rPr>
          <w:spacing w:val="-1"/>
          <w:lang w:val="en-US"/>
        </w:rPr>
        <w:t>rm</w:t>
      </w:r>
      <w:r w:rsidRPr="00BD212E">
        <w:rPr>
          <w:lang w:val="en-US"/>
        </w:rPr>
        <w:t>ation regarding</w:t>
      </w:r>
      <w:r w:rsidRPr="00BD212E">
        <w:rPr>
          <w:spacing w:val="2"/>
          <w:lang w:val="en-US"/>
        </w:rPr>
        <w:t xml:space="preserve"> </w:t>
      </w:r>
      <w:r w:rsidRPr="00BD212E">
        <w:rPr>
          <w:lang w:val="en-US"/>
        </w:rPr>
        <w:t>the</w:t>
      </w:r>
      <w:r w:rsidRPr="00BD212E">
        <w:rPr>
          <w:spacing w:val="8"/>
          <w:lang w:val="en-US"/>
        </w:rPr>
        <w:t xml:space="preserve"> </w:t>
      </w:r>
      <w:r w:rsidRPr="00BD212E">
        <w:rPr>
          <w:lang w:val="en-US"/>
        </w:rPr>
        <w:t>vessel</w:t>
      </w:r>
      <w:r w:rsidRPr="00BD212E">
        <w:rPr>
          <w:spacing w:val="5"/>
          <w:lang w:val="en-US"/>
        </w:rPr>
        <w:t xml:space="preserve"> </w:t>
      </w:r>
      <w:r w:rsidRPr="00BD212E">
        <w:rPr>
          <w:lang w:val="en-US"/>
        </w:rPr>
        <w:t>and</w:t>
      </w:r>
      <w:r w:rsidRPr="00BD212E">
        <w:rPr>
          <w:spacing w:val="6"/>
          <w:lang w:val="en-US"/>
        </w:rPr>
        <w:t xml:space="preserve"> </w:t>
      </w:r>
      <w:r w:rsidRPr="00BD212E">
        <w:rPr>
          <w:lang w:val="en-US"/>
        </w:rPr>
        <w:t>its</w:t>
      </w:r>
      <w:r w:rsidRPr="00BD212E">
        <w:rPr>
          <w:spacing w:val="8"/>
          <w:lang w:val="en-US"/>
        </w:rPr>
        <w:t xml:space="preserve"> </w:t>
      </w:r>
      <w:r w:rsidRPr="00BD212E">
        <w:rPr>
          <w:lang w:val="en-US"/>
        </w:rPr>
        <w:t>intent</w:t>
      </w:r>
      <w:r w:rsidRPr="00BD212E">
        <w:rPr>
          <w:spacing w:val="5"/>
          <w:lang w:val="en-US"/>
        </w:rPr>
        <w:t xml:space="preserve"> </w:t>
      </w:r>
      <w:r w:rsidRPr="00BD212E">
        <w:rPr>
          <w:lang w:val="en-US"/>
        </w:rPr>
        <w:t>to</w:t>
      </w:r>
      <w:r w:rsidRPr="00BD212E">
        <w:rPr>
          <w:spacing w:val="9"/>
          <w:lang w:val="en-US"/>
        </w:rPr>
        <w:t xml:space="preserve"> </w:t>
      </w:r>
      <w:r w:rsidRPr="00BD212E">
        <w:rPr>
          <w:lang w:val="en-US"/>
        </w:rPr>
        <w:t>en</w:t>
      </w:r>
      <w:r w:rsidRPr="00BD212E">
        <w:rPr>
          <w:spacing w:val="-1"/>
          <w:lang w:val="en-US"/>
        </w:rPr>
        <w:t>t</w:t>
      </w:r>
      <w:r w:rsidRPr="00BD212E">
        <w:rPr>
          <w:lang w:val="en-US"/>
        </w:rPr>
        <w:t>er</w:t>
      </w:r>
      <w:r w:rsidRPr="00BD212E">
        <w:rPr>
          <w:spacing w:val="6"/>
          <w:lang w:val="en-US"/>
        </w:rPr>
        <w:t xml:space="preserve"> </w:t>
      </w:r>
      <w:r w:rsidRPr="00BD212E">
        <w:rPr>
          <w:lang w:val="en-US"/>
        </w:rPr>
        <w:t>the</w:t>
      </w:r>
      <w:r w:rsidRPr="00BD212E">
        <w:rPr>
          <w:spacing w:val="8"/>
          <w:lang w:val="en-US"/>
        </w:rPr>
        <w:t xml:space="preserve"> </w:t>
      </w:r>
      <w:r w:rsidRPr="00BD212E">
        <w:rPr>
          <w:lang w:val="en-US"/>
        </w:rPr>
        <w:t>VTS area. The VTS</w:t>
      </w:r>
      <w:r w:rsidRPr="00BD212E">
        <w:rPr>
          <w:spacing w:val="2"/>
          <w:lang w:val="en-US"/>
        </w:rPr>
        <w:t xml:space="preserve"> </w:t>
      </w:r>
      <w:ins w:id="709" w:author="Shahid Khan" w:date="2019-09-24T13:37:00Z">
        <w:del w:id="710" w:author="Ski, Trond" w:date="2020-08-24T00:31:00Z">
          <w:r w:rsidR="007B4886" w:rsidDel="009A5C3D">
            <w:rPr>
              <w:spacing w:val="2"/>
              <w:lang w:val="en-US"/>
            </w:rPr>
            <w:delText>provider</w:delText>
          </w:r>
        </w:del>
      </w:ins>
      <w:ins w:id="711" w:author="Ski, Trond" w:date="2020-08-24T00:31:00Z">
        <w:r w:rsidR="009A5C3D">
          <w:rPr>
            <w:spacing w:val="2"/>
            <w:lang w:val="en-US"/>
          </w:rPr>
          <w:t>authority</w:t>
        </w:r>
      </w:ins>
      <w:ins w:id="712" w:author="Shahid Khan" w:date="2019-09-24T13:57:00Z">
        <w:r w:rsidR="00400443">
          <w:rPr>
            <w:spacing w:val="2"/>
            <w:lang w:val="en-US"/>
          </w:rPr>
          <w:t xml:space="preserve"> and / or Competent Auth</w:t>
        </w:r>
      </w:ins>
      <w:ins w:id="713" w:author="Shahid Khan" w:date="2019-09-24T13:58:00Z">
        <w:r w:rsidR="00400443">
          <w:rPr>
            <w:spacing w:val="2"/>
            <w:lang w:val="en-US"/>
          </w:rPr>
          <w:t>ority</w:t>
        </w:r>
      </w:ins>
      <w:del w:id="714" w:author="Shahid Khan" w:date="2019-09-24T13:37:00Z">
        <w:r w:rsidRPr="00BD212E" w:rsidDel="007B4886">
          <w:rPr>
            <w:lang w:val="en-US"/>
          </w:rPr>
          <w:delText>aut</w:delText>
        </w:r>
        <w:r w:rsidRPr="00BD212E" w:rsidDel="007B4886">
          <w:rPr>
            <w:spacing w:val="-1"/>
            <w:lang w:val="en-US"/>
          </w:rPr>
          <w:delText>h</w:delText>
        </w:r>
        <w:r w:rsidRPr="00BD212E" w:rsidDel="007B4886">
          <w:rPr>
            <w:lang w:val="en-US"/>
          </w:rPr>
          <w:delText>ority</w:delText>
        </w:r>
      </w:del>
      <w:r w:rsidRPr="00BD212E">
        <w:rPr>
          <w:spacing w:val="59"/>
          <w:lang w:val="en-US"/>
        </w:rPr>
        <w:t xml:space="preserve"> </w:t>
      </w:r>
      <w:r w:rsidRPr="00BD212E">
        <w:rPr>
          <w:lang w:val="en-US"/>
        </w:rPr>
        <w:t>should</w:t>
      </w:r>
      <w:r w:rsidRPr="00BD212E">
        <w:rPr>
          <w:spacing w:val="60"/>
          <w:lang w:val="en-US"/>
        </w:rPr>
        <w:t xml:space="preserve"> </w:t>
      </w:r>
      <w:r w:rsidRPr="00BD212E">
        <w:rPr>
          <w:lang w:val="en-US"/>
        </w:rPr>
        <w:t>specify</w:t>
      </w:r>
      <w:r w:rsidRPr="00BD212E">
        <w:rPr>
          <w:spacing w:val="60"/>
          <w:lang w:val="en-US"/>
        </w:rPr>
        <w:t xml:space="preserve"> </w:t>
      </w:r>
      <w:r w:rsidRPr="00BD212E">
        <w:rPr>
          <w:lang w:val="en-US"/>
        </w:rPr>
        <w:t>the format</w:t>
      </w:r>
      <w:r w:rsidRPr="00BD212E">
        <w:rPr>
          <w:spacing w:val="61"/>
          <w:lang w:val="en-US"/>
        </w:rPr>
        <w:t xml:space="preserve"> </w:t>
      </w:r>
      <w:r w:rsidRPr="00BD212E">
        <w:rPr>
          <w:lang w:val="en-US"/>
        </w:rPr>
        <w:t xml:space="preserve">and timing </w:t>
      </w:r>
      <w:r w:rsidRPr="00BD212E">
        <w:rPr>
          <w:spacing w:val="-1"/>
          <w:lang w:val="en-US"/>
        </w:rPr>
        <w:t>o</w:t>
      </w:r>
      <w:r w:rsidRPr="00BD212E">
        <w:rPr>
          <w:lang w:val="en-US"/>
        </w:rPr>
        <w:t>f</w:t>
      </w:r>
      <w:r w:rsidRPr="00BD212E">
        <w:rPr>
          <w:spacing w:val="4"/>
          <w:lang w:val="en-US"/>
        </w:rPr>
        <w:t xml:space="preserve"> </w:t>
      </w:r>
      <w:r w:rsidRPr="00BD212E">
        <w:rPr>
          <w:lang w:val="en-US"/>
        </w:rPr>
        <w:t>pre-arrival</w:t>
      </w:r>
      <w:r w:rsidRPr="00BD212E">
        <w:rPr>
          <w:spacing w:val="57"/>
          <w:lang w:val="en-US"/>
        </w:rPr>
        <w:t xml:space="preserve"> </w:t>
      </w:r>
      <w:r w:rsidRPr="00BD212E">
        <w:rPr>
          <w:lang w:val="en-US"/>
        </w:rPr>
        <w:t>informatio</w:t>
      </w:r>
      <w:r w:rsidRPr="00BD212E">
        <w:rPr>
          <w:spacing w:val="-1"/>
          <w:lang w:val="en-US"/>
        </w:rPr>
        <w:t>n</w:t>
      </w:r>
      <w:r w:rsidRPr="00BD212E">
        <w:rPr>
          <w:lang w:val="en-US"/>
        </w:rPr>
        <w:t>. Aspects</w:t>
      </w:r>
      <w:r w:rsidRPr="00BD212E">
        <w:rPr>
          <w:spacing w:val="-8"/>
          <w:lang w:val="en-US"/>
        </w:rPr>
        <w:t xml:space="preserve"> </w:t>
      </w:r>
      <w:r w:rsidRPr="00BD212E">
        <w:rPr>
          <w:lang w:val="en-US"/>
        </w:rPr>
        <w:t>for</w:t>
      </w:r>
      <w:r w:rsidRPr="00BD212E">
        <w:rPr>
          <w:spacing w:val="-4"/>
          <w:lang w:val="en-US"/>
        </w:rPr>
        <w:t xml:space="preserve"> </w:t>
      </w:r>
      <w:r w:rsidRPr="00BD212E">
        <w:rPr>
          <w:lang w:val="en-US"/>
        </w:rPr>
        <w:t>considerati</w:t>
      </w:r>
      <w:r w:rsidRPr="00BD212E">
        <w:rPr>
          <w:spacing w:val="-1"/>
          <w:lang w:val="en-US"/>
        </w:rPr>
        <w:t>o</w:t>
      </w:r>
      <w:r w:rsidRPr="00BD212E">
        <w:rPr>
          <w:lang w:val="en-US"/>
        </w:rPr>
        <w:t>n</w:t>
      </w:r>
      <w:r w:rsidRPr="00BD212E">
        <w:rPr>
          <w:spacing w:val="-13"/>
          <w:lang w:val="en-US"/>
        </w:rPr>
        <w:t xml:space="preserve"> </w:t>
      </w:r>
      <w:r w:rsidRPr="00BD212E">
        <w:rPr>
          <w:lang w:val="en-US"/>
        </w:rPr>
        <w:t>may</w:t>
      </w:r>
      <w:r w:rsidRPr="00BD212E">
        <w:rPr>
          <w:spacing w:val="-4"/>
          <w:lang w:val="en-US"/>
        </w:rPr>
        <w:t xml:space="preserve"> </w:t>
      </w:r>
      <w:r w:rsidRPr="00BD212E">
        <w:rPr>
          <w:lang w:val="en-US"/>
        </w:rPr>
        <w:t>include:</w:t>
      </w:r>
    </w:p>
    <w:p w14:paraId="66BCC292" w14:textId="29242D1E" w:rsidR="00EC3CAF" w:rsidRPr="00BD212E" w:rsidRDefault="00EC3CAF" w:rsidP="00EC3CAF">
      <w:pPr>
        <w:pStyle w:val="Bullet1"/>
        <w:rPr>
          <w:lang w:val="en-US"/>
        </w:rPr>
      </w:pPr>
      <w:r w:rsidRPr="00BD212E">
        <w:rPr>
          <w:lang w:val="en-US"/>
        </w:rPr>
        <w:t>Content</w:t>
      </w:r>
      <w:ins w:id="715" w:author="Shahid Khan" w:date="2019-09-24T13:35:00Z">
        <w:r w:rsidR="000731A3">
          <w:rPr>
            <w:lang w:val="en-US"/>
          </w:rPr>
          <w:t>s</w:t>
        </w:r>
      </w:ins>
      <w:r w:rsidRPr="00BD212E">
        <w:rPr>
          <w:spacing w:val="-8"/>
          <w:lang w:val="en-US"/>
        </w:rPr>
        <w:t xml:space="preserve"> </w:t>
      </w:r>
      <w:r w:rsidRPr="00BD212E">
        <w:rPr>
          <w:lang w:val="en-US"/>
        </w:rPr>
        <w:t>of</w:t>
      </w:r>
      <w:r w:rsidRPr="00BD212E">
        <w:rPr>
          <w:spacing w:val="-2"/>
          <w:lang w:val="en-US"/>
        </w:rPr>
        <w:t xml:space="preserve"> </w:t>
      </w:r>
      <w:r w:rsidRPr="00BD212E">
        <w:rPr>
          <w:lang w:val="en-US"/>
        </w:rPr>
        <w:t>Pre-arrival:</w:t>
      </w:r>
    </w:p>
    <w:p w14:paraId="7281413D" w14:textId="3E5A7A68" w:rsidR="00EC3CAF" w:rsidRPr="00BD212E" w:rsidRDefault="00EC3CAF" w:rsidP="00EC3CAF">
      <w:pPr>
        <w:pStyle w:val="Bullet2"/>
        <w:rPr>
          <w:lang w:val="en-US"/>
        </w:rPr>
      </w:pPr>
      <w:r w:rsidRPr="00BD212E">
        <w:rPr>
          <w:lang w:val="en-US"/>
        </w:rPr>
        <w:t xml:space="preserve">Route </w:t>
      </w:r>
      <w:del w:id="716" w:author="Shahid Khan" w:date="2019-09-24T13:50:00Z">
        <w:r w:rsidRPr="00BD212E" w:rsidDel="00314444">
          <w:rPr>
            <w:lang w:val="en-US"/>
          </w:rPr>
          <w:delText>p</w:delText>
        </w:r>
        <w:r w:rsidRPr="00BD212E" w:rsidDel="00314444">
          <w:rPr>
            <w:spacing w:val="-1"/>
            <w:lang w:val="en-US"/>
          </w:rPr>
          <w:delText>l</w:delText>
        </w:r>
        <w:r w:rsidRPr="00BD212E" w:rsidDel="00314444">
          <w:rPr>
            <w:lang w:val="en-US"/>
          </w:rPr>
          <w:delText>an</w:delText>
        </w:r>
      </w:del>
      <w:ins w:id="717" w:author="Shahid Khan" w:date="2019-09-24T13:50:00Z">
        <w:r w:rsidR="00314444">
          <w:rPr>
            <w:lang w:val="en-US"/>
          </w:rPr>
          <w:t>information</w:t>
        </w:r>
      </w:ins>
      <w:r w:rsidRPr="00BD212E">
        <w:rPr>
          <w:lang w:val="en-US"/>
        </w:rPr>
        <w:t>;</w:t>
      </w:r>
    </w:p>
    <w:p w14:paraId="63B0B812" w14:textId="77777777" w:rsidR="00EC3CAF" w:rsidRPr="00BD212E" w:rsidRDefault="00EC3CAF" w:rsidP="00EC3CAF">
      <w:pPr>
        <w:pStyle w:val="Bullet2"/>
        <w:rPr>
          <w:lang w:val="en-US"/>
        </w:rPr>
      </w:pPr>
      <w:r w:rsidRPr="00BD212E">
        <w:rPr>
          <w:lang w:val="en-US"/>
        </w:rPr>
        <w:t>ETA;</w:t>
      </w:r>
    </w:p>
    <w:p w14:paraId="0D926E92" w14:textId="54834C62" w:rsidR="00EC3CAF" w:rsidRPr="00B03FDA" w:rsidRDefault="00EC3CAF" w:rsidP="00EC3CAF">
      <w:pPr>
        <w:pStyle w:val="Bullet2"/>
        <w:rPr>
          <w:ins w:id="718" w:author="Shahid Khan" w:date="2019-09-24T13:51:00Z"/>
          <w:rFonts w:eastAsia="Calibri"/>
          <w:lang w:val="en-US"/>
        </w:rPr>
      </w:pPr>
      <w:r w:rsidRPr="00BD212E">
        <w:rPr>
          <w:lang w:val="en-US"/>
        </w:rPr>
        <w:t>Vessel Identity (Name, I</w:t>
      </w:r>
      <w:r w:rsidRPr="00BD212E">
        <w:rPr>
          <w:spacing w:val="-1"/>
          <w:lang w:val="en-US"/>
        </w:rPr>
        <w:t>M</w:t>
      </w:r>
      <w:r w:rsidRPr="00BD212E">
        <w:rPr>
          <w:lang w:val="en-US"/>
        </w:rPr>
        <w:t>O numb</w:t>
      </w:r>
      <w:r w:rsidRPr="00BD212E">
        <w:rPr>
          <w:spacing w:val="-1"/>
          <w:lang w:val="en-US"/>
        </w:rPr>
        <w:t>e</w:t>
      </w:r>
      <w:r w:rsidRPr="00BD212E">
        <w:rPr>
          <w:lang w:val="en-US"/>
        </w:rPr>
        <w:t>r, Call Sign, MMSI);</w:t>
      </w:r>
    </w:p>
    <w:p w14:paraId="4C162B3E" w14:textId="653FF72B" w:rsidR="00A540E4" w:rsidRPr="00B03FDA" w:rsidRDefault="00A540E4" w:rsidP="00EC3CAF">
      <w:pPr>
        <w:pStyle w:val="Bullet2"/>
        <w:rPr>
          <w:rFonts w:eastAsia="Calibri"/>
          <w:lang w:val="nb-NO"/>
        </w:rPr>
      </w:pPr>
      <w:ins w:id="719" w:author="Shahid Khan" w:date="2019-09-24T13:51:00Z">
        <w:r w:rsidRPr="00B03FDA">
          <w:rPr>
            <w:lang w:val="nb-NO"/>
          </w:rPr>
          <w:t>Vess</w:t>
        </w:r>
      </w:ins>
      <w:ins w:id="720" w:author="Shahid Khan" w:date="2019-09-24T13:52:00Z">
        <w:r w:rsidRPr="00B03FDA">
          <w:rPr>
            <w:lang w:val="nb-NO"/>
          </w:rPr>
          <w:t xml:space="preserve">el dimensions </w:t>
        </w:r>
      </w:ins>
      <w:ins w:id="721" w:author="Ski, Trond" w:date="2020-06-12T11:40:00Z">
        <w:r w:rsidR="00E43880">
          <w:rPr>
            <w:lang w:val="nb-NO"/>
          </w:rPr>
          <w:t>as relevant</w:t>
        </w:r>
      </w:ins>
      <w:ins w:id="722" w:author="Shahid Khan" w:date="2019-09-24T13:52:00Z">
        <w:del w:id="723" w:author="Ski, Trond" w:date="2020-06-12T11:41:00Z">
          <w:r w:rsidRPr="00B03FDA" w:rsidDel="00E43880">
            <w:rPr>
              <w:lang w:val="nb-NO"/>
            </w:rPr>
            <w:delText xml:space="preserve">i.e. LOA, </w:delText>
          </w:r>
        </w:del>
        <w:del w:id="724" w:author="Ski, Trond" w:date="2020-06-12T11:40:00Z">
          <w:r w:rsidRPr="00B03FDA" w:rsidDel="00E43880">
            <w:rPr>
              <w:lang w:val="nb-NO"/>
            </w:rPr>
            <w:delText xml:space="preserve">LBP, </w:delText>
          </w:r>
        </w:del>
        <w:del w:id="725" w:author="Ski, Trond" w:date="2020-06-12T11:41:00Z">
          <w:r w:rsidRPr="00B03FDA" w:rsidDel="00E43880">
            <w:rPr>
              <w:lang w:val="nb-NO"/>
            </w:rPr>
            <w:delText>beam etc</w:delText>
          </w:r>
        </w:del>
        <w:r w:rsidRPr="00B03FDA">
          <w:rPr>
            <w:lang w:val="nb-NO"/>
          </w:rPr>
          <w:t>;</w:t>
        </w:r>
      </w:ins>
    </w:p>
    <w:p w14:paraId="45A89D52" w14:textId="753CE24A" w:rsidR="00EC3CAF" w:rsidRDefault="00EC3CAF" w:rsidP="00EC3CAF">
      <w:pPr>
        <w:pStyle w:val="Bullet2"/>
        <w:rPr>
          <w:ins w:id="726" w:author="Shahid Khan" w:date="2019-09-24T13:51:00Z"/>
          <w:lang w:val="en-US"/>
        </w:rPr>
      </w:pPr>
      <w:r w:rsidRPr="00BD212E">
        <w:rPr>
          <w:lang w:val="en-US"/>
        </w:rPr>
        <w:t>Vessel dr</w:t>
      </w:r>
      <w:ins w:id="727" w:author="Ski, Trond" w:date="2020-06-12T01:45:00Z">
        <w:r w:rsidR="00E43880">
          <w:rPr>
            <w:lang w:val="en-US"/>
          </w:rPr>
          <w:t>a</w:t>
        </w:r>
      </w:ins>
      <w:ins w:id="728" w:author="Shahid Khan" w:date="2019-09-24T13:51:00Z">
        <w:r w:rsidR="00A540E4">
          <w:rPr>
            <w:lang w:val="en-US"/>
          </w:rPr>
          <w:t>ft</w:t>
        </w:r>
      </w:ins>
      <w:del w:id="729" w:author="Shahid Khan" w:date="2019-09-24T13:51:00Z">
        <w:r w:rsidRPr="00BD212E" w:rsidDel="00A540E4">
          <w:rPr>
            <w:lang w:val="en-US"/>
          </w:rPr>
          <w:delText>au</w:delText>
        </w:r>
        <w:r w:rsidRPr="00BD212E" w:rsidDel="00A540E4">
          <w:rPr>
            <w:spacing w:val="-1"/>
            <w:lang w:val="en-US"/>
          </w:rPr>
          <w:delText>g</w:delText>
        </w:r>
        <w:r w:rsidRPr="00BD212E" w:rsidDel="00A540E4">
          <w:rPr>
            <w:lang w:val="en-US"/>
          </w:rPr>
          <w:delText>ht</w:delText>
        </w:r>
      </w:del>
      <w:r w:rsidRPr="00BD212E">
        <w:rPr>
          <w:lang w:val="en-US"/>
        </w:rPr>
        <w:t>;</w:t>
      </w:r>
    </w:p>
    <w:p w14:paraId="09BD7833" w14:textId="52B50787" w:rsidR="00A540E4" w:rsidRPr="00BD212E" w:rsidRDefault="00A540E4" w:rsidP="00EC3CAF">
      <w:pPr>
        <w:pStyle w:val="Bullet2"/>
        <w:rPr>
          <w:lang w:val="en-US"/>
        </w:rPr>
      </w:pPr>
      <w:ins w:id="730" w:author="Shahid Khan" w:date="2019-09-24T13:51:00Z">
        <w:r>
          <w:rPr>
            <w:lang w:val="en-US"/>
          </w:rPr>
          <w:t>Air draft</w:t>
        </w:r>
      </w:ins>
    </w:p>
    <w:p w14:paraId="70A83B29" w14:textId="76D0B5A7" w:rsidR="00EC3CAF" w:rsidRPr="00BD212E" w:rsidRDefault="00EC3CAF" w:rsidP="00EC3CAF">
      <w:pPr>
        <w:pStyle w:val="Bullet2"/>
        <w:rPr>
          <w:lang w:val="en-US"/>
        </w:rPr>
      </w:pPr>
      <w:r w:rsidRPr="00BD212E">
        <w:rPr>
          <w:lang w:val="en-US"/>
        </w:rPr>
        <w:t>H</w:t>
      </w:r>
      <w:r w:rsidRPr="00BD212E">
        <w:rPr>
          <w:spacing w:val="-1"/>
          <w:lang w:val="en-US"/>
        </w:rPr>
        <w:t>a</w:t>
      </w:r>
      <w:r w:rsidRPr="00BD212E">
        <w:rPr>
          <w:lang w:val="en-US"/>
        </w:rPr>
        <w:t>zardo</w:t>
      </w:r>
      <w:r w:rsidRPr="00BD212E">
        <w:rPr>
          <w:spacing w:val="-1"/>
          <w:lang w:val="en-US"/>
        </w:rPr>
        <w:t>u</w:t>
      </w:r>
      <w:r w:rsidRPr="00BD212E">
        <w:rPr>
          <w:lang w:val="en-US"/>
        </w:rPr>
        <w:t xml:space="preserve">s, </w:t>
      </w:r>
      <w:r w:rsidRPr="00BD212E">
        <w:rPr>
          <w:spacing w:val="-1"/>
          <w:lang w:val="en-US"/>
        </w:rPr>
        <w:t>d</w:t>
      </w:r>
      <w:r w:rsidRPr="00BD212E">
        <w:rPr>
          <w:lang w:val="en-US"/>
        </w:rPr>
        <w:t>ang</w:t>
      </w:r>
      <w:r w:rsidRPr="00BD212E">
        <w:rPr>
          <w:spacing w:val="-1"/>
          <w:lang w:val="en-US"/>
        </w:rPr>
        <w:t>e</w:t>
      </w:r>
      <w:r w:rsidRPr="00BD212E">
        <w:rPr>
          <w:lang w:val="en-US"/>
        </w:rPr>
        <w:t>ro</w:t>
      </w:r>
      <w:r w:rsidRPr="00BD212E">
        <w:rPr>
          <w:spacing w:val="-1"/>
          <w:lang w:val="en-US"/>
        </w:rPr>
        <w:t>u</w:t>
      </w:r>
      <w:r w:rsidRPr="00BD212E">
        <w:rPr>
          <w:lang w:val="en-US"/>
        </w:rPr>
        <w:t xml:space="preserve">s </w:t>
      </w:r>
      <w:r w:rsidRPr="00BD212E">
        <w:rPr>
          <w:spacing w:val="-1"/>
          <w:lang w:val="en-US"/>
        </w:rPr>
        <w:t>o</w:t>
      </w:r>
      <w:r w:rsidRPr="00BD212E">
        <w:rPr>
          <w:lang w:val="en-US"/>
        </w:rPr>
        <w:t>r polluting</w:t>
      </w:r>
      <w:r w:rsidRPr="00BD212E">
        <w:rPr>
          <w:spacing w:val="-2"/>
          <w:lang w:val="en-US"/>
        </w:rPr>
        <w:t xml:space="preserve"> </w:t>
      </w:r>
      <w:del w:id="731" w:author="Ski, Trond" w:date="2020-06-12T11:41:00Z">
        <w:r w:rsidRPr="00BD212E" w:rsidDel="00E43880">
          <w:rPr>
            <w:lang w:val="en-US"/>
          </w:rPr>
          <w:delText>car</w:delText>
        </w:r>
        <w:r w:rsidRPr="00BD212E" w:rsidDel="00E43880">
          <w:rPr>
            <w:spacing w:val="-1"/>
            <w:lang w:val="en-US"/>
          </w:rPr>
          <w:delText>g</w:delText>
        </w:r>
        <w:r w:rsidRPr="00BD212E" w:rsidDel="00E43880">
          <w:rPr>
            <w:lang w:val="en-US"/>
          </w:rPr>
          <w:delText xml:space="preserve">o </w:delText>
        </w:r>
      </w:del>
      <w:ins w:id="732" w:author="Ski, Trond" w:date="2020-06-12T11:41:00Z">
        <w:r w:rsidR="00E43880">
          <w:rPr>
            <w:lang w:val="en-US"/>
          </w:rPr>
          <w:t>goods</w:t>
        </w:r>
        <w:r w:rsidR="00E43880" w:rsidRPr="00BD212E">
          <w:rPr>
            <w:lang w:val="en-US"/>
          </w:rPr>
          <w:t xml:space="preserve"> </w:t>
        </w:r>
      </w:ins>
      <w:r w:rsidRPr="00BD212E">
        <w:rPr>
          <w:lang w:val="en-US"/>
        </w:rPr>
        <w:t>details;</w:t>
      </w:r>
    </w:p>
    <w:p w14:paraId="00F29513" w14:textId="77777777" w:rsidR="00EC3CAF" w:rsidRPr="00BD212E" w:rsidRDefault="00EC3CAF" w:rsidP="00EC3CAF">
      <w:pPr>
        <w:pStyle w:val="Bullet2"/>
        <w:rPr>
          <w:lang w:val="en-US"/>
        </w:rPr>
      </w:pPr>
      <w:r w:rsidRPr="00BD212E">
        <w:rPr>
          <w:lang w:val="en-US"/>
        </w:rPr>
        <w:t>ISPS</w:t>
      </w:r>
      <w:r w:rsidRPr="00BD212E">
        <w:rPr>
          <w:spacing w:val="-1"/>
          <w:lang w:val="en-US"/>
        </w:rPr>
        <w:t xml:space="preserve"> </w:t>
      </w:r>
      <w:r w:rsidRPr="00BD212E">
        <w:rPr>
          <w:spacing w:val="1"/>
          <w:lang w:val="en-US"/>
        </w:rPr>
        <w:t>s</w:t>
      </w:r>
      <w:r w:rsidRPr="00BD212E">
        <w:rPr>
          <w:lang w:val="en-US"/>
        </w:rPr>
        <w:t>e</w:t>
      </w:r>
      <w:r w:rsidRPr="00BD212E">
        <w:rPr>
          <w:spacing w:val="1"/>
          <w:lang w:val="en-US"/>
        </w:rPr>
        <w:t>c</w:t>
      </w:r>
      <w:r w:rsidRPr="00BD212E">
        <w:rPr>
          <w:lang w:val="en-US"/>
        </w:rPr>
        <w:t>urity</w:t>
      </w:r>
      <w:r w:rsidRPr="00BD212E">
        <w:rPr>
          <w:spacing w:val="-2"/>
          <w:lang w:val="en-US"/>
        </w:rPr>
        <w:t xml:space="preserve"> </w:t>
      </w:r>
      <w:r w:rsidRPr="00BD212E">
        <w:rPr>
          <w:lang w:val="en-US"/>
        </w:rPr>
        <w:t>level;</w:t>
      </w:r>
    </w:p>
    <w:p w14:paraId="754DB312" w14:textId="77777777" w:rsidR="00EC3CAF" w:rsidRPr="00BD212E" w:rsidRDefault="00EC3CAF" w:rsidP="00EC3CAF">
      <w:pPr>
        <w:pStyle w:val="Bullet2"/>
        <w:rPr>
          <w:lang w:val="en-US"/>
        </w:rPr>
      </w:pPr>
      <w:r w:rsidRPr="00BD212E">
        <w:rPr>
          <w:lang w:val="en-US"/>
        </w:rPr>
        <w:t xml:space="preserve">Information </w:t>
      </w:r>
      <w:r w:rsidRPr="00BD212E">
        <w:rPr>
          <w:spacing w:val="-1"/>
          <w:lang w:val="en-US"/>
        </w:rPr>
        <w:t>a</w:t>
      </w:r>
      <w:r w:rsidRPr="00BD212E">
        <w:rPr>
          <w:lang w:val="en-US"/>
        </w:rPr>
        <w:t>bout any vessel def</w:t>
      </w:r>
      <w:r w:rsidRPr="00BD212E">
        <w:rPr>
          <w:spacing w:val="-1"/>
          <w:lang w:val="en-US"/>
        </w:rPr>
        <w:t>e</w:t>
      </w:r>
      <w:r w:rsidRPr="00BD212E">
        <w:rPr>
          <w:spacing w:val="1"/>
          <w:lang w:val="en-US"/>
        </w:rPr>
        <w:t>c</w:t>
      </w:r>
      <w:r w:rsidRPr="00BD212E">
        <w:rPr>
          <w:lang w:val="en-US"/>
        </w:rPr>
        <w:t xml:space="preserve">ts </w:t>
      </w:r>
      <w:r w:rsidRPr="00BD212E">
        <w:rPr>
          <w:spacing w:val="-1"/>
          <w:lang w:val="en-US"/>
        </w:rPr>
        <w:t>o</w:t>
      </w:r>
      <w:r w:rsidRPr="00BD212E">
        <w:rPr>
          <w:lang w:val="en-US"/>
        </w:rPr>
        <w:t>r</w:t>
      </w:r>
      <w:r w:rsidRPr="00BD212E">
        <w:rPr>
          <w:spacing w:val="-1"/>
          <w:lang w:val="en-US"/>
        </w:rPr>
        <w:t xml:space="preserve"> </w:t>
      </w:r>
      <w:r w:rsidRPr="00BD212E">
        <w:rPr>
          <w:lang w:val="en-US"/>
        </w:rPr>
        <w:t>deficie</w:t>
      </w:r>
      <w:r w:rsidRPr="00BD212E">
        <w:rPr>
          <w:spacing w:val="-1"/>
          <w:lang w:val="en-US"/>
        </w:rPr>
        <w:t>n</w:t>
      </w:r>
      <w:r w:rsidRPr="00BD212E">
        <w:rPr>
          <w:spacing w:val="1"/>
          <w:lang w:val="en-US"/>
        </w:rPr>
        <w:t>c</w:t>
      </w:r>
      <w:r w:rsidRPr="00BD212E">
        <w:rPr>
          <w:lang w:val="en-US"/>
        </w:rPr>
        <w:t>i</w:t>
      </w:r>
      <w:r w:rsidRPr="00BD212E">
        <w:rPr>
          <w:spacing w:val="-1"/>
          <w:lang w:val="en-US"/>
        </w:rPr>
        <w:t>e</w:t>
      </w:r>
      <w:r w:rsidRPr="00BD212E">
        <w:rPr>
          <w:lang w:val="en-US"/>
        </w:rPr>
        <w:t>s;</w:t>
      </w:r>
      <w:r w:rsidRPr="00BD212E">
        <w:rPr>
          <w:spacing w:val="55"/>
          <w:lang w:val="en-US"/>
        </w:rPr>
        <w:t xml:space="preserve"> </w:t>
      </w:r>
      <w:r w:rsidRPr="00BD212E">
        <w:rPr>
          <w:lang w:val="en-US"/>
        </w:rPr>
        <w:t>or</w:t>
      </w:r>
    </w:p>
    <w:p w14:paraId="40DBAA15" w14:textId="77777777" w:rsidR="00EC3CAF" w:rsidRPr="00BD212E" w:rsidRDefault="00EC3CAF" w:rsidP="00EC3CAF">
      <w:pPr>
        <w:pStyle w:val="Bullet2"/>
        <w:rPr>
          <w:lang w:val="en-US"/>
        </w:rPr>
      </w:pPr>
      <w:r w:rsidRPr="00BD212E">
        <w:rPr>
          <w:lang w:val="en-US"/>
        </w:rPr>
        <w:t>Other</w:t>
      </w:r>
      <w:r w:rsidRPr="00BD212E">
        <w:rPr>
          <w:spacing w:val="-2"/>
          <w:lang w:val="en-US"/>
        </w:rPr>
        <w:t xml:space="preserve"> </w:t>
      </w:r>
      <w:r w:rsidRPr="00BD212E">
        <w:rPr>
          <w:lang w:val="en-US"/>
        </w:rPr>
        <w:t>sp</w:t>
      </w:r>
      <w:r w:rsidRPr="00BD212E">
        <w:rPr>
          <w:spacing w:val="-1"/>
          <w:lang w:val="en-US"/>
        </w:rPr>
        <w:t>e</w:t>
      </w:r>
      <w:r w:rsidRPr="00BD212E">
        <w:rPr>
          <w:spacing w:val="1"/>
          <w:lang w:val="en-US"/>
        </w:rPr>
        <w:t>c</w:t>
      </w:r>
      <w:r w:rsidRPr="00BD212E">
        <w:rPr>
          <w:lang w:val="en-US"/>
        </w:rPr>
        <w:t>ified detai</w:t>
      </w:r>
      <w:r w:rsidRPr="00BD212E">
        <w:rPr>
          <w:spacing w:val="-1"/>
          <w:lang w:val="en-US"/>
        </w:rPr>
        <w:t>l</w:t>
      </w:r>
      <w:r w:rsidRPr="00BD212E">
        <w:rPr>
          <w:spacing w:val="1"/>
          <w:lang w:val="en-US"/>
        </w:rPr>
        <w:t>s</w:t>
      </w:r>
      <w:r w:rsidRPr="00BD212E">
        <w:rPr>
          <w:lang w:val="en-US"/>
        </w:rPr>
        <w:t>.</w:t>
      </w:r>
    </w:p>
    <w:p w14:paraId="4618C643" w14:textId="77777777" w:rsidR="00EC3CAF" w:rsidRPr="00BD212E" w:rsidRDefault="00EC3CAF" w:rsidP="00EC3CAF">
      <w:pPr>
        <w:pStyle w:val="Bullet1"/>
        <w:rPr>
          <w:lang w:val="en-US"/>
        </w:rPr>
      </w:pPr>
      <w:r w:rsidRPr="00BD212E">
        <w:rPr>
          <w:lang w:val="en-US"/>
        </w:rPr>
        <w:t>Communication</w:t>
      </w:r>
      <w:r w:rsidRPr="00BD212E">
        <w:rPr>
          <w:spacing w:val="-15"/>
          <w:lang w:val="en-US"/>
        </w:rPr>
        <w:t xml:space="preserve"> </w:t>
      </w:r>
      <w:r w:rsidRPr="00BD212E">
        <w:rPr>
          <w:lang w:val="en-US"/>
        </w:rPr>
        <w:t>requir</w:t>
      </w:r>
      <w:r w:rsidRPr="00BD212E">
        <w:rPr>
          <w:spacing w:val="-1"/>
          <w:lang w:val="en-US"/>
        </w:rPr>
        <w:t>e</w:t>
      </w:r>
      <w:r w:rsidRPr="00BD212E">
        <w:rPr>
          <w:lang w:val="en-US"/>
        </w:rPr>
        <w:t>ments</w:t>
      </w:r>
      <w:r w:rsidRPr="00BD212E">
        <w:rPr>
          <w:spacing w:val="-13"/>
          <w:lang w:val="en-US"/>
        </w:rPr>
        <w:t xml:space="preserve"> </w:t>
      </w:r>
      <w:r w:rsidRPr="00BD212E">
        <w:rPr>
          <w:lang w:val="en-US"/>
        </w:rPr>
        <w:t>for</w:t>
      </w:r>
      <w:r w:rsidRPr="00BD212E">
        <w:rPr>
          <w:spacing w:val="-3"/>
          <w:lang w:val="en-US"/>
        </w:rPr>
        <w:t xml:space="preserve"> </w:t>
      </w:r>
      <w:r w:rsidRPr="00BD212E">
        <w:rPr>
          <w:lang w:val="en-US"/>
        </w:rPr>
        <w:t>participating</w:t>
      </w:r>
      <w:r w:rsidRPr="00BD212E">
        <w:rPr>
          <w:spacing w:val="-12"/>
          <w:lang w:val="en-US"/>
        </w:rPr>
        <w:t xml:space="preserve"> </w:t>
      </w:r>
      <w:r w:rsidRPr="00BD212E">
        <w:rPr>
          <w:spacing w:val="-2"/>
          <w:lang w:val="en-US"/>
        </w:rPr>
        <w:t>v</w:t>
      </w:r>
      <w:r w:rsidRPr="00BD212E">
        <w:rPr>
          <w:lang w:val="en-US"/>
        </w:rPr>
        <w:t>essels;</w:t>
      </w:r>
    </w:p>
    <w:p w14:paraId="3F7AE1FD" w14:textId="0F37ADF2" w:rsidR="00EC3CAF" w:rsidRPr="00BD212E" w:rsidRDefault="00E43880" w:rsidP="00EC3CAF">
      <w:pPr>
        <w:pStyle w:val="Bullet1"/>
        <w:rPr>
          <w:lang w:val="en-US"/>
        </w:rPr>
      </w:pPr>
      <w:ins w:id="733" w:author="Ski, Trond" w:date="2020-06-12T11:42:00Z">
        <w:r w:rsidRPr="00BD212E">
          <w:rPr>
            <w:lang w:val="en-US"/>
          </w:rPr>
          <w:t>Procedures</w:t>
        </w:r>
        <w:r w:rsidRPr="00BD212E" w:rsidDel="00E43880">
          <w:rPr>
            <w:lang w:val="en-US"/>
          </w:rPr>
          <w:t xml:space="preserve"> </w:t>
        </w:r>
      </w:ins>
      <w:del w:id="734" w:author="Ski, Trond" w:date="2020-06-12T11:42:00Z">
        <w:r w:rsidR="00EC3CAF" w:rsidRPr="00BD212E" w:rsidDel="00E43880">
          <w:rPr>
            <w:lang w:val="en-US"/>
          </w:rPr>
          <w:delText>Processes</w:delText>
        </w:r>
      </w:del>
      <w:r w:rsidR="00EC3CAF" w:rsidRPr="00BD212E">
        <w:rPr>
          <w:spacing w:val="-10"/>
          <w:lang w:val="en-US"/>
        </w:rPr>
        <w:t xml:space="preserve"> </w:t>
      </w:r>
      <w:r w:rsidR="00EC3CAF" w:rsidRPr="00BD212E">
        <w:rPr>
          <w:spacing w:val="-1"/>
          <w:lang w:val="en-US"/>
        </w:rPr>
        <w:t>t</w:t>
      </w:r>
      <w:r w:rsidR="00EC3CAF" w:rsidRPr="00BD212E">
        <w:rPr>
          <w:lang w:val="en-US"/>
        </w:rPr>
        <w:t>o</w:t>
      </w:r>
      <w:r w:rsidR="00EC3CAF" w:rsidRPr="00BD212E">
        <w:rPr>
          <w:spacing w:val="-2"/>
          <w:lang w:val="en-US"/>
        </w:rPr>
        <w:t xml:space="preserve"> </w:t>
      </w:r>
      <w:r w:rsidR="00EC3CAF" w:rsidRPr="00BD212E">
        <w:rPr>
          <w:lang w:val="en-US"/>
        </w:rPr>
        <w:t>ensure</w:t>
      </w:r>
      <w:r w:rsidR="00EC3CAF" w:rsidRPr="00BD212E">
        <w:rPr>
          <w:spacing w:val="-7"/>
          <w:lang w:val="en-US"/>
        </w:rPr>
        <w:t xml:space="preserve"> </w:t>
      </w:r>
      <w:r w:rsidR="00EC3CAF" w:rsidRPr="00BD212E">
        <w:rPr>
          <w:lang w:val="en-US"/>
        </w:rPr>
        <w:t>a</w:t>
      </w:r>
      <w:r w:rsidR="00EC3CAF" w:rsidRPr="00BD212E">
        <w:rPr>
          <w:spacing w:val="-1"/>
          <w:lang w:val="en-US"/>
        </w:rPr>
        <w:t>d</w:t>
      </w:r>
      <w:r w:rsidR="00EC3CAF" w:rsidRPr="00BD212E">
        <w:rPr>
          <w:lang w:val="en-US"/>
        </w:rPr>
        <w:t>vanced</w:t>
      </w:r>
      <w:r w:rsidR="00EC3CAF" w:rsidRPr="00BD212E">
        <w:rPr>
          <w:spacing w:val="-10"/>
          <w:lang w:val="en-US"/>
        </w:rPr>
        <w:t xml:space="preserve"> </w:t>
      </w:r>
      <w:r w:rsidR="00EC3CAF" w:rsidRPr="00BD212E">
        <w:rPr>
          <w:lang w:val="en-US"/>
        </w:rPr>
        <w:t>information</w:t>
      </w:r>
      <w:r w:rsidR="00EC3CAF" w:rsidRPr="00BD212E">
        <w:rPr>
          <w:spacing w:val="-11"/>
          <w:lang w:val="en-US"/>
        </w:rPr>
        <w:t xml:space="preserve"> </w:t>
      </w:r>
      <w:r w:rsidR="00EC3CAF" w:rsidRPr="00BD212E">
        <w:rPr>
          <w:lang w:val="en-US"/>
        </w:rPr>
        <w:t>has</w:t>
      </w:r>
      <w:r w:rsidR="00EC3CAF" w:rsidRPr="00BD212E">
        <w:rPr>
          <w:spacing w:val="-4"/>
          <w:lang w:val="en-US"/>
        </w:rPr>
        <w:t xml:space="preserve"> </w:t>
      </w:r>
      <w:r w:rsidR="00EC3CAF" w:rsidRPr="00BD212E">
        <w:rPr>
          <w:lang w:val="en-US"/>
        </w:rPr>
        <w:t>been</w:t>
      </w:r>
      <w:r w:rsidR="00EC3CAF" w:rsidRPr="00BD212E">
        <w:rPr>
          <w:spacing w:val="-5"/>
          <w:lang w:val="en-US"/>
        </w:rPr>
        <w:t xml:space="preserve"> </w:t>
      </w:r>
      <w:r w:rsidR="00EC3CAF" w:rsidRPr="00BD212E">
        <w:rPr>
          <w:lang w:val="en-US"/>
        </w:rPr>
        <w:t>obtai</w:t>
      </w:r>
      <w:r w:rsidR="00EC3CAF" w:rsidRPr="00BD212E">
        <w:rPr>
          <w:spacing w:val="-1"/>
          <w:lang w:val="en-US"/>
        </w:rPr>
        <w:t>n</w:t>
      </w:r>
      <w:r w:rsidR="00EC3CAF" w:rsidRPr="00BD212E">
        <w:rPr>
          <w:lang w:val="en-US"/>
        </w:rPr>
        <w:t>ed;</w:t>
      </w:r>
    </w:p>
    <w:p w14:paraId="683C8518" w14:textId="77777777" w:rsidR="00EC3CAF" w:rsidRPr="00BD212E" w:rsidRDefault="00EC3CAF" w:rsidP="00EC3CAF">
      <w:pPr>
        <w:pStyle w:val="Bullet1"/>
        <w:rPr>
          <w:lang w:val="en-US"/>
        </w:rPr>
      </w:pPr>
      <w:r w:rsidRPr="00BD212E">
        <w:rPr>
          <w:lang w:val="en-US"/>
        </w:rPr>
        <w:t>Procedures</w:t>
      </w:r>
      <w:r w:rsidRPr="00BD212E">
        <w:rPr>
          <w:spacing w:val="-12"/>
          <w:lang w:val="en-US"/>
        </w:rPr>
        <w:t xml:space="preserve"> </w:t>
      </w:r>
      <w:r w:rsidRPr="00BD212E">
        <w:rPr>
          <w:lang w:val="en-US"/>
        </w:rPr>
        <w:t>for</w:t>
      </w:r>
      <w:r w:rsidRPr="00BD212E">
        <w:rPr>
          <w:spacing w:val="-3"/>
          <w:lang w:val="en-US"/>
        </w:rPr>
        <w:t xml:space="preserve"> </w:t>
      </w:r>
      <w:r w:rsidRPr="00BD212E">
        <w:rPr>
          <w:lang w:val="en-US"/>
        </w:rPr>
        <w:t>non-compliance;</w:t>
      </w:r>
      <w:r w:rsidRPr="00BD212E">
        <w:rPr>
          <w:spacing w:val="-16"/>
          <w:lang w:val="en-US"/>
        </w:rPr>
        <w:t xml:space="preserve"> </w:t>
      </w:r>
      <w:r w:rsidRPr="00BD212E">
        <w:rPr>
          <w:lang w:val="en-US"/>
        </w:rPr>
        <w:t>and</w:t>
      </w:r>
    </w:p>
    <w:p w14:paraId="74CACFEB" w14:textId="43C81F40" w:rsidR="00EC3CAF" w:rsidRDefault="00EC3CAF" w:rsidP="00EC3CAF">
      <w:pPr>
        <w:pStyle w:val="Bullet1"/>
        <w:rPr>
          <w:ins w:id="735" w:author="Ski, Trond" w:date="2020-10-15T11:25:00Z"/>
          <w:lang w:val="en-US"/>
        </w:rPr>
      </w:pPr>
      <w:r w:rsidRPr="00BD212E">
        <w:rPr>
          <w:lang w:val="en-US"/>
        </w:rPr>
        <w:t>Procedures</w:t>
      </w:r>
      <w:r w:rsidRPr="00BD212E">
        <w:rPr>
          <w:spacing w:val="-12"/>
          <w:lang w:val="en-US"/>
        </w:rPr>
        <w:t xml:space="preserve"> </w:t>
      </w:r>
      <w:r w:rsidRPr="00BD212E">
        <w:rPr>
          <w:lang w:val="en-US"/>
        </w:rPr>
        <w:t>for</w:t>
      </w:r>
      <w:r w:rsidRPr="00BD212E">
        <w:rPr>
          <w:spacing w:val="-3"/>
          <w:lang w:val="en-US"/>
        </w:rPr>
        <w:t xml:space="preserve"> </w:t>
      </w:r>
      <w:r w:rsidRPr="00BD212E">
        <w:rPr>
          <w:lang w:val="en-US"/>
        </w:rPr>
        <w:t>information</w:t>
      </w:r>
      <w:r w:rsidRPr="00BD212E">
        <w:rPr>
          <w:spacing w:val="-11"/>
          <w:lang w:val="en-US"/>
        </w:rPr>
        <w:t xml:space="preserve"> </w:t>
      </w:r>
      <w:r w:rsidRPr="00BD212E">
        <w:rPr>
          <w:lang w:val="en-US"/>
        </w:rPr>
        <w:t>exchange</w:t>
      </w:r>
      <w:r w:rsidRPr="00BD212E">
        <w:rPr>
          <w:spacing w:val="-10"/>
          <w:lang w:val="en-US"/>
        </w:rPr>
        <w:t xml:space="preserve"> </w:t>
      </w:r>
      <w:r w:rsidRPr="00BD212E">
        <w:rPr>
          <w:lang w:val="en-US"/>
        </w:rPr>
        <w:t>with</w:t>
      </w:r>
      <w:r w:rsidRPr="00BD212E">
        <w:rPr>
          <w:spacing w:val="-4"/>
          <w:lang w:val="en-US"/>
        </w:rPr>
        <w:t xml:space="preserve"> </w:t>
      </w:r>
      <w:r w:rsidRPr="00BD212E">
        <w:rPr>
          <w:lang w:val="en-US"/>
        </w:rPr>
        <w:t>allied</w:t>
      </w:r>
      <w:r w:rsidRPr="00BD212E">
        <w:rPr>
          <w:spacing w:val="-6"/>
          <w:lang w:val="en-US"/>
        </w:rPr>
        <w:t xml:space="preserve"> </w:t>
      </w:r>
      <w:r w:rsidRPr="00BD212E">
        <w:rPr>
          <w:lang w:val="en-US"/>
        </w:rPr>
        <w:t>services.</w:t>
      </w:r>
    </w:p>
    <w:p w14:paraId="6F63BAFB" w14:textId="77777777" w:rsidR="000E6552" w:rsidRPr="00BD212E" w:rsidRDefault="000E6552" w:rsidP="00CC73BB">
      <w:pPr>
        <w:pStyle w:val="Bullet1"/>
        <w:numPr>
          <w:ilvl w:val="0"/>
          <w:numId w:val="0"/>
        </w:numPr>
        <w:ind w:left="850"/>
        <w:rPr>
          <w:lang w:val="en-US"/>
        </w:rPr>
      </w:pPr>
    </w:p>
    <w:p w14:paraId="23976149" w14:textId="77777777" w:rsidR="00EC3CAF" w:rsidRDefault="00EC3CAF" w:rsidP="00EC3CAF">
      <w:pPr>
        <w:pStyle w:val="Heading3"/>
        <w:rPr>
          <w:lang w:val="en-US"/>
        </w:rPr>
      </w:pPr>
      <w:bookmarkStart w:id="736" w:name="_Toc49124645"/>
      <w:r>
        <w:rPr>
          <w:lang w:val="en-US"/>
        </w:rPr>
        <w:t>Vessels Entering VTS Area</w:t>
      </w:r>
      <w:bookmarkEnd w:id="736"/>
    </w:p>
    <w:p w14:paraId="017BEB31" w14:textId="2AE5C7F6" w:rsidR="00EC3CAF" w:rsidRPr="00BD212E" w:rsidRDefault="00EC3CAF" w:rsidP="00EC3CAF">
      <w:pPr>
        <w:pStyle w:val="BodyText"/>
        <w:rPr>
          <w:lang w:val="en-US"/>
        </w:rPr>
      </w:pPr>
      <w:r w:rsidRPr="00BD212E">
        <w:rPr>
          <w:lang w:val="en-US"/>
        </w:rPr>
        <w:t>When</w:t>
      </w:r>
      <w:r w:rsidRPr="00BD212E">
        <w:rPr>
          <w:spacing w:val="-6"/>
          <w:lang w:val="en-US"/>
        </w:rPr>
        <w:t xml:space="preserve"> </w:t>
      </w:r>
      <w:r w:rsidRPr="00BD212E">
        <w:rPr>
          <w:lang w:val="en-US"/>
        </w:rPr>
        <w:t>a</w:t>
      </w:r>
      <w:r w:rsidRPr="00BD212E">
        <w:rPr>
          <w:spacing w:val="-1"/>
          <w:lang w:val="en-US"/>
        </w:rPr>
        <w:t xml:space="preserve"> </w:t>
      </w:r>
      <w:r w:rsidRPr="00BD212E">
        <w:rPr>
          <w:lang w:val="en-US"/>
        </w:rPr>
        <w:t>vessel</w:t>
      </w:r>
      <w:r w:rsidRPr="00BD212E">
        <w:rPr>
          <w:spacing w:val="-6"/>
          <w:lang w:val="en-US"/>
        </w:rPr>
        <w:t xml:space="preserve"> </w:t>
      </w:r>
      <w:r w:rsidRPr="00BD212E">
        <w:rPr>
          <w:lang w:val="en-US"/>
        </w:rPr>
        <w:t>enters</w:t>
      </w:r>
      <w:r w:rsidRPr="00BD212E">
        <w:rPr>
          <w:spacing w:val="-6"/>
          <w:lang w:val="en-US"/>
        </w:rPr>
        <w:t xml:space="preserve"> </w:t>
      </w:r>
      <w:r w:rsidRPr="00BD212E">
        <w:rPr>
          <w:lang w:val="en-US"/>
        </w:rPr>
        <w:t>t</w:t>
      </w:r>
      <w:r w:rsidRPr="00BD212E">
        <w:rPr>
          <w:spacing w:val="-1"/>
          <w:lang w:val="en-US"/>
        </w:rPr>
        <w:t>h</w:t>
      </w:r>
      <w:r w:rsidRPr="00BD212E">
        <w:rPr>
          <w:lang w:val="en-US"/>
        </w:rPr>
        <w:t>e</w:t>
      </w:r>
      <w:r w:rsidRPr="00BD212E">
        <w:rPr>
          <w:spacing w:val="-3"/>
          <w:lang w:val="en-US"/>
        </w:rPr>
        <w:t xml:space="preserve"> </w:t>
      </w:r>
      <w:r w:rsidRPr="00BD212E">
        <w:rPr>
          <w:lang w:val="en-US"/>
        </w:rPr>
        <w:t>VTS</w:t>
      </w:r>
      <w:r w:rsidRPr="00BD212E">
        <w:rPr>
          <w:spacing w:val="-4"/>
          <w:lang w:val="en-US"/>
        </w:rPr>
        <w:t xml:space="preserve"> </w:t>
      </w:r>
      <w:r w:rsidRPr="00BD212E">
        <w:rPr>
          <w:lang w:val="en-US"/>
        </w:rPr>
        <w:t>Area</w:t>
      </w:r>
      <w:r w:rsidRPr="00BD212E">
        <w:rPr>
          <w:spacing w:val="-3"/>
          <w:lang w:val="en-US"/>
        </w:rPr>
        <w:t xml:space="preserve"> </w:t>
      </w:r>
      <w:ins w:id="737" w:author="Ski, Trond" w:date="2020-06-12T11:43:00Z">
        <w:r w:rsidR="00E43880" w:rsidRPr="00BD212E">
          <w:rPr>
            <w:lang w:val="en-US"/>
          </w:rPr>
          <w:t>the</w:t>
        </w:r>
        <w:r w:rsidR="00E43880" w:rsidRPr="00BD212E">
          <w:rPr>
            <w:spacing w:val="-3"/>
            <w:lang w:val="en-US"/>
          </w:rPr>
          <w:t xml:space="preserve"> </w:t>
        </w:r>
        <w:r w:rsidR="00E43880" w:rsidRPr="00BD212E">
          <w:rPr>
            <w:lang w:val="en-US"/>
          </w:rPr>
          <w:t>follo</w:t>
        </w:r>
        <w:r w:rsidR="00E43880" w:rsidRPr="00BD212E">
          <w:rPr>
            <w:spacing w:val="-1"/>
            <w:lang w:val="en-US"/>
          </w:rPr>
          <w:t>w</w:t>
        </w:r>
        <w:r w:rsidR="00E43880" w:rsidRPr="00BD212E">
          <w:rPr>
            <w:lang w:val="en-US"/>
          </w:rPr>
          <w:t>ing</w:t>
        </w:r>
        <w:r w:rsidR="00E43880" w:rsidRPr="00BD212E">
          <w:rPr>
            <w:spacing w:val="-9"/>
            <w:lang w:val="en-US"/>
          </w:rPr>
          <w:t xml:space="preserve"> </w:t>
        </w:r>
      </w:ins>
      <w:r w:rsidRPr="00BD212E">
        <w:rPr>
          <w:lang w:val="en-US"/>
        </w:rPr>
        <w:t>procedures</w:t>
      </w:r>
      <w:r w:rsidRPr="00BD212E">
        <w:rPr>
          <w:spacing w:val="-11"/>
          <w:lang w:val="en-US"/>
        </w:rPr>
        <w:t xml:space="preserve"> </w:t>
      </w:r>
      <w:del w:id="738" w:author="Ski, Trond" w:date="2020-06-12T11:43:00Z">
        <w:r w:rsidRPr="00BD212E" w:rsidDel="00E43880">
          <w:rPr>
            <w:spacing w:val="-1"/>
            <w:lang w:val="en-US"/>
          </w:rPr>
          <w:delText>f</w:delText>
        </w:r>
        <w:r w:rsidRPr="00BD212E" w:rsidDel="00E43880">
          <w:rPr>
            <w:lang w:val="en-US"/>
          </w:rPr>
          <w:delText>or</w:delText>
        </w:r>
        <w:r w:rsidRPr="00BD212E" w:rsidDel="00E43880">
          <w:rPr>
            <w:spacing w:val="-3"/>
            <w:lang w:val="en-US"/>
          </w:rPr>
          <w:delText xml:space="preserve"> </w:delText>
        </w:r>
        <w:r w:rsidRPr="00BD212E" w:rsidDel="00E43880">
          <w:rPr>
            <w:lang w:val="en-US"/>
          </w:rPr>
          <w:delText>the</w:delText>
        </w:r>
        <w:r w:rsidRPr="00BD212E" w:rsidDel="00E43880">
          <w:rPr>
            <w:spacing w:val="-3"/>
            <w:lang w:val="en-US"/>
          </w:rPr>
          <w:delText xml:space="preserve"> </w:delText>
        </w:r>
        <w:r w:rsidRPr="00BD212E" w:rsidDel="00E43880">
          <w:rPr>
            <w:lang w:val="en-US"/>
          </w:rPr>
          <w:delText>follo</w:delText>
        </w:r>
        <w:r w:rsidRPr="00BD212E" w:rsidDel="00E43880">
          <w:rPr>
            <w:spacing w:val="-1"/>
            <w:lang w:val="en-US"/>
          </w:rPr>
          <w:delText>w</w:delText>
        </w:r>
        <w:r w:rsidRPr="00BD212E" w:rsidDel="00E43880">
          <w:rPr>
            <w:lang w:val="en-US"/>
          </w:rPr>
          <w:delText>ing</w:delText>
        </w:r>
        <w:r w:rsidRPr="00BD212E" w:rsidDel="00E43880">
          <w:rPr>
            <w:spacing w:val="-9"/>
            <w:lang w:val="en-US"/>
          </w:rPr>
          <w:delText xml:space="preserve"> </w:delText>
        </w:r>
        <w:r w:rsidRPr="00BD212E" w:rsidDel="00E43880">
          <w:rPr>
            <w:lang w:val="en-US"/>
          </w:rPr>
          <w:delText>actio</w:delText>
        </w:r>
        <w:r w:rsidRPr="00BD212E" w:rsidDel="00E43880">
          <w:rPr>
            <w:spacing w:val="-1"/>
            <w:lang w:val="en-US"/>
          </w:rPr>
          <w:delText>n</w:delText>
        </w:r>
        <w:r w:rsidRPr="00BD212E" w:rsidDel="00E43880">
          <w:rPr>
            <w:lang w:val="en-US"/>
          </w:rPr>
          <w:delText>s</w:delText>
        </w:r>
        <w:r w:rsidRPr="00BD212E" w:rsidDel="00E43880">
          <w:rPr>
            <w:spacing w:val="-7"/>
            <w:lang w:val="en-US"/>
          </w:rPr>
          <w:delText xml:space="preserve"> </w:delText>
        </w:r>
      </w:del>
      <w:r w:rsidRPr="00BD212E">
        <w:rPr>
          <w:lang w:val="en-US"/>
        </w:rPr>
        <w:t>should</w:t>
      </w:r>
      <w:r w:rsidRPr="00BD212E">
        <w:rPr>
          <w:spacing w:val="-6"/>
          <w:lang w:val="en-US"/>
        </w:rPr>
        <w:t xml:space="preserve"> </w:t>
      </w:r>
      <w:r w:rsidRPr="00BD212E">
        <w:rPr>
          <w:lang w:val="en-US"/>
        </w:rPr>
        <w:t>be</w:t>
      </w:r>
      <w:r w:rsidRPr="00BD212E">
        <w:rPr>
          <w:spacing w:val="-2"/>
          <w:lang w:val="en-US"/>
        </w:rPr>
        <w:t xml:space="preserve"> </w:t>
      </w:r>
      <w:r w:rsidRPr="00BD212E">
        <w:rPr>
          <w:lang w:val="en-US"/>
        </w:rPr>
        <w:t>c</w:t>
      </w:r>
      <w:r w:rsidRPr="00BD212E">
        <w:rPr>
          <w:spacing w:val="-1"/>
          <w:lang w:val="en-US"/>
        </w:rPr>
        <w:t>o</w:t>
      </w:r>
      <w:r w:rsidRPr="00BD212E">
        <w:rPr>
          <w:lang w:val="en-US"/>
        </w:rPr>
        <w:t>nsidered:</w:t>
      </w:r>
    </w:p>
    <w:p w14:paraId="09FA56B9" w14:textId="53B7150C" w:rsidR="00EC3CAF" w:rsidRPr="00BD212E" w:rsidRDefault="00EC3CAF" w:rsidP="00EC3CAF">
      <w:pPr>
        <w:pStyle w:val="Bullet1"/>
        <w:rPr>
          <w:lang w:val="en-US"/>
        </w:rPr>
      </w:pPr>
      <w:r w:rsidRPr="00BD212E">
        <w:rPr>
          <w:lang w:val="en-US"/>
        </w:rPr>
        <w:t>Procedures for establishing co</w:t>
      </w:r>
      <w:r w:rsidRPr="00BD212E">
        <w:rPr>
          <w:spacing w:val="-2"/>
          <w:lang w:val="en-US"/>
        </w:rPr>
        <w:t>m</w:t>
      </w:r>
      <w:r w:rsidRPr="00BD212E">
        <w:rPr>
          <w:spacing w:val="-1"/>
          <w:lang w:val="en-US"/>
        </w:rPr>
        <w:t>m</w:t>
      </w:r>
      <w:r w:rsidRPr="00BD212E">
        <w:rPr>
          <w:lang w:val="en-US"/>
        </w:rPr>
        <w:t>unications and verifying vessel</w:t>
      </w:r>
      <w:r w:rsidRPr="00BD212E">
        <w:rPr>
          <w:spacing w:val="41"/>
          <w:lang w:val="en-US"/>
        </w:rPr>
        <w:t xml:space="preserve"> </w:t>
      </w:r>
      <w:r w:rsidRPr="00BD212E">
        <w:rPr>
          <w:lang w:val="en-US"/>
        </w:rPr>
        <w:t>identity</w:t>
      </w:r>
      <w:ins w:id="739" w:author="Shahid Khan" w:date="2019-09-24T14:06:00Z">
        <w:r w:rsidR="00400443">
          <w:rPr>
            <w:lang w:val="en-US"/>
          </w:rPr>
          <w:t>,</w:t>
        </w:r>
      </w:ins>
      <w:r w:rsidRPr="00BD212E">
        <w:rPr>
          <w:lang w:val="en-US"/>
        </w:rPr>
        <w:t xml:space="preserve"> </w:t>
      </w:r>
      <w:ins w:id="740" w:author="Shahid Khan" w:date="2019-09-24T14:06:00Z">
        <w:r w:rsidR="00400443" w:rsidRPr="00BD212E">
          <w:rPr>
            <w:lang w:val="en-US"/>
          </w:rPr>
          <w:t xml:space="preserve">position </w:t>
        </w:r>
      </w:ins>
      <w:r w:rsidRPr="00BD212E">
        <w:rPr>
          <w:lang w:val="en-US"/>
        </w:rPr>
        <w:t>a</w:t>
      </w:r>
      <w:r w:rsidRPr="00BD212E">
        <w:rPr>
          <w:spacing w:val="1"/>
          <w:lang w:val="en-US"/>
        </w:rPr>
        <w:t>n</w:t>
      </w:r>
      <w:r w:rsidRPr="00BD212E">
        <w:rPr>
          <w:lang w:val="en-US"/>
        </w:rPr>
        <w:t>d</w:t>
      </w:r>
      <w:ins w:id="741" w:author="Shahid Khan" w:date="2019-09-24T14:06:00Z">
        <w:r w:rsidR="00400443">
          <w:rPr>
            <w:lang w:val="en-US"/>
          </w:rPr>
          <w:t xml:space="preserve"> intention</w:t>
        </w:r>
      </w:ins>
      <w:del w:id="742" w:author="Shahid Khan" w:date="2019-09-24T14:06:00Z">
        <w:r w:rsidRPr="00BD212E" w:rsidDel="00400443">
          <w:rPr>
            <w:lang w:val="en-US"/>
          </w:rPr>
          <w:delText xml:space="preserve"> position</w:delText>
        </w:r>
      </w:del>
      <w:r w:rsidRPr="00BD212E">
        <w:rPr>
          <w:lang w:val="en-US"/>
        </w:rPr>
        <w:t>;</w:t>
      </w:r>
    </w:p>
    <w:p w14:paraId="63DDB938" w14:textId="155018B0" w:rsidR="00EC3CAF" w:rsidRPr="00BD212E" w:rsidRDefault="00E43880" w:rsidP="00EC3CAF">
      <w:pPr>
        <w:pStyle w:val="Bullet1"/>
        <w:rPr>
          <w:lang w:val="en-US"/>
        </w:rPr>
      </w:pPr>
      <w:ins w:id="743" w:author="Ski, Trond" w:date="2020-06-12T11:43:00Z">
        <w:r>
          <w:rPr>
            <w:lang w:val="en-US"/>
          </w:rPr>
          <w:t xml:space="preserve">Procedures </w:t>
        </w:r>
      </w:ins>
      <w:del w:id="744" w:author="Ski, Trond" w:date="2020-06-12T11:43:00Z">
        <w:r w:rsidR="00EC3CAF" w:rsidRPr="00BD212E" w:rsidDel="00E43880">
          <w:rPr>
            <w:lang w:val="en-US"/>
          </w:rPr>
          <w:delText>Requireme</w:delText>
        </w:r>
        <w:r w:rsidR="00EC3CAF" w:rsidRPr="00BD212E" w:rsidDel="00E43880">
          <w:rPr>
            <w:spacing w:val="1"/>
            <w:lang w:val="en-US"/>
          </w:rPr>
          <w:delText>n</w:delText>
        </w:r>
        <w:r w:rsidR="00EC3CAF" w:rsidRPr="00BD212E" w:rsidDel="00E43880">
          <w:rPr>
            <w:lang w:val="en-US"/>
          </w:rPr>
          <w:delText>ts</w:delText>
        </w:r>
        <w:r w:rsidR="00EC3CAF" w:rsidRPr="00BD212E" w:rsidDel="00E43880">
          <w:rPr>
            <w:spacing w:val="-14"/>
            <w:lang w:val="en-US"/>
          </w:rPr>
          <w:delText xml:space="preserve"> </w:delText>
        </w:r>
      </w:del>
      <w:r w:rsidR="00EC3CAF" w:rsidRPr="00BD212E">
        <w:rPr>
          <w:lang w:val="en-US"/>
        </w:rPr>
        <w:t>for</w:t>
      </w:r>
      <w:r w:rsidR="00EC3CAF" w:rsidRPr="00BD212E">
        <w:rPr>
          <w:spacing w:val="-3"/>
          <w:lang w:val="en-US"/>
        </w:rPr>
        <w:t xml:space="preserve"> </w:t>
      </w:r>
      <w:del w:id="745" w:author="Shahid Khan" w:date="2019-09-24T14:05:00Z">
        <w:r w:rsidR="00EC3CAF" w:rsidRPr="00BD212E" w:rsidDel="00400443">
          <w:rPr>
            <w:lang w:val="en-US"/>
          </w:rPr>
          <w:delText>ini</w:delText>
        </w:r>
        <w:r w:rsidR="00EC3CAF" w:rsidRPr="00BD212E" w:rsidDel="00400443">
          <w:rPr>
            <w:spacing w:val="-1"/>
            <w:lang w:val="en-US"/>
          </w:rPr>
          <w:delText>t</w:delText>
        </w:r>
        <w:r w:rsidR="00EC3CAF" w:rsidRPr="00BD212E" w:rsidDel="00400443">
          <w:rPr>
            <w:lang w:val="en-US"/>
          </w:rPr>
          <w:delText>ial</w:delText>
        </w:r>
      </w:del>
      <w:r w:rsidR="00EC3CAF" w:rsidRPr="00BD212E">
        <w:rPr>
          <w:spacing w:val="-5"/>
          <w:lang w:val="en-US"/>
        </w:rPr>
        <w:t xml:space="preserve"> </w:t>
      </w:r>
      <w:r w:rsidR="00EC3CAF" w:rsidRPr="00BD212E">
        <w:rPr>
          <w:lang w:val="en-US"/>
        </w:rPr>
        <w:t>information</w:t>
      </w:r>
      <w:r w:rsidR="00EC3CAF" w:rsidRPr="00BD212E">
        <w:rPr>
          <w:spacing w:val="-11"/>
          <w:lang w:val="en-US"/>
        </w:rPr>
        <w:t xml:space="preserve"> </w:t>
      </w:r>
      <w:r w:rsidR="00EC3CAF" w:rsidRPr="00BD212E">
        <w:rPr>
          <w:lang w:val="en-US"/>
        </w:rPr>
        <w:t>exchange,</w:t>
      </w:r>
      <w:r w:rsidR="00EC3CAF" w:rsidRPr="00BD212E">
        <w:rPr>
          <w:spacing w:val="-10"/>
          <w:lang w:val="en-US"/>
        </w:rPr>
        <w:t xml:space="preserve"> </w:t>
      </w:r>
      <w:r w:rsidR="00EC3CAF" w:rsidRPr="00BD212E">
        <w:rPr>
          <w:lang w:val="en-US"/>
        </w:rPr>
        <w:t>which</w:t>
      </w:r>
      <w:r w:rsidR="00EC3CAF" w:rsidRPr="00BD212E">
        <w:rPr>
          <w:spacing w:val="-6"/>
          <w:lang w:val="en-US"/>
        </w:rPr>
        <w:t xml:space="preserve"> </w:t>
      </w:r>
      <w:r w:rsidR="00EC3CAF" w:rsidRPr="00BD212E">
        <w:rPr>
          <w:lang w:val="en-US"/>
        </w:rPr>
        <w:t>may</w:t>
      </w:r>
      <w:r w:rsidR="00EC3CAF" w:rsidRPr="00BD212E">
        <w:rPr>
          <w:spacing w:val="-4"/>
          <w:lang w:val="en-US"/>
        </w:rPr>
        <w:t xml:space="preserve"> </w:t>
      </w:r>
      <w:r w:rsidR="00EC3CAF" w:rsidRPr="00BD212E">
        <w:rPr>
          <w:lang w:val="en-US"/>
        </w:rPr>
        <w:t>include:</w:t>
      </w:r>
    </w:p>
    <w:p w14:paraId="4C177FA8" w14:textId="548317A4" w:rsidR="00EC3CAF" w:rsidRPr="00BD212E" w:rsidRDefault="00EC3CAF" w:rsidP="00EC3CAF">
      <w:pPr>
        <w:pStyle w:val="Bullet2"/>
        <w:rPr>
          <w:lang w:val="en-US"/>
        </w:rPr>
      </w:pPr>
      <w:del w:id="746" w:author="Ski, Trond" w:date="2020-06-12T11:44:00Z">
        <w:r w:rsidRPr="00BD212E" w:rsidDel="00E43880">
          <w:rPr>
            <w:lang w:val="en-US"/>
          </w:rPr>
          <w:lastRenderedPageBreak/>
          <w:delText xml:space="preserve">Confirm </w:delText>
        </w:r>
      </w:del>
      <w:ins w:id="747" w:author="Ski, Trond" w:date="2020-06-12T11:44:00Z">
        <w:r w:rsidR="00E43880">
          <w:rPr>
            <w:lang w:val="en-US"/>
          </w:rPr>
          <w:t>R</w:t>
        </w:r>
      </w:ins>
      <w:del w:id="748" w:author="Ski, Trond" w:date="2020-06-12T11:44:00Z">
        <w:r w:rsidRPr="00BD212E" w:rsidDel="00E43880">
          <w:rPr>
            <w:lang w:val="en-US"/>
          </w:rPr>
          <w:delText>r</w:delText>
        </w:r>
      </w:del>
      <w:r w:rsidRPr="00BD212E">
        <w:rPr>
          <w:lang w:val="en-US"/>
        </w:rPr>
        <w:t>e</w:t>
      </w:r>
      <w:r w:rsidRPr="00BD212E">
        <w:rPr>
          <w:spacing w:val="-1"/>
          <w:lang w:val="en-US"/>
        </w:rPr>
        <w:t>p</w:t>
      </w:r>
      <w:r w:rsidRPr="00BD212E">
        <w:rPr>
          <w:lang w:val="en-US"/>
        </w:rPr>
        <w:t>orting requ</w:t>
      </w:r>
      <w:r w:rsidRPr="00BD212E">
        <w:rPr>
          <w:spacing w:val="-1"/>
          <w:lang w:val="en-US"/>
        </w:rPr>
        <w:t>i</w:t>
      </w:r>
      <w:r w:rsidRPr="00BD212E">
        <w:rPr>
          <w:lang w:val="en-US"/>
        </w:rPr>
        <w:t>re</w:t>
      </w:r>
      <w:r w:rsidRPr="00BD212E">
        <w:rPr>
          <w:spacing w:val="-1"/>
          <w:lang w:val="en-US"/>
        </w:rPr>
        <w:t>m</w:t>
      </w:r>
      <w:r w:rsidRPr="00BD212E">
        <w:rPr>
          <w:lang w:val="en-US"/>
        </w:rPr>
        <w:t>ents;</w:t>
      </w:r>
    </w:p>
    <w:p w14:paraId="3C893E2D" w14:textId="77777777" w:rsidR="00EC3CAF" w:rsidRPr="00BD212E" w:rsidRDefault="00EC3CAF" w:rsidP="00EC3CAF">
      <w:pPr>
        <w:pStyle w:val="Bullet2"/>
        <w:rPr>
          <w:lang w:val="en-US"/>
        </w:rPr>
      </w:pPr>
      <w:r w:rsidRPr="00BD212E">
        <w:rPr>
          <w:lang w:val="en-US"/>
        </w:rPr>
        <w:t>Provide re</w:t>
      </w:r>
      <w:r w:rsidRPr="00BD212E">
        <w:rPr>
          <w:spacing w:val="-1"/>
          <w:lang w:val="en-US"/>
        </w:rPr>
        <w:t>l</w:t>
      </w:r>
      <w:r w:rsidRPr="00BD212E">
        <w:rPr>
          <w:lang w:val="en-US"/>
        </w:rPr>
        <w:t>evant traffic inf</w:t>
      </w:r>
      <w:r w:rsidRPr="00BD212E">
        <w:rPr>
          <w:spacing w:val="-1"/>
          <w:lang w:val="en-US"/>
        </w:rPr>
        <w:t>o</w:t>
      </w:r>
      <w:r w:rsidRPr="00BD212E">
        <w:rPr>
          <w:lang w:val="en-US"/>
        </w:rPr>
        <w:t>rmation;</w:t>
      </w:r>
    </w:p>
    <w:p w14:paraId="78231EA2" w14:textId="77777777" w:rsidR="00EC3CAF" w:rsidRPr="00BD212E" w:rsidRDefault="00EC3CAF" w:rsidP="00EC3CAF">
      <w:pPr>
        <w:pStyle w:val="Bullet2"/>
        <w:rPr>
          <w:lang w:val="en-US"/>
        </w:rPr>
      </w:pPr>
      <w:r w:rsidRPr="00BD212E">
        <w:rPr>
          <w:lang w:val="en-US"/>
        </w:rPr>
        <w:t>Provide navi</w:t>
      </w:r>
      <w:r w:rsidRPr="00BD212E">
        <w:rPr>
          <w:spacing w:val="-1"/>
          <w:lang w:val="en-US"/>
        </w:rPr>
        <w:t>g</w:t>
      </w:r>
      <w:r w:rsidRPr="00BD212E">
        <w:rPr>
          <w:lang w:val="en-US"/>
        </w:rPr>
        <w:t>ational / fairway informati</w:t>
      </w:r>
      <w:r w:rsidRPr="00BD212E">
        <w:rPr>
          <w:spacing w:val="-1"/>
          <w:lang w:val="en-US"/>
        </w:rPr>
        <w:t>o</w:t>
      </w:r>
      <w:r w:rsidRPr="00BD212E">
        <w:rPr>
          <w:lang w:val="en-US"/>
        </w:rPr>
        <w:t>n;</w:t>
      </w:r>
    </w:p>
    <w:p w14:paraId="765B2855" w14:textId="56FFC736" w:rsidR="00EC3CAF" w:rsidRPr="00BD212E" w:rsidRDefault="00E43880" w:rsidP="00EC3CAF">
      <w:pPr>
        <w:pStyle w:val="Bullet2"/>
        <w:rPr>
          <w:lang w:val="en-US"/>
        </w:rPr>
      </w:pPr>
      <w:ins w:id="749" w:author="Ski, Trond" w:date="2020-06-12T11:46:00Z">
        <w:r>
          <w:rPr>
            <w:lang w:val="en-US"/>
          </w:rPr>
          <w:t xml:space="preserve">Vessel </w:t>
        </w:r>
      </w:ins>
      <w:del w:id="750" w:author="Shahid Khan" w:date="2019-09-24T14:07:00Z">
        <w:r w:rsidR="00EC3CAF" w:rsidRPr="00BD212E" w:rsidDel="00400443">
          <w:rPr>
            <w:lang w:val="en-US"/>
          </w:rPr>
          <w:delText xml:space="preserve">Establish </w:delText>
        </w:r>
      </w:del>
      <w:del w:id="751" w:author="Ski, Trond" w:date="2020-06-12T11:46:00Z">
        <w:r w:rsidR="00A804E3" w:rsidRPr="00BD212E" w:rsidDel="00E43880">
          <w:rPr>
            <w:lang w:val="en-US"/>
          </w:rPr>
          <w:delText>C</w:delText>
        </w:r>
        <w:r w:rsidR="00A804E3" w:rsidRPr="00BD212E" w:rsidDel="00E43880">
          <w:rPr>
            <w:spacing w:val="-1"/>
            <w:lang w:val="en-US"/>
          </w:rPr>
          <w:delText>o</w:delText>
        </w:r>
        <w:r w:rsidR="00A804E3" w:rsidRPr="00BD212E" w:rsidDel="00E43880">
          <w:rPr>
            <w:lang w:val="en-US"/>
          </w:rPr>
          <w:delText>mplia</w:delText>
        </w:r>
        <w:r w:rsidR="00A804E3" w:rsidRPr="00BD212E" w:rsidDel="00E43880">
          <w:rPr>
            <w:spacing w:val="-1"/>
            <w:lang w:val="en-US"/>
          </w:rPr>
          <w:delText>n</w:delText>
        </w:r>
        <w:r w:rsidR="00A804E3" w:rsidRPr="00BD212E" w:rsidDel="00E43880">
          <w:rPr>
            <w:spacing w:val="1"/>
            <w:lang w:val="en-US"/>
          </w:rPr>
          <w:delText>c</w:delText>
        </w:r>
        <w:r w:rsidR="00A804E3" w:rsidRPr="00BD212E" w:rsidDel="00E43880">
          <w:rPr>
            <w:lang w:val="en-US"/>
          </w:rPr>
          <w:delText xml:space="preserve">e </w:delText>
        </w:r>
        <w:r w:rsidR="00EC3CAF" w:rsidRPr="00BD212E" w:rsidDel="00E43880">
          <w:rPr>
            <w:lang w:val="en-US"/>
          </w:rPr>
          <w:delText>with</w:delText>
        </w:r>
        <w:r w:rsidR="00EC3CAF" w:rsidRPr="00BD212E" w:rsidDel="00E43880">
          <w:rPr>
            <w:spacing w:val="-1"/>
            <w:lang w:val="en-US"/>
          </w:rPr>
          <w:delText xml:space="preserve"> </w:delText>
        </w:r>
      </w:del>
      <w:ins w:id="752" w:author="Shahid Khan" w:date="2019-09-24T14:08:00Z">
        <w:del w:id="753" w:author="Ski, Trond" w:date="2020-06-12T11:46:00Z">
          <w:r w:rsidR="00A804E3" w:rsidDel="00E43880">
            <w:rPr>
              <w:spacing w:val="-1"/>
              <w:lang w:val="en-US"/>
            </w:rPr>
            <w:delText xml:space="preserve">International and National </w:delText>
          </w:r>
        </w:del>
      </w:ins>
      <w:del w:id="754" w:author="Ski, Trond" w:date="2020-06-12T11:46:00Z">
        <w:r w:rsidR="00EC3CAF" w:rsidRPr="00BD212E" w:rsidDel="00E43880">
          <w:rPr>
            <w:lang w:val="en-US"/>
          </w:rPr>
          <w:delText>IMO requ</w:delText>
        </w:r>
        <w:r w:rsidR="00EC3CAF" w:rsidRPr="00BD212E" w:rsidDel="00E43880">
          <w:rPr>
            <w:spacing w:val="-1"/>
            <w:lang w:val="en-US"/>
          </w:rPr>
          <w:delText>i</w:delText>
        </w:r>
        <w:r w:rsidR="00EC3CAF" w:rsidRPr="00BD212E" w:rsidDel="00E43880">
          <w:rPr>
            <w:lang w:val="en-US"/>
          </w:rPr>
          <w:delText>r</w:delText>
        </w:r>
        <w:r w:rsidR="00EC3CAF" w:rsidRPr="00BD212E" w:rsidDel="00E43880">
          <w:rPr>
            <w:spacing w:val="-1"/>
            <w:lang w:val="en-US"/>
          </w:rPr>
          <w:delText>e</w:delText>
        </w:r>
        <w:r w:rsidR="00EC3CAF" w:rsidRPr="00BD212E" w:rsidDel="00E43880">
          <w:rPr>
            <w:lang w:val="en-US"/>
          </w:rPr>
          <w:delText>men</w:delText>
        </w:r>
        <w:r w:rsidR="00EC3CAF" w:rsidRPr="00BD212E" w:rsidDel="00E43880">
          <w:rPr>
            <w:spacing w:val="-1"/>
            <w:lang w:val="en-US"/>
          </w:rPr>
          <w:delText>t</w:delText>
        </w:r>
        <w:r w:rsidR="00EC3CAF" w:rsidRPr="00BD212E" w:rsidDel="00E43880">
          <w:rPr>
            <w:lang w:val="en-US"/>
          </w:rPr>
          <w:delText>s</w:delText>
        </w:r>
        <w:r w:rsidR="00EC3CAF" w:rsidRPr="00BD212E" w:rsidDel="00E43880">
          <w:rPr>
            <w:spacing w:val="55"/>
            <w:lang w:val="en-US"/>
          </w:rPr>
          <w:delText xml:space="preserve"> </w:delText>
        </w:r>
        <w:r w:rsidR="00EC3CAF" w:rsidRPr="00BD212E" w:rsidDel="00E43880">
          <w:rPr>
            <w:lang w:val="en-US"/>
          </w:rPr>
          <w:delText>(ch</w:delText>
        </w:r>
        <w:r w:rsidR="00EC3CAF" w:rsidRPr="00BD212E" w:rsidDel="00E43880">
          <w:rPr>
            <w:spacing w:val="-1"/>
            <w:lang w:val="en-US"/>
          </w:rPr>
          <w:delText>a</w:delText>
        </w:r>
        <w:r w:rsidR="00EC3CAF" w:rsidRPr="00BD212E" w:rsidDel="00E43880">
          <w:rPr>
            <w:lang w:val="en-US"/>
          </w:rPr>
          <w:delText>r</w:delText>
        </w:r>
        <w:r w:rsidR="00EC3CAF" w:rsidRPr="00BD212E" w:rsidDel="00E43880">
          <w:rPr>
            <w:spacing w:val="-2"/>
            <w:lang w:val="en-US"/>
          </w:rPr>
          <w:delText>t</w:delText>
        </w:r>
        <w:r w:rsidR="00EC3CAF" w:rsidRPr="00BD212E" w:rsidDel="00E43880">
          <w:rPr>
            <w:lang w:val="en-US"/>
          </w:rPr>
          <w:delText xml:space="preserve">s and </w:delText>
        </w:r>
        <w:r w:rsidR="00EC3CAF" w:rsidRPr="00BD212E" w:rsidDel="00E43880">
          <w:rPr>
            <w:spacing w:val="-1"/>
            <w:lang w:val="en-US"/>
          </w:rPr>
          <w:delText>p</w:delText>
        </w:r>
        <w:r w:rsidR="00EC3CAF" w:rsidRPr="00BD212E" w:rsidDel="00E43880">
          <w:rPr>
            <w:lang w:val="en-US"/>
          </w:rPr>
          <w:delText>ubl</w:delText>
        </w:r>
        <w:r w:rsidR="00EC3CAF" w:rsidRPr="00BD212E" w:rsidDel="00E43880">
          <w:rPr>
            <w:spacing w:val="-1"/>
            <w:lang w:val="en-US"/>
          </w:rPr>
          <w:delText>i</w:delText>
        </w:r>
        <w:r w:rsidR="00EC3CAF" w:rsidRPr="00BD212E" w:rsidDel="00E43880">
          <w:rPr>
            <w:spacing w:val="1"/>
            <w:lang w:val="en-US"/>
          </w:rPr>
          <w:delText>c</w:delText>
        </w:r>
        <w:r w:rsidR="00EC3CAF" w:rsidRPr="00BD212E" w:rsidDel="00E43880">
          <w:rPr>
            <w:spacing w:val="-1"/>
            <w:lang w:val="en-US"/>
          </w:rPr>
          <w:delText>a</w:delText>
        </w:r>
        <w:r w:rsidR="00EC3CAF" w:rsidRPr="00BD212E" w:rsidDel="00E43880">
          <w:rPr>
            <w:lang w:val="en-US"/>
          </w:rPr>
          <w:delText xml:space="preserve">tions, </w:delText>
        </w:r>
      </w:del>
      <w:ins w:id="755" w:author="Shahid Khan" w:date="2019-09-24T14:19:00Z">
        <w:del w:id="756" w:author="Ski, Trond" w:date="2020-06-12T11:46:00Z">
          <w:r w:rsidR="00027943" w:rsidDel="00E43880">
            <w:rPr>
              <w:lang w:val="en-US"/>
            </w:rPr>
            <w:delText xml:space="preserve">voyage or </w:delText>
          </w:r>
        </w:del>
      </w:ins>
      <w:del w:id="757" w:author="Ski, Trond" w:date="2020-06-12T11:46:00Z">
        <w:r w:rsidR="00EC3CAF" w:rsidRPr="00BD212E" w:rsidDel="00E43880">
          <w:rPr>
            <w:lang w:val="en-US"/>
          </w:rPr>
          <w:delText>p</w:delText>
        </w:r>
        <w:r w:rsidR="00EC3CAF" w:rsidRPr="00BD212E" w:rsidDel="00E43880">
          <w:rPr>
            <w:spacing w:val="-1"/>
            <w:lang w:val="en-US"/>
          </w:rPr>
          <w:delText>a</w:delText>
        </w:r>
        <w:r w:rsidR="00EC3CAF" w:rsidRPr="00BD212E" w:rsidDel="00E43880">
          <w:rPr>
            <w:lang w:val="en-US"/>
          </w:rPr>
          <w:delText>ssa</w:delText>
        </w:r>
        <w:r w:rsidR="00EC3CAF" w:rsidRPr="00BD212E" w:rsidDel="00E43880">
          <w:rPr>
            <w:spacing w:val="-1"/>
            <w:lang w:val="en-US"/>
          </w:rPr>
          <w:delText>g</w:delText>
        </w:r>
        <w:r w:rsidR="00EC3CAF" w:rsidRPr="00BD212E" w:rsidDel="00E43880">
          <w:rPr>
            <w:lang w:val="en-US"/>
          </w:rPr>
          <w:delText>e plan</w:delText>
        </w:r>
      </w:del>
      <w:ins w:id="758" w:author="Shahid Khan" w:date="2019-09-24T14:19:00Z">
        <w:del w:id="759" w:author="Ski, Trond" w:date="2020-06-12T11:46:00Z">
          <w:r w:rsidR="00027943" w:rsidDel="00E43880">
            <w:rPr>
              <w:lang w:val="en-US"/>
            </w:rPr>
            <w:delText>s</w:delText>
          </w:r>
        </w:del>
      </w:ins>
      <w:del w:id="760" w:author="Ski, Trond" w:date="2020-06-12T11:46:00Z">
        <w:r w:rsidR="00EC3CAF" w:rsidRPr="00BD212E" w:rsidDel="00E43880">
          <w:rPr>
            <w:lang w:val="en-US"/>
          </w:rPr>
          <w:delText xml:space="preserve">, </w:delText>
        </w:r>
      </w:del>
      <w:del w:id="761" w:author="Shahid Khan" w:date="2019-09-24T14:14:00Z">
        <w:r w:rsidR="00EC3CAF" w:rsidRPr="00BD212E" w:rsidDel="00A804E3">
          <w:rPr>
            <w:lang w:val="en-US"/>
          </w:rPr>
          <w:delText>mec</w:delText>
        </w:r>
        <w:r w:rsidR="00EC3CAF" w:rsidRPr="00BD212E" w:rsidDel="00A804E3">
          <w:rPr>
            <w:spacing w:val="-1"/>
            <w:lang w:val="en-US"/>
          </w:rPr>
          <w:delText>h</w:delText>
        </w:r>
        <w:r w:rsidR="00EC3CAF" w:rsidRPr="00BD212E" w:rsidDel="00A804E3">
          <w:rPr>
            <w:lang w:val="en-US"/>
          </w:rPr>
          <w:delText>an</w:delText>
        </w:r>
        <w:r w:rsidR="00EC3CAF" w:rsidRPr="00BD212E" w:rsidDel="00A804E3">
          <w:rPr>
            <w:spacing w:val="-1"/>
            <w:lang w:val="en-US"/>
          </w:rPr>
          <w:delText>i</w:delText>
        </w:r>
        <w:r w:rsidR="00EC3CAF" w:rsidRPr="00BD212E" w:rsidDel="00A804E3">
          <w:rPr>
            <w:lang w:val="en-US"/>
          </w:rPr>
          <w:delText>cal</w:delText>
        </w:r>
      </w:del>
      <w:ins w:id="762" w:author="Shahid Khan" w:date="2019-09-24T14:14:00Z">
        <w:r w:rsidR="00A804E3">
          <w:rPr>
            <w:lang w:val="en-US"/>
          </w:rPr>
          <w:t>defects</w:t>
        </w:r>
      </w:ins>
      <w:ins w:id="763" w:author="Shahid Khan" w:date="2019-09-24T14:15:00Z">
        <w:r w:rsidR="00A804E3">
          <w:rPr>
            <w:lang w:val="en-US"/>
          </w:rPr>
          <w:t xml:space="preserve"> </w:t>
        </w:r>
      </w:ins>
      <w:ins w:id="764" w:author="Shahid Khan" w:date="2019-09-24T14:17:00Z">
        <w:r w:rsidR="00A804E3">
          <w:rPr>
            <w:lang w:val="en-US"/>
          </w:rPr>
          <w:t>or</w:t>
        </w:r>
      </w:ins>
      <w:ins w:id="765" w:author="Shahid Khan" w:date="2019-09-24T14:15:00Z">
        <w:r w:rsidR="00A804E3">
          <w:rPr>
            <w:lang w:val="en-US"/>
          </w:rPr>
          <w:t xml:space="preserve"> </w:t>
        </w:r>
      </w:ins>
      <w:del w:id="766" w:author="Shahid Khan" w:date="2019-09-24T14:13:00Z">
        <w:r w:rsidR="00EC3CAF" w:rsidRPr="00BD212E" w:rsidDel="00A804E3">
          <w:rPr>
            <w:lang w:val="en-US"/>
          </w:rPr>
          <w:delText xml:space="preserve"> </w:delText>
        </w:r>
      </w:del>
      <w:r w:rsidR="00EC3CAF" w:rsidRPr="00BD212E">
        <w:rPr>
          <w:spacing w:val="-1"/>
          <w:lang w:val="en-US"/>
        </w:rPr>
        <w:t>d</w:t>
      </w:r>
      <w:r w:rsidR="00EC3CAF" w:rsidRPr="00BD212E">
        <w:rPr>
          <w:lang w:val="en-US"/>
        </w:rPr>
        <w:t>ef</w:t>
      </w:r>
      <w:ins w:id="767" w:author="Shahid Khan" w:date="2019-09-24T14:15:00Z">
        <w:r w:rsidR="00A804E3">
          <w:rPr>
            <w:lang w:val="en-US"/>
          </w:rPr>
          <w:t>i</w:t>
        </w:r>
      </w:ins>
      <w:del w:id="768" w:author="Shahid Khan" w:date="2019-09-24T14:15:00Z">
        <w:r w:rsidR="00EC3CAF" w:rsidRPr="00BD212E" w:rsidDel="00A804E3">
          <w:rPr>
            <w:lang w:val="en-US"/>
          </w:rPr>
          <w:delText>e</w:delText>
        </w:r>
      </w:del>
      <w:r w:rsidR="00EC3CAF" w:rsidRPr="00BD212E">
        <w:rPr>
          <w:lang w:val="en-US"/>
        </w:rPr>
        <w:t>c</w:t>
      </w:r>
      <w:ins w:id="769" w:author="Shahid Khan" w:date="2019-09-24T14:14:00Z">
        <w:r w:rsidR="00A804E3">
          <w:rPr>
            <w:lang w:val="en-US"/>
          </w:rPr>
          <w:t>iencies</w:t>
        </w:r>
      </w:ins>
      <w:del w:id="770" w:author="Shahid Khan" w:date="2019-09-24T14:13:00Z">
        <w:r w:rsidR="00EC3CAF" w:rsidRPr="00BD212E" w:rsidDel="00A804E3">
          <w:rPr>
            <w:lang w:val="en-US"/>
          </w:rPr>
          <w:delText>t</w:delText>
        </w:r>
      </w:del>
      <w:r w:rsidR="00EC3CAF" w:rsidRPr="00BD212E">
        <w:rPr>
          <w:lang w:val="en-US"/>
        </w:rPr>
        <w:t>s</w:t>
      </w:r>
      <w:ins w:id="771" w:author="Ski, Trond" w:date="2020-06-12T11:46:00Z">
        <w:r>
          <w:rPr>
            <w:lang w:val="en-US"/>
          </w:rPr>
          <w:t xml:space="preserve">, </w:t>
        </w:r>
      </w:ins>
      <w:ins w:id="772" w:author="Shahid Khan" w:date="2019-09-24T14:18:00Z">
        <w:del w:id="773" w:author="Ski, Trond" w:date="2020-06-12T11:46:00Z">
          <w:r w:rsidR="006C1521" w:rsidDel="00E43880">
            <w:rPr>
              <w:lang w:val="en-US"/>
            </w:rPr>
            <w:delText xml:space="preserve"> </w:delText>
          </w:r>
        </w:del>
        <w:r w:rsidR="006C1521" w:rsidRPr="0037448A">
          <w:t>such as navigation or manoeuvring equipment failure</w:t>
        </w:r>
      </w:ins>
      <w:del w:id="774" w:author="Shahid Khan" w:date="2019-09-24T14:10:00Z">
        <w:r w:rsidR="00EC3CAF" w:rsidRPr="00BD212E" w:rsidDel="00A804E3">
          <w:rPr>
            <w:lang w:val="en-US"/>
          </w:rPr>
          <w:delText>, p</w:delText>
        </w:r>
        <w:r w:rsidR="00EC3CAF" w:rsidRPr="00BD212E" w:rsidDel="00A804E3">
          <w:rPr>
            <w:spacing w:val="-1"/>
            <w:lang w:val="en-US"/>
          </w:rPr>
          <w:delText>e</w:delText>
        </w:r>
        <w:r w:rsidR="00EC3CAF" w:rsidRPr="00BD212E" w:rsidDel="00A804E3">
          <w:rPr>
            <w:lang w:val="en-US"/>
          </w:rPr>
          <w:delText>rs</w:delText>
        </w:r>
        <w:r w:rsidR="00EC3CAF" w:rsidRPr="00BD212E" w:rsidDel="00A804E3">
          <w:rPr>
            <w:spacing w:val="-1"/>
            <w:lang w:val="en-US"/>
          </w:rPr>
          <w:delText>o</w:delText>
        </w:r>
        <w:r w:rsidR="00EC3CAF" w:rsidRPr="00BD212E" w:rsidDel="00A804E3">
          <w:rPr>
            <w:lang w:val="en-US"/>
          </w:rPr>
          <w:delText>nnel shortfal</w:delText>
        </w:r>
        <w:r w:rsidR="00EC3CAF" w:rsidRPr="00BD212E" w:rsidDel="00A804E3">
          <w:rPr>
            <w:spacing w:val="-1"/>
            <w:lang w:val="en-US"/>
          </w:rPr>
          <w:delText>l</w:delText>
        </w:r>
        <w:r w:rsidR="00EC3CAF" w:rsidRPr="00BD212E" w:rsidDel="00A804E3">
          <w:rPr>
            <w:lang w:val="en-US"/>
          </w:rPr>
          <w:delText>s</w:delText>
        </w:r>
      </w:del>
      <w:del w:id="775" w:author="Ski, Trond" w:date="2020-06-12T11:46:00Z">
        <w:r w:rsidR="00EC3CAF" w:rsidRPr="00BD212E" w:rsidDel="00E43880">
          <w:rPr>
            <w:lang w:val="en-US"/>
          </w:rPr>
          <w:delText>)</w:delText>
        </w:r>
      </w:del>
      <w:r w:rsidR="00EC3CAF" w:rsidRPr="00BD212E">
        <w:rPr>
          <w:lang w:val="en-US"/>
        </w:rPr>
        <w:t>.</w:t>
      </w:r>
    </w:p>
    <w:p w14:paraId="22272BE8" w14:textId="77777777" w:rsidR="00EC3CAF" w:rsidRPr="00BD212E" w:rsidRDefault="00EC3CAF" w:rsidP="00EC3CAF">
      <w:pPr>
        <w:pStyle w:val="Bullet1"/>
        <w:rPr>
          <w:lang w:val="en-US"/>
        </w:rPr>
      </w:pPr>
      <w:r w:rsidRPr="00BD212E">
        <w:rPr>
          <w:lang w:val="en-US"/>
        </w:rPr>
        <w:t>Procedures</w:t>
      </w:r>
      <w:r w:rsidRPr="00BD212E">
        <w:rPr>
          <w:spacing w:val="-12"/>
          <w:lang w:val="en-US"/>
        </w:rPr>
        <w:t xml:space="preserve"> </w:t>
      </w:r>
      <w:r w:rsidRPr="00BD212E">
        <w:rPr>
          <w:lang w:val="en-US"/>
        </w:rPr>
        <w:t>for</w:t>
      </w:r>
      <w:r w:rsidRPr="00BD212E">
        <w:rPr>
          <w:spacing w:val="-3"/>
          <w:lang w:val="en-US"/>
        </w:rPr>
        <w:t xml:space="preserve"> </w:t>
      </w:r>
      <w:r w:rsidRPr="00BD212E">
        <w:rPr>
          <w:lang w:val="en-US"/>
        </w:rPr>
        <w:t>updating</w:t>
      </w:r>
      <w:r w:rsidRPr="00BD212E">
        <w:rPr>
          <w:spacing w:val="-9"/>
          <w:lang w:val="en-US"/>
        </w:rPr>
        <w:t xml:space="preserve"> </w:t>
      </w:r>
      <w:r w:rsidRPr="00BD212E">
        <w:rPr>
          <w:lang w:val="en-US"/>
        </w:rPr>
        <w:t>information</w:t>
      </w:r>
      <w:r w:rsidRPr="00BD212E">
        <w:rPr>
          <w:spacing w:val="-11"/>
          <w:lang w:val="en-US"/>
        </w:rPr>
        <w:t xml:space="preserve"> </w:t>
      </w:r>
      <w:r w:rsidRPr="00BD212E">
        <w:rPr>
          <w:lang w:val="en-US"/>
        </w:rPr>
        <w:t>with</w:t>
      </w:r>
      <w:r w:rsidRPr="00BD212E">
        <w:rPr>
          <w:spacing w:val="-4"/>
          <w:lang w:val="en-US"/>
        </w:rPr>
        <w:t xml:space="preserve"> </w:t>
      </w:r>
      <w:r w:rsidRPr="00BD212E">
        <w:rPr>
          <w:lang w:val="en-US"/>
        </w:rPr>
        <w:t>allied</w:t>
      </w:r>
      <w:r w:rsidRPr="00BD212E">
        <w:rPr>
          <w:spacing w:val="-5"/>
          <w:lang w:val="en-US"/>
        </w:rPr>
        <w:t xml:space="preserve"> </w:t>
      </w:r>
      <w:r w:rsidRPr="00BD212E">
        <w:rPr>
          <w:lang w:val="en-US"/>
        </w:rPr>
        <w:t>services.</w:t>
      </w:r>
    </w:p>
    <w:p w14:paraId="53CC33D4" w14:textId="61B0E5D4" w:rsidR="00EC3CAF" w:rsidRDefault="00EC3CAF" w:rsidP="00EC3CAF">
      <w:pPr>
        <w:pStyle w:val="Heading3"/>
        <w:rPr>
          <w:lang w:val="en-US"/>
        </w:rPr>
      </w:pPr>
      <w:bookmarkStart w:id="776" w:name="_Toc49124646"/>
      <w:r>
        <w:rPr>
          <w:lang w:val="en-US"/>
        </w:rPr>
        <w:t xml:space="preserve">Vessels </w:t>
      </w:r>
      <w:ins w:id="777" w:author="Ski, Trond" w:date="2020-06-12T10:49:00Z">
        <w:r w:rsidR="003922F3">
          <w:rPr>
            <w:lang w:val="en-US"/>
          </w:rPr>
          <w:t xml:space="preserve">movements </w:t>
        </w:r>
      </w:ins>
      <w:r>
        <w:rPr>
          <w:lang w:val="en-US"/>
        </w:rPr>
        <w:t>Within VTS Area</w:t>
      </w:r>
      <w:bookmarkEnd w:id="776"/>
    </w:p>
    <w:p w14:paraId="5BED2FF8" w14:textId="2229175A" w:rsidR="00EC3CAF" w:rsidRDefault="00EC3CAF" w:rsidP="00EC3CAF">
      <w:pPr>
        <w:pStyle w:val="BodyText"/>
        <w:rPr>
          <w:lang w:val="en-US"/>
        </w:rPr>
      </w:pPr>
      <w:r w:rsidRPr="00BD212E">
        <w:rPr>
          <w:lang w:val="en-US"/>
        </w:rPr>
        <w:t>Procedures</w:t>
      </w:r>
      <w:r w:rsidRPr="00BD212E">
        <w:rPr>
          <w:spacing w:val="-12"/>
          <w:lang w:val="en-US"/>
        </w:rPr>
        <w:t xml:space="preserve"> </w:t>
      </w:r>
      <w:r w:rsidRPr="00BD212E">
        <w:rPr>
          <w:lang w:val="en-US"/>
        </w:rPr>
        <w:t>should</w:t>
      </w:r>
      <w:r w:rsidRPr="00BD212E">
        <w:rPr>
          <w:spacing w:val="-6"/>
          <w:lang w:val="en-US"/>
        </w:rPr>
        <w:t xml:space="preserve"> </w:t>
      </w:r>
      <w:r w:rsidRPr="00BD212E">
        <w:rPr>
          <w:lang w:val="en-US"/>
        </w:rPr>
        <w:t>be</w:t>
      </w:r>
      <w:r w:rsidRPr="00BD212E">
        <w:rPr>
          <w:spacing w:val="-2"/>
          <w:lang w:val="en-US"/>
        </w:rPr>
        <w:t xml:space="preserve"> </w:t>
      </w:r>
      <w:r w:rsidRPr="00BD212E">
        <w:rPr>
          <w:spacing w:val="-1"/>
          <w:lang w:val="en-US"/>
        </w:rPr>
        <w:t>e</w:t>
      </w:r>
      <w:r w:rsidRPr="00BD212E">
        <w:rPr>
          <w:spacing w:val="1"/>
          <w:lang w:val="en-US"/>
        </w:rPr>
        <w:t>s</w:t>
      </w:r>
      <w:r w:rsidRPr="00BD212E">
        <w:rPr>
          <w:lang w:val="en-US"/>
        </w:rPr>
        <w:t>tablished</w:t>
      </w:r>
      <w:r w:rsidRPr="00BD212E">
        <w:rPr>
          <w:spacing w:val="-12"/>
          <w:lang w:val="en-US"/>
        </w:rPr>
        <w:t xml:space="preserve"> </w:t>
      </w:r>
      <w:r w:rsidRPr="00BD212E">
        <w:rPr>
          <w:spacing w:val="-1"/>
          <w:lang w:val="en-US"/>
        </w:rPr>
        <w:t>f</w:t>
      </w:r>
      <w:r w:rsidRPr="00BD212E">
        <w:rPr>
          <w:lang w:val="en-US"/>
        </w:rPr>
        <w:t>or</w:t>
      </w:r>
      <w:r w:rsidRPr="00BD212E">
        <w:rPr>
          <w:spacing w:val="-3"/>
          <w:lang w:val="en-US"/>
        </w:rPr>
        <w:t xml:space="preserve"> </w:t>
      </w:r>
      <w:r w:rsidRPr="00BD212E">
        <w:rPr>
          <w:lang w:val="en-US"/>
        </w:rPr>
        <w:t>vesse</w:t>
      </w:r>
      <w:ins w:id="778" w:author="Ski, Trond" w:date="2020-06-12T10:49:00Z">
        <w:r w:rsidR="003922F3">
          <w:rPr>
            <w:lang w:val="en-US"/>
          </w:rPr>
          <w:t>l movements within</w:t>
        </w:r>
      </w:ins>
      <w:del w:id="779" w:author="Ski, Trond" w:date="2020-06-12T10:49:00Z">
        <w:r w:rsidRPr="00BD212E" w:rsidDel="003922F3">
          <w:rPr>
            <w:lang w:val="en-US"/>
          </w:rPr>
          <w:delText>ls</w:delText>
        </w:r>
        <w:r w:rsidRPr="00BD212E" w:rsidDel="003922F3">
          <w:rPr>
            <w:spacing w:val="-7"/>
            <w:lang w:val="en-US"/>
          </w:rPr>
          <w:delText xml:space="preserve"> </w:delText>
        </w:r>
        <w:r w:rsidRPr="00BD212E" w:rsidDel="003922F3">
          <w:rPr>
            <w:lang w:val="en-US"/>
          </w:rPr>
          <w:delText>t</w:delText>
        </w:r>
        <w:r w:rsidRPr="00BD212E" w:rsidDel="003922F3">
          <w:rPr>
            <w:spacing w:val="-1"/>
            <w:lang w:val="en-US"/>
          </w:rPr>
          <w:delText>r</w:delText>
        </w:r>
        <w:r w:rsidRPr="00BD212E" w:rsidDel="003922F3">
          <w:rPr>
            <w:lang w:val="en-US"/>
          </w:rPr>
          <w:delText>ansiting</w:delText>
        </w:r>
      </w:del>
      <w:r w:rsidRPr="00BD212E">
        <w:rPr>
          <w:spacing w:val="-9"/>
          <w:lang w:val="en-US"/>
        </w:rPr>
        <w:t xml:space="preserve"> </w:t>
      </w:r>
      <w:r w:rsidRPr="00BD212E">
        <w:rPr>
          <w:lang w:val="en-US"/>
        </w:rPr>
        <w:t>a</w:t>
      </w:r>
      <w:r w:rsidRPr="00BD212E">
        <w:rPr>
          <w:spacing w:val="-1"/>
          <w:lang w:val="en-US"/>
        </w:rPr>
        <w:t xml:space="preserve"> V</w:t>
      </w:r>
      <w:r w:rsidRPr="00BD212E">
        <w:rPr>
          <w:lang w:val="en-US"/>
        </w:rPr>
        <w:t>TS</w:t>
      </w:r>
      <w:r w:rsidRPr="00BD212E">
        <w:rPr>
          <w:spacing w:val="-4"/>
          <w:lang w:val="en-US"/>
        </w:rPr>
        <w:t xml:space="preserve"> </w:t>
      </w:r>
      <w:r w:rsidRPr="00BD212E">
        <w:rPr>
          <w:lang w:val="en-US"/>
        </w:rPr>
        <w:t>area.</w:t>
      </w:r>
      <w:ins w:id="780" w:author="Ski, Trond" w:date="2020-06-12T10:50:00Z">
        <w:r w:rsidR="003922F3">
          <w:rPr>
            <w:spacing w:val="56"/>
            <w:lang w:val="en-US"/>
          </w:rPr>
          <w:t xml:space="preserve"> </w:t>
        </w:r>
      </w:ins>
      <w:del w:id="781" w:author="Ski, Trond" w:date="2020-06-12T10:50:00Z">
        <w:r w:rsidRPr="00BD212E" w:rsidDel="003922F3">
          <w:rPr>
            <w:spacing w:val="56"/>
            <w:lang w:val="en-US"/>
          </w:rPr>
          <w:delText xml:space="preserve"> </w:delText>
        </w:r>
      </w:del>
      <w:r w:rsidRPr="00BD212E">
        <w:rPr>
          <w:lang w:val="en-US"/>
        </w:rPr>
        <w:t>These</w:t>
      </w:r>
      <w:r w:rsidRPr="00BD212E">
        <w:rPr>
          <w:spacing w:val="-6"/>
          <w:lang w:val="en-US"/>
        </w:rPr>
        <w:t xml:space="preserve"> </w:t>
      </w:r>
      <w:r w:rsidRPr="00BD212E">
        <w:rPr>
          <w:lang w:val="en-US"/>
        </w:rPr>
        <w:t>may</w:t>
      </w:r>
      <w:r w:rsidRPr="00BD212E">
        <w:rPr>
          <w:spacing w:val="-4"/>
          <w:lang w:val="en-US"/>
        </w:rPr>
        <w:t xml:space="preserve"> </w:t>
      </w:r>
      <w:r w:rsidRPr="00BD212E">
        <w:rPr>
          <w:lang w:val="en-US"/>
        </w:rPr>
        <w:t>include:</w:t>
      </w:r>
    </w:p>
    <w:p w14:paraId="355622C6" w14:textId="635736EF" w:rsidR="005733F7" w:rsidRPr="007E17CF" w:rsidDel="001D0B3D" w:rsidRDefault="005733F7" w:rsidP="005733F7">
      <w:pPr>
        <w:pStyle w:val="Heading4"/>
        <w:rPr>
          <w:del w:id="782" w:author="Ski, Trond" w:date="2020-06-03T10:54:00Z"/>
          <w:rFonts w:eastAsia="Arial"/>
          <w:b w:val="0"/>
          <w:lang w:val="en-US"/>
        </w:rPr>
      </w:pPr>
      <w:del w:id="783" w:author="Ski, Trond" w:date="2020-06-03T10:54:00Z">
        <w:r w:rsidRPr="007E17CF" w:rsidDel="001D0B3D">
          <w:rPr>
            <w:rFonts w:eastAsia="Arial"/>
            <w:b w:val="0"/>
            <w:lang w:val="en-US"/>
          </w:rPr>
          <w:delText>Mandatory Participation</w:delText>
        </w:r>
      </w:del>
    </w:p>
    <w:p w14:paraId="4480CC10" w14:textId="7BF794AB" w:rsidR="005733F7" w:rsidRPr="00BD212E" w:rsidRDefault="005733F7" w:rsidP="005733F7">
      <w:pPr>
        <w:pStyle w:val="Bullet1"/>
        <w:rPr>
          <w:lang w:val="en-US"/>
        </w:rPr>
      </w:pPr>
      <w:del w:id="784" w:author="Ski, Trond" w:date="2020-06-12T10:56:00Z">
        <w:r w:rsidRPr="00BD212E" w:rsidDel="00EC6B29">
          <w:rPr>
            <w:lang w:val="en-US"/>
          </w:rPr>
          <w:delText>Identifica</w:delText>
        </w:r>
        <w:r w:rsidRPr="00BD212E" w:rsidDel="00EC6B29">
          <w:rPr>
            <w:spacing w:val="-1"/>
            <w:lang w:val="en-US"/>
          </w:rPr>
          <w:delText>t</w:delText>
        </w:r>
        <w:r w:rsidRPr="00BD212E" w:rsidDel="00EC6B29">
          <w:rPr>
            <w:lang w:val="en-US"/>
          </w:rPr>
          <w:delText>i</w:delText>
        </w:r>
        <w:r w:rsidRPr="00BD212E" w:rsidDel="00EC6B29">
          <w:rPr>
            <w:spacing w:val="-1"/>
            <w:lang w:val="en-US"/>
          </w:rPr>
          <w:delText>o</w:delText>
        </w:r>
        <w:r w:rsidRPr="00BD212E" w:rsidDel="00EC6B29">
          <w:rPr>
            <w:lang w:val="en-US"/>
          </w:rPr>
          <w:delText xml:space="preserve">n of </w:delText>
        </w:r>
      </w:del>
      <w:ins w:id="785" w:author="Ski, Trond" w:date="2020-06-12T10:56:00Z">
        <w:r w:rsidR="00EC6B29">
          <w:rPr>
            <w:lang w:val="en-US"/>
          </w:rPr>
          <w:t>R</w:t>
        </w:r>
      </w:ins>
      <w:del w:id="786" w:author="Ski, Trond" w:date="2020-06-12T10:56:00Z">
        <w:r w:rsidRPr="00BD212E" w:rsidDel="00EC6B29">
          <w:rPr>
            <w:lang w:val="en-US"/>
          </w:rPr>
          <w:delText>r</w:delText>
        </w:r>
      </w:del>
      <w:r w:rsidRPr="00BD212E">
        <w:rPr>
          <w:lang w:val="en-US"/>
        </w:rPr>
        <w:t>epo</w:t>
      </w:r>
      <w:r w:rsidRPr="00BD212E">
        <w:rPr>
          <w:spacing w:val="-1"/>
          <w:lang w:val="en-US"/>
        </w:rPr>
        <w:t>r</w:t>
      </w:r>
      <w:r w:rsidRPr="00BD212E">
        <w:rPr>
          <w:lang w:val="en-US"/>
        </w:rPr>
        <w:t xml:space="preserve">ting </w:t>
      </w:r>
      <w:ins w:id="787" w:author="Ski, Trond" w:date="2020-06-12T10:56:00Z">
        <w:r w:rsidR="00EC6B29">
          <w:rPr>
            <w:lang w:val="en-US"/>
          </w:rPr>
          <w:t>formalities</w:t>
        </w:r>
      </w:ins>
      <w:del w:id="788" w:author="Ski, Trond" w:date="2020-06-12T10:56:00Z">
        <w:r w:rsidRPr="00BD212E" w:rsidDel="00EC6B29">
          <w:rPr>
            <w:lang w:val="en-US"/>
          </w:rPr>
          <w:delText>requir</w:delText>
        </w:r>
        <w:r w:rsidRPr="00BD212E" w:rsidDel="00EC6B29">
          <w:rPr>
            <w:spacing w:val="-1"/>
            <w:lang w:val="en-US"/>
          </w:rPr>
          <w:delText>e</w:delText>
        </w:r>
        <w:r w:rsidRPr="00BD212E" w:rsidDel="00EC6B29">
          <w:rPr>
            <w:lang w:val="en-US"/>
          </w:rPr>
          <w:delText>ments</w:delText>
        </w:r>
      </w:del>
      <w:del w:id="789" w:author="Shahid Khan" w:date="2019-09-24T14:25:00Z">
        <w:r w:rsidRPr="00BD212E" w:rsidDel="00027943">
          <w:rPr>
            <w:lang w:val="en-US"/>
          </w:rPr>
          <w:delText xml:space="preserve"> for the catego</w:delText>
        </w:r>
        <w:r w:rsidRPr="00BD212E" w:rsidDel="00027943">
          <w:rPr>
            <w:spacing w:val="-1"/>
            <w:lang w:val="en-US"/>
          </w:rPr>
          <w:delText>r</w:delText>
        </w:r>
        <w:r w:rsidRPr="00BD212E" w:rsidDel="00027943">
          <w:rPr>
            <w:lang w:val="en-US"/>
          </w:rPr>
          <w:delText xml:space="preserve">y/categories </w:delText>
        </w:r>
      </w:del>
      <w:del w:id="790" w:author="Shahid Khan" w:date="2019-09-24T14:24:00Z">
        <w:r w:rsidRPr="00BD212E" w:rsidDel="00027943">
          <w:rPr>
            <w:spacing w:val="38"/>
            <w:lang w:val="en-US"/>
          </w:rPr>
          <w:delText xml:space="preserve"> </w:delText>
        </w:r>
      </w:del>
      <w:del w:id="791" w:author="Shahid Khan" w:date="2019-09-24T14:25:00Z">
        <w:r w:rsidRPr="00BD212E" w:rsidDel="00027943">
          <w:rPr>
            <w:lang w:val="en-US"/>
          </w:rPr>
          <w:delText>of service provided</w:delText>
        </w:r>
      </w:del>
      <w:r w:rsidRPr="00BD212E">
        <w:rPr>
          <w:lang w:val="en-US"/>
        </w:rPr>
        <w:t>;</w:t>
      </w:r>
    </w:p>
    <w:p w14:paraId="1C215C41" w14:textId="521F1817" w:rsidR="005733F7" w:rsidRPr="00BD212E" w:rsidRDefault="005733F7" w:rsidP="005733F7">
      <w:pPr>
        <w:pStyle w:val="Bullet1"/>
        <w:rPr>
          <w:lang w:val="en-US"/>
        </w:rPr>
      </w:pPr>
      <w:r w:rsidRPr="00BD212E">
        <w:rPr>
          <w:lang w:val="en-US"/>
        </w:rPr>
        <w:t>Provision</w:t>
      </w:r>
      <w:ins w:id="792" w:author="Shahid Khan" w:date="2019-09-24T14:29:00Z">
        <w:r w:rsidR="00A809D7">
          <w:rPr>
            <w:lang w:val="en-US"/>
          </w:rPr>
          <w:t xml:space="preserve"> or exchange</w:t>
        </w:r>
      </w:ins>
      <w:ins w:id="793" w:author="Shahid Khan" w:date="2019-09-24T15:31:00Z">
        <w:r w:rsidR="005B2A18">
          <w:rPr>
            <w:lang w:val="en-US"/>
          </w:rPr>
          <w:t xml:space="preserve"> (AIS, VDES or other</w:t>
        </w:r>
      </w:ins>
      <w:ins w:id="794" w:author="Shahid Khan" w:date="2019-09-24T15:32:00Z">
        <w:r w:rsidR="005B2A18">
          <w:rPr>
            <w:lang w:val="en-US"/>
          </w:rPr>
          <w:t xml:space="preserve"> means</w:t>
        </w:r>
      </w:ins>
      <w:ins w:id="795" w:author="Shahid Khan" w:date="2019-09-24T15:31:00Z">
        <w:r w:rsidR="005B2A18">
          <w:rPr>
            <w:lang w:val="en-US"/>
          </w:rPr>
          <w:t>)</w:t>
        </w:r>
      </w:ins>
      <w:r w:rsidRPr="00BD212E">
        <w:rPr>
          <w:spacing w:val="37"/>
          <w:lang w:val="en-US"/>
        </w:rPr>
        <w:t xml:space="preserve"> </w:t>
      </w:r>
      <w:r w:rsidRPr="00BD212E">
        <w:rPr>
          <w:lang w:val="en-US"/>
        </w:rPr>
        <w:t>of</w:t>
      </w:r>
      <w:r w:rsidRPr="00BD212E">
        <w:rPr>
          <w:spacing w:val="44"/>
          <w:lang w:val="en-US"/>
        </w:rPr>
        <w:t xml:space="preserve"> </w:t>
      </w:r>
      <w:r w:rsidRPr="00BD212E">
        <w:rPr>
          <w:lang w:val="en-US"/>
        </w:rPr>
        <w:t>relevant</w:t>
      </w:r>
      <w:r w:rsidRPr="00BD212E">
        <w:rPr>
          <w:spacing w:val="38"/>
          <w:lang w:val="en-US"/>
        </w:rPr>
        <w:t xml:space="preserve"> </w:t>
      </w:r>
      <w:r w:rsidRPr="00BD212E">
        <w:rPr>
          <w:lang w:val="en-US"/>
        </w:rPr>
        <w:t>in</w:t>
      </w:r>
      <w:r w:rsidRPr="00BD212E">
        <w:rPr>
          <w:spacing w:val="-1"/>
          <w:lang w:val="en-US"/>
        </w:rPr>
        <w:t>f</w:t>
      </w:r>
      <w:r w:rsidRPr="00BD212E">
        <w:rPr>
          <w:lang w:val="en-US"/>
        </w:rPr>
        <w:t>ormation</w:t>
      </w:r>
      <w:r w:rsidRPr="00BD212E">
        <w:rPr>
          <w:spacing w:val="35"/>
          <w:lang w:val="en-US"/>
        </w:rPr>
        <w:t xml:space="preserve"> </w:t>
      </w:r>
      <w:r w:rsidRPr="00BD212E">
        <w:rPr>
          <w:lang w:val="en-US"/>
        </w:rPr>
        <w:t>to</w:t>
      </w:r>
      <w:r w:rsidRPr="00BD212E">
        <w:rPr>
          <w:spacing w:val="44"/>
          <w:lang w:val="en-US"/>
        </w:rPr>
        <w:t xml:space="preserve"> </w:t>
      </w:r>
      <w:r w:rsidRPr="00BD212E">
        <w:rPr>
          <w:lang w:val="en-US"/>
        </w:rPr>
        <w:t>participa</w:t>
      </w:r>
      <w:r w:rsidRPr="00BD212E">
        <w:rPr>
          <w:spacing w:val="-1"/>
          <w:lang w:val="en-US"/>
        </w:rPr>
        <w:t>t</w:t>
      </w:r>
      <w:r w:rsidRPr="00BD212E">
        <w:rPr>
          <w:lang w:val="en-US"/>
        </w:rPr>
        <w:t>i</w:t>
      </w:r>
      <w:r w:rsidRPr="00BD212E">
        <w:rPr>
          <w:spacing w:val="-1"/>
          <w:lang w:val="en-US"/>
        </w:rPr>
        <w:t>n</w:t>
      </w:r>
      <w:r w:rsidRPr="00BD212E">
        <w:rPr>
          <w:lang w:val="en-US"/>
        </w:rPr>
        <w:t>g</w:t>
      </w:r>
      <w:r w:rsidRPr="00BD212E">
        <w:rPr>
          <w:spacing w:val="34"/>
          <w:lang w:val="en-US"/>
        </w:rPr>
        <w:t xml:space="preserve"> </w:t>
      </w:r>
      <w:r w:rsidRPr="00BD212E">
        <w:rPr>
          <w:lang w:val="en-US"/>
        </w:rPr>
        <w:t>vessels</w:t>
      </w:r>
      <w:r w:rsidRPr="00BD212E">
        <w:rPr>
          <w:spacing w:val="39"/>
          <w:lang w:val="en-US"/>
        </w:rPr>
        <w:t xml:space="preserve"> </w:t>
      </w:r>
      <w:r w:rsidRPr="00BD212E">
        <w:rPr>
          <w:spacing w:val="-1"/>
          <w:lang w:val="en-US"/>
        </w:rPr>
        <w:t>a</w:t>
      </w:r>
      <w:r w:rsidRPr="00BD212E">
        <w:rPr>
          <w:lang w:val="en-US"/>
        </w:rPr>
        <w:t>t</w:t>
      </w:r>
      <w:r w:rsidRPr="00BD212E">
        <w:rPr>
          <w:spacing w:val="44"/>
          <w:lang w:val="en-US"/>
        </w:rPr>
        <w:t xml:space="preserve"> </w:t>
      </w:r>
      <w:r w:rsidRPr="00BD212E">
        <w:rPr>
          <w:lang w:val="en-US"/>
        </w:rPr>
        <w:t>regular</w:t>
      </w:r>
      <w:r w:rsidRPr="00BD212E">
        <w:rPr>
          <w:spacing w:val="39"/>
          <w:lang w:val="en-US"/>
        </w:rPr>
        <w:t xml:space="preserve"> </w:t>
      </w:r>
      <w:r w:rsidRPr="00BD212E">
        <w:rPr>
          <w:lang w:val="en-US"/>
        </w:rPr>
        <w:t>in</w:t>
      </w:r>
      <w:r w:rsidRPr="00BD212E">
        <w:rPr>
          <w:spacing w:val="-1"/>
          <w:lang w:val="en-US"/>
        </w:rPr>
        <w:t>t</w:t>
      </w:r>
      <w:r w:rsidRPr="00BD212E">
        <w:rPr>
          <w:lang w:val="en-US"/>
        </w:rPr>
        <w:t>ervals</w:t>
      </w:r>
      <w:r w:rsidRPr="00BD212E">
        <w:rPr>
          <w:spacing w:val="38"/>
          <w:lang w:val="en-US"/>
        </w:rPr>
        <w:t xml:space="preserve"> </w:t>
      </w:r>
      <w:r w:rsidRPr="00BD212E">
        <w:rPr>
          <w:lang w:val="en-US"/>
        </w:rPr>
        <w:t>or</w:t>
      </w:r>
      <w:r w:rsidRPr="00BD212E">
        <w:rPr>
          <w:spacing w:val="44"/>
          <w:lang w:val="en-US"/>
        </w:rPr>
        <w:t xml:space="preserve"> </w:t>
      </w:r>
      <w:r w:rsidRPr="00BD212E">
        <w:rPr>
          <w:spacing w:val="-1"/>
          <w:lang w:val="en-US"/>
        </w:rPr>
        <w:t>o</w:t>
      </w:r>
      <w:r w:rsidRPr="00BD212E">
        <w:rPr>
          <w:lang w:val="en-US"/>
        </w:rPr>
        <w:t>n demand</w:t>
      </w:r>
      <w:r w:rsidRPr="00BD212E">
        <w:rPr>
          <w:spacing w:val="-8"/>
          <w:lang w:val="en-US"/>
        </w:rPr>
        <w:t xml:space="preserve"> </w:t>
      </w:r>
      <w:r w:rsidRPr="00BD212E">
        <w:rPr>
          <w:lang w:val="en-US"/>
        </w:rPr>
        <w:t>or</w:t>
      </w:r>
      <w:r w:rsidRPr="00BD212E">
        <w:rPr>
          <w:spacing w:val="-2"/>
          <w:lang w:val="en-US"/>
        </w:rPr>
        <w:t xml:space="preserve"> </w:t>
      </w:r>
      <w:r w:rsidRPr="00BD212E">
        <w:rPr>
          <w:lang w:val="en-US"/>
        </w:rPr>
        <w:t>deemed</w:t>
      </w:r>
      <w:r w:rsidRPr="00BD212E">
        <w:rPr>
          <w:spacing w:val="-8"/>
          <w:lang w:val="en-US"/>
        </w:rPr>
        <w:t xml:space="preserve"> </w:t>
      </w:r>
      <w:r w:rsidRPr="00BD212E">
        <w:rPr>
          <w:lang w:val="en-US"/>
        </w:rPr>
        <w:t>necessary</w:t>
      </w:r>
      <w:r w:rsidRPr="00BD212E">
        <w:rPr>
          <w:spacing w:val="-10"/>
          <w:lang w:val="en-US"/>
        </w:rPr>
        <w:t xml:space="preserve"> </w:t>
      </w:r>
      <w:r w:rsidRPr="00BD212E">
        <w:rPr>
          <w:lang w:val="en-US"/>
        </w:rPr>
        <w:t>by</w:t>
      </w:r>
      <w:r w:rsidRPr="00BD212E">
        <w:rPr>
          <w:spacing w:val="-2"/>
          <w:lang w:val="en-US"/>
        </w:rPr>
        <w:t xml:space="preserve"> </w:t>
      </w:r>
      <w:r w:rsidRPr="00BD212E">
        <w:rPr>
          <w:lang w:val="en-US"/>
        </w:rPr>
        <w:t>the</w:t>
      </w:r>
      <w:r w:rsidRPr="00BD212E">
        <w:rPr>
          <w:spacing w:val="-3"/>
          <w:lang w:val="en-US"/>
        </w:rPr>
        <w:t xml:space="preserve"> </w:t>
      </w:r>
      <w:r w:rsidRPr="00BD212E">
        <w:rPr>
          <w:lang w:val="en-US"/>
        </w:rPr>
        <w:t>VTS</w:t>
      </w:r>
      <w:del w:id="796" w:author="Shahid Khan" w:date="2019-09-24T14:27:00Z">
        <w:r w:rsidRPr="00BD212E" w:rsidDel="00027943">
          <w:rPr>
            <w:lang w:val="en-US"/>
          </w:rPr>
          <w:delText>O</w:delText>
        </w:r>
      </w:del>
      <w:r w:rsidRPr="00BD212E">
        <w:rPr>
          <w:lang w:val="en-US"/>
        </w:rPr>
        <w:t>,</w:t>
      </w:r>
      <w:r w:rsidRPr="00BD212E">
        <w:rPr>
          <w:spacing w:val="-7"/>
          <w:lang w:val="en-US"/>
        </w:rPr>
        <w:t xml:space="preserve"> </w:t>
      </w:r>
      <w:r w:rsidRPr="00BD212E">
        <w:rPr>
          <w:lang w:val="en-US"/>
        </w:rPr>
        <w:t>including:</w:t>
      </w:r>
    </w:p>
    <w:p w14:paraId="46DCE64E" w14:textId="77777777" w:rsidR="005733F7" w:rsidRPr="00BD212E" w:rsidRDefault="005733F7" w:rsidP="005733F7">
      <w:pPr>
        <w:pStyle w:val="Bullet2"/>
        <w:rPr>
          <w:lang w:val="en-US"/>
        </w:rPr>
      </w:pPr>
      <w:r w:rsidRPr="00BD212E">
        <w:rPr>
          <w:lang w:val="en-US"/>
        </w:rPr>
        <w:t>Environmental conditions;</w:t>
      </w:r>
    </w:p>
    <w:p w14:paraId="237C1D1F" w14:textId="77777777" w:rsidR="005733F7" w:rsidRPr="00BD212E" w:rsidRDefault="005733F7" w:rsidP="005733F7">
      <w:pPr>
        <w:pStyle w:val="Bullet2"/>
        <w:rPr>
          <w:lang w:val="en-US"/>
        </w:rPr>
      </w:pPr>
      <w:r w:rsidRPr="00BD212E">
        <w:rPr>
          <w:lang w:val="en-US"/>
        </w:rPr>
        <w:t>Traffic sit</w:t>
      </w:r>
      <w:r w:rsidRPr="00BD212E">
        <w:rPr>
          <w:spacing w:val="-1"/>
          <w:lang w:val="en-US"/>
        </w:rPr>
        <w:t>u</w:t>
      </w:r>
      <w:r w:rsidRPr="00BD212E">
        <w:rPr>
          <w:lang w:val="en-US"/>
        </w:rPr>
        <w:t>ation;</w:t>
      </w:r>
    </w:p>
    <w:p w14:paraId="6B75FF7B" w14:textId="77777777" w:rsidR="005733F7" w:rsidRPr="00BD212E" w:rsidRDefault="005733F7" w:rsidP="005733F7">
      <w:pPr>
        <w:pStyle w:val="Bullet2"/>
        <w:rPr>
          <w:lang w:val="en-US"/>
        </w:rPr>
      </w:pPr>
      <w:r w:rsidRPr="00BD212E">
        <w:rPr>
          <w:lang w:val="en-US"/>
        </w:rPr>
        <w:t>Navigati</w:t>
      </w:r>
      <w:r w:rsidRPr="00BD212E">
        <w:rPr>
          <w:spacing w:val="-1"/>
          <w:lang w:val="en-US"/>
        </w:rPr>
        <w:t>o</w:t>
      </w:r>
      <w:r w:rsidRPr="00BD212E">
        <w:rPr>
          <w:lang w:val="en-US"/>
        </w:rPr>
        <w:t>nal co</w:t>
      </w:r>
      <w:r w:rsidRPr="00BD212E">
        <w:rPr>
          <w:spacing w:val="-1"/>
          <w:lang w:val="en-US"/>
        </w:rPr>
        <w:t>n</w:t>
      </w:r>
      <w:r w:rsidRPr="00BD212E">
        <w:rPr>
          <w:lang w:val="en-US"/>
        </w:rPr>
        <w:t>ditio</w:t>
      </w:r>
      <w:r w:rsidRPr="00BD212E">
        <w:rPr>
          <w:spacing w:val="-1"/>
          <w:lang w:val="en-US"/>
        </w:rPr>
        <w:t>n</w:t>
      </w:r>
      <w:r w:rsidRPr="00BD212E">
        <w:rPr>
          <w:spacing w:val="1"/>
          <w:lang w:val="en-US"/>
        </w:rPr>
        <w:t>s</w:t>
      </w:r>
      <w:r w:rsidRPr="00BD212E">
        <w:rPr>
          <w:lang w:val="en-US"/>
        </w:rPr>
        <w:t>;</w:t>
      </w:r>
    </w:p>
    <w:p w14:paraId="28D70DFE" w14:textId="77777777" w:rsidR="005733F7" w:rsidRPr="00BD212E" w:rsidRDefault="005733F7" w:rsidP="005733F7">
      <w:pPr>
        <w:pStyle w:val="Bullet2"/>
        <w:rPr>
          <w:lang w:val="en-US"/>
        </w:rPr>
      </w:pPr>
      <w:r w:rsidRPr="00BD212E">
        <w:rPr>
          <w:lang w:val="en-US"/>
        </w:rPr>
        <w:t>Traffic sep</w:t>
      </w:r>
      <w:r w:rsidRPr="00BD212E">
        <w:rPr>
          <w:spacing w:val="-1"/>
          <w:lang w:val="en-US"/>
        </w:rPr>
        <w:t>a</w:t>
      </w:r>
      <w:r w:rsidRPr="00BD212E">
        <w:rPr>
          <w:lang w:val="en-US"/>
        </w:rPr>
        <w:t>r</w:t>
      </w:r>
      <w:r w:rsidRPr="00BD212E">
        <w:rPr>
          <w:spacing w:val="-1"/>
          <w:lang w:val="en-US"/>
        </w:rPr>
        <w:t>a</w:t>
      </w:r>
      <w:r w:rsidRPr="00BD212E">
        <w:rPr>
          <w:lang w:val="en-US"/>
        </w:rPr>
        <w:t>tions/overt</w:t>
      </w:r>
      <w:r w:rsidRPr="00BD212E">
        <w:rPr>
          <w:spacing w:val="-1"/>
          <w:lang w:val="en-US"/>
        </w:rPr>
        <w:t>a</w:t>
      </w:r>
      <w:r w:rsidRPr="00BD212E">
        <w:rPr>
          <w:spacing w:val="1"/>
          <w:lang w:val="en-US"/>
        </w:rPr>
        <w:t>k</w:t>
      </w:r>
      <w:r w:rsidRPr="00BD212E">
        <w:rPr>
          <w:spacing w:val="-1"/>
          <w:lang w:val="en-US"/>
        </w:rPr>
        <w:t>i</w:t>
      </w:r>
      <w:r w:rsidRPr="00BD212E">
        <w:rPr>
          <w:lang w:val="en-US"/>
        </w:rPr>
        <w:t>ng r</w:t>
      </w:r>
      <w:r w:rsidRPr="00BD212E">
        <w:rPr>
          <w:spacing w:val="-1"/>
          <w:lang w:val="en-US"/>
        </w:rPr>
        <w:t>e</w:t>
      </w:r>
      <w:r w:rsidRPr="00BD212E">
        <w:rPr>
          <w:lang w:val="en-US"/>
        </w:rPr>
        <w:t>str</w:t>
      </w:r>
      <w:r w:rsidRPr="00BD212E">
        <w:rPr>
          <w:spacing w:val="-1"/>
          <w:lang w:val="en-US"/>
        </w:rPr>
        <w:t>i</w:t>
      </w:r>
      <w:r w:rsidRPr="00BD212E">
        <w:rPr>
          <w:lang w:val="en-US"/>
        </w:rPr>
        <w:t>ctio</w:t>
      </w:r>
      <w:r w:rsidRPr="00BD212E">
        <w:rPr>
          <w:spacing w:val="-1"/>
          <w:lang w:val="en-US"/>
        </w:rPr>
        <w:t>n</w:t>
      </w:r>
      <w:r w:rsidRPr="00BD212E">
        <w:rPr>
          <w:spacing w:val="1"/>
          <w:lang w:val="en-US"/>
        </w:rPr>
        <w:t>s</w:t>
      </w:r>
      <w:r w:rsidRPr="00BD212E">
        <w:rPr>
          <w:lang w:val="en-US"/>
        </w:rPr>
        <w:t>;</w:t>
      </w:r>
    </w:p>
    <w:p w14:paraId="5D4089EF" w14:textId="24662C5A" w:rsidR="005733F7" w:rsidRDefault="005733F7" w:rsidP="005733F7">
      <w:pPr>
        <w:pStyle w:val="Bullet2"/>
        <w:rPr>
          <w:ins w:id="797" w:author="Ski, Trond" w:date="2020-06-12T01:47:00Z"/>
          <w:lang w:val="en-US"/>
        </w:rPr>
      </w:pPr>
      <w:r w:rsidRPr="00BD212E">
        <w:rPr>
          <w:lang w:val="en-US"/>
        </w:rPr>
        <w:t>W</w:t>
      </w:r>
      <w:r w:rsidRPr="00BD212E">
        <w:rPr>
          <w:spacing w:val="-1"/>
          <w:lang w:val="en-US"/>
        </w:rPr>
        <w:t>a</w:t>
      </w:r>
      <w:r w:rsidRPr="00BD212E">
        <w:rPr>
          <w:lang w:val="en-US"/>
        </w:rPr>
        <w:t>rnin</w:t>
      </w:r>
      <w:r w:rsidRPr="00BD212E">
        <w:rPr>
          <w:spacing w:val="-1"/>
          <w:lang w:val="en-US"/>
        </w:rPr>
        <w:t>g</w:t>
      </w:r>
      <w:r w:rsidRPr="00BD212E">
        <w:rPr>
          <w:lang w:val="en-US"/>
        </w:rPr>
        <w:t>s a</w:t>
      </w:r>
      <w:r w:rsidRPr="00BD212E">
        <w:rPr>
          <w:spacing w:val="-1"/>
          <w:lang w:val="en-US"/>
        </w:rPr>
        <w:t>n</w:t>
      </w:r>
      <w:r w:rsidRPr="00BD212E">
        <w:rPr>
          <w:lang w:val="en-US"/>
        </w:rPr>
        <w:t>d res</w:t>
      </w:r>
      <w:r w:rsidRPr="00BD212E">
        <w:rPr>
          <w:spacing w:val="-2"/>
          <w:lang w:val="en-US"/>
        </w:rPr>
        <w:t>t</w:t>
      </w:r>
      <w:r w:rsidRPr="00BD212E">
        <w:rPr>
          <w:lang w:val="en-US"/>
        </w:rPr>
        <w:t>ricti</w:t>
      </w:r>
      <w:r w:rsidRPr="00BD212E">
        <w:rPr>
          <w:spacing w:val="-1"/>
          <w:lang w:val="en-US"/>
        </w:rPr>
        <w:t>o</w:t>
      </w:r>
      <w:r w:rsidRPr="00BD212E">
        <w:rPr>
          <w:lang w:val="en-US"/>
        </w:rPr>
        <w:t>ns</w:t>
      </w:r>
      <w:r w:rsidRPr="00BD212E">
        <w:rPr>
          <w:spacing w:val="-1"/>
          <w:lang w:val="en-US"/>
        </w:rPr>
        <w:t xml:space="preserve"> </w:t>
      </w:r>
      <w:r w:rsidRPr="00BD212E">
        <w:rPr>
          <w:lang w:val="en-US"/>
        </w:rPr>
        <w:t>co</w:t>
      </w:r>
      <w:r w:rsidRPr="00BD212E">
        <w:rPr>
          <w:spacing w:val="-1"/>
          <w:lang w:val="en-US"/>
        </w:rPr>
        <w:t>n</w:t>
      </w:r>
      <w:r w:rsidRPr="00BD212E">
        <w:rPr>
          <w:spacing w:val="1"/>
          <w:lang w:val="en-US"/>
        </w:rPr>
        <w:t>c</w:t>
      </w:r>
      <w:r w:rsidRPr="00BD212E">
        <w:rPr>
          <w:spacing w:val="-1"/>
          <w:lang w:val="en-US"/>
        </w:rPr>
        <w:t>e</w:t>
      </w:r>
      <w:r w:rsidRPr="00BD212E">
        <w:rPr>
          <w:lang w:val="en-US"/>
        </w:rPr>
        <w:t>rni</w:t>
      </w:r>
      <w:r w:rsidRPr="00BD212E">
        <w:rPr>
          <w:spacing w:val="-1"/>
          <w:lang w:val="en-US"/>
        </w:rPr>
        <w:t>n</w:t>
      </w:r>
      <w:r w:rsidRPr="00BD212E">
        <w:rPr>
          <w:lang w:val="en-US"/>
        </w:rPr>
        <w:t>g the movement</w:t>
      </w:r>
      <w:r w:rsidRPr="00BD212E">
        <w:rPr>
          <w:spacing w:val="-1"/>
          <w:lang w:val="en-US"/>
        </w:rPr>
        <w:t xml:space="preserve"> </w:t>
      </w:r>
      <w:r w:rsidRPr="00BD212E">
        <w:rPr>
          <w:lang w:val="en-US"/>
        </w:rPr>
        <w:t>of traffic in the area</w:t>
      </w:r>
      <w:ins w:id="798" w:author="Ski, Trond" w:date="2020-06-12T09:41:00Z">
        <w:r w:rsidR="00F069C6">
          <w:rPr>
            <w:lang w:val="en-US"/>
          </w:rPr>
          <w:t>;</w:t>
        </w:r>
      </w:ins>
      <w:ins w:id="799" w:author="Ski, Trond" w:date="2020-06-12T10:57:00Z">
        <w:r w:rsidR="00EC6B29">
          <w:rPr>
            <w:lang w:val="en-US"/>
          </w:rPr>
          <w:t xml:space="preserve"> and</w:t>
        </w:r>
      </w:ins>
      <w:del w:id="800" w:author="Ski, Trond" w:date="2020-06-12T09:41:00Z">
        <w:r w:rsidRPr="00BD212E" w:rsidDel="00F069C6">
          <w:rPr>
            <w:lang w:val="en-US"/>
          </w:rPr>
          <w:delText>.</w:delText>
        </w:r>
      </w:del>
    </w:p>
    <w:p w14:paraId="783E2B52" w14:textId="4BA0939F" w:rsidR="001A0A5A" w:rsidRPr="00B03FDA" w:rsidRDefault="001A0A5A" w:rsidP="005733F7">
      <w:pPr>
        <w:pStyle w:val="Bullet2"/>
        <w:rPr>
          <w:ins w:id="801" w:author="Ski, Trond" w:date="2020-06-12T09:38:00Z"/>
          <w:lang w:val="en-US"/>
        </w:rPr>
      </w:pPr>
      <w:ins w:id="802" w:author="Ski, Trond" w:date="2020-06-12T01:47:00Z">
        <w:r w:rsidRPr="00796765">
          <w:rPr>
            <w:lang w:val="en-US"/>
          </w:rPr>
          <w:t>Mar</w:t>
        </w:r>
      </w:ins>
      <w:ins w:id="803" w:author="Ski, Trond" w:date="2020-06-12T01:48:00Z">
        <w:r w:rsidRPr="00796765">
          <w:rPr>
            <w:lang w:val="en-US"/>
          </w:rPr>
          <w:t>itime Safety Information</w:t>
        </w:r>
      </w:ins>
      <w:ins w:id="804" w:author="Ski, Trond" w:date="2020-06-12T09:41:00Z">
        <w:r w:rsidR="00EC6B29" w:rsidRPr="00B03FDA">
          <w:rPr>
            <w:lang w:val="en-US"/>
          </w:rPr>
          <w:t>.</w:t>
        </w:r>
      </w:ins>
    </w:p>
    <w:p w14:paraId="68C8A7B1" w14:textId="04D6B6CD" w:rsidR="00F33CDB" w:rsidRPr="00B03FDA" w:rsidDel="00F61676" w:rsidRDefault="00F33CDB" w:rsidP="005733F7">
      <w:pPr>
        <w:pStyle w:val="Bullet2"/>
        <w:rPr>
          <w:del w:id="805" w:author="Ski, Trond" w:date="2020-06-12T10:47:00Z"/>
          <w:highlight w:val="yellow"/>
          <w:lang w:val="en-US"/>
        </w:rPr>
      </w:pPr>
    </w:p>
    <w:p w14:paraId="0FF88CAA" w14:textId="2D64D6FA" w:rsidR="005733F7" w:rsidRPr="00BD212E" w:rsidRDefault="005733F7" w:rsidP="005733F7">
      <w:pPr>
        <w:pStyle w:val="Bullet1"/>
        <w:rPr>
          <w:lang w:val="en-US"/>
        </w:rPr>
      </w:pPr>
      <w:r w:rsidRPr="00BD212E">
        <w:rPr>
          <w:lang w:val="en-US"/>
        </w:rPr>
        <w:t>Special</w:t>
      </w:r>
      <w:r w:rsidRPr="00BD212E">
        <w:rPr>
          <w:spacing w:val="-7"/>
          <w:lang w:val="en-US"/>
        </w:rPr>
        <w:t xml:space="preserve"> </w:t>
      </w:r>
      <w:r w:rsidRPr="00BD212E">
        <w:rPr>
          <w:lang w:val="en-US"/>
        </w:rPr>
        <w:t>provisions</w:t>
      </w:r>
      <w:r w:rsidRPr="00BD212E">
        <w:rPr>
          <w:spacing w:val="-10"/>
          <w:lang w:val="en-US"/>
        </w:rPr>
        <w:t xml:space="preserve"> </w:t>
      </w:r>
      <w:r w:rsidRPr="00BD212E">
        <w:rPr>
          <w:lang w:val="en-US"/>
        </w:rPr>
        <w:t>for</w:t>
      </w:r>
      <w:r w:rsidRPr="00BD212E">
        <w:rPr>
          <w:spacing w:val="-3"/>
          <w:lang w:val="en-US"/>
        </w:rPr>
        <w:t xml:space="preserve"> </w:t>
      </w:r>
      <w:r w:rsidRPr="00BD212E">
        <w:rPr>
          <w:lang w:val="en-US"/>
        </w:rPr>
        <w:t>v</w:t>
      </w:r>
      <w:r w:rsidRPr="00BD212E">
        <w:rPr>
          <w:spacing w:val="-1"/>
          <w:lang w:val="en-US"/>
        </w:rPr>
        <w:t>e</w:t>
      </w:r>
      <w:r w:rsidRPr="00BD212E">
        <w:rPr>
          <w:lang w:val="en-US"/>
        </w:rPr>
        <w:t>ssels</w:t>
      </w:r>
      <w:r w:rsidRPr="00BD212E">
        <w:rPr>
          <w:spacing w:val="-8"/>
          <w:lang w:val="en-US"/>
        </w:rPr>
        <w:t xml:space="preserve"> </w:t>
      </w:r>
      <w:r w:rsidRPr="00BD212E">
        <w:rPr>
          <w:lang w:val="en-US"/>
        </w:rPr>
        <w:t>carrying</w:t>
      </w:r>
      <w:r w:rsidRPr="00BD212E">
        <w:rPr>
          <w:spacing w:val="-8"/>
          <w:lang w:val="en-US"/>
        </w:rPr>
        <w:t xml:space="preserve"> </w:t>
      </w:r>
      <w:r w:rsidRPr="00BD212E">
        <w:rPr>
          <w:lang w:val="en-US"/>
        </w:rPr>
        <w:t>hazardous</w:t>
      </w:r>
      <w:ins w:id="806" w:author="Shahid Khan" w:date="2019-09-24T15:20:00Z">
        <w:r w:rsidR="00433DA3">
          <w:rPr>
            <w:lang w:val="en-US"/>
          </w:rPr>
          <w:t>,</w:t>
        </w:r>
      </w:ins>
      <w:r w:rsidRPr="00BD212E">
        <w:rPr>
          <w:spacing w:val="-10"/>
          <w:lang w:val="en-US"/>
        </w:rPr>
        <w:t xml:space="preserve"> </w:t>
      </w:r>
      <w:r w:rsidRPr="00BD212E">
        <w:rPr>
          <w:lang w:val="en-US"/>
        </w:rPr>
        <w:t>dangerous</w:t>
      </w:r>
      <w:r w:rsidRPr="00BD212E">
        <w:rPr>
          <w:spacing w:val="-11"/>
          <w:lang w:val="en-US"/>
        </w:rPr>
        <w:t xml:space="preserve"> </w:t>
      </w:r>
      <w:r w:rsidRPr="00BD212E">
        <w:rPr>
          <w:lang w:val="en-US"/>
        </w:rPr>
        <w:t>or</w:t>
      </w:r>
      <w:r w:rsidRPr="00BD212E">
        <w:rPr>
          <w:spacing w:val="-2"/>
          <w:lang w:val="en-US"/>
        </w:rPr>
        <w:t xml:space="preserve"> </w:t>
      </w:r>
      <w:r w:rsidRPr="00BD212E">
        <w:rPr>
          <w:lang w:val="en-US"/>
        </w:rPr>
        <w:t>polluting</w:t>
      </w:r>
      <w:r w:rsidRPr="00BD212E">
        <w:rPr>
          <w:spacing w:val="-9"/>
          <w:lang w:val="en-US"/>
        </w:rPr>
        <w:t xml:space="preserve"> </w:t>
      </w:r>
      <w:r w:rsidRPr="00BD212E">
        <w:rPr>
          <w:lang w:val="en-US"/>
        </w:rPr>
        <w:t>cargo;</w:t>
      </w:r>
    </w:p>
    <w:p w14:paraId="4D390C61" w14:textId="6B0F96BD" w:rsidR="005733F7" w:rsidRPr="00BD212E" w:rsidRDefault="005733F7" w:rsidP="005733F7">
      <w:pPr>
        <w:pStyle w:val="Bullet1"/>
        <w:rPr>
          <w:lang w:val="en-US"/>
        </w:rPr>
      </w:pPr>
      <w:r w:rsidRPr="00BD212E">
        <w:rPr>
          <w:lang w:val="en-US"/>
        </w:rPr>
        <w:t>Compliance</w:t>
      </w:r>
      <w:r w:rsidRPr="00BD212E">
        <w:rPr>
          <w:spacing w:val="18"/>
          <w:lang w:val="en-US"/>
        </w:rPr>
        <w:t xml:space="preserve"> </w:t>
      </w:r>
      <w:r w:rsidRPr="00BD212E">
        <w:rPr>
          <w:lang w:val="en-US"/>
        </w:rPr>
        <w:t>with</w:t>
      </w:r>
      <w:r w:rsidRPr="00BD212E">
        <w:rPr>
          <w:spacing w:val="26"/>
          <w:lang w:val="en-US"/>
        </w:rPr>
        <w:t xml:space="preserve"> </w:t>
      </w:r>
      <w:r w:rsidRPr="00BD212E">
        <w:rPr>
          <w:lang w:val="en-US"/>
        </w:rPr>
        <w:t>pilota</w:t>
      </w:r>
      <w:r w:rsidRPr="00BD212E">
        <w:rPr>
          <w:spacing w:val="-1"/>
          <w:lang w:val="en-US"/>
        </w:rPr>
        <w:t>g</w:t>
      </w:r>
      <w:r w:rsidRPr="00BD212E">
        <w:rPr>
          <w:lang w:val="en-US"/>
        </w:rPr>
        <w:t>e</w:t>
      </w:r>
      <w:r w:rsidRPr="00BD212E">
        <w:rPr>
          <w:spacing w:val="22"/>
          <w:lang w:val="en-US"/>
        </w:rPr>
        <w:t xml:space="preserve"> </w:t>
      </w:r>
      <w:del w:id="807" w:author="Ski, Trond" w:date="2020-06-03T10:59:00Z">
        <w:r w:rsidRPr="00BD212E" w:rsidDel="001D0B3D">
          <w:rPr>
            <w:lang w:val="en-US"/>
          </w:rPr>
          <w:delText>directio</w:delText>
        </w:r>
        <w:r w:rsidRPr="00BD212E" w:rsidDel="001D0B3D">
          <w:rPr>
            <w:spacing w:val="-1"/>
            <w:lang w:val="en-US"/>
          </w:rPr>
          <w:delText>n</w:delText>
        </w:r>
        <w:r w:rsidRPr="00BD212E" w:rsidDel="001D0B3D">
          <w:rPr>
            <w:lang w:val="en-US"/>
          </w:rPr>
          <w:delText>s</w:delText>
        </w:r>
        <w:r w:rsidRPr="00BD212E" w:rsidDel="001D0B3D">
          <w:rPr>
            <w:spacing w:val="20"/>
            <w:lang w:val="en-US"/>
          </w:rPr>
          <w:delText xml:space="preserve"> </w:delText>
        </w:r>
        <w:r w:rsidRPr="00BD212E" w:rsidDel="001D0B3D">
          <w:rPr>
            <w:lang w:val="en-US"/>
          </w:rPr>
          <w:delText>and</w:delText>
        </w:r>
        <w:r w:rsidRPr="00BD212E" w:rsidDel="001D0B3D">
          <w:rPr>
            <w:spacing w:val="26"/>
            <w:lang w:val="en-US"/>
          </w:rPr>
          <w:delText xml:space="preserve"> </w:delText>
        </w:r>
      </w:del>
      <w:ins w:id="808" w:author="Shahid Khan" w:date="2019-09-24T15:23:00Z">
        <w:del w:id="809" w:author="Ski, Trond" w:date="2020-06-03T10:59:00Z">
          <w:r w:rsidR="00433DA3" w:rsidDel="001D0B3D">
            <w:rPr>
              <w:spacing w:val="26"/>
              <w:lang w:val="en-US"/>
            </w:rPr>
            <w:delText>with IM</w:delText>
          </w:r>
        </w:del>
      </w:ins>
      <w:ins w:id="810" w:author="Shahid Khan" w:date="2019-09-24T15:24:00Z">
        <w:del w:id="811" w:author="Ski, Trond" w:date="2020-06-03T10:59:00Z">
          <w:r w:rsidR="00433DA3" w:rsidDel="001D0B3D">
            <w:rPr>
              <w:spacing w:val="26"/>
              <w:lang w:val="en-US"/>
            </w:rPr>
            <w:delText>O requirements regarding Pilot transfer arrangements</w:delText>
          </w:r>
        </w:del>
      </w:ins>
      <w:ins w:id="812" w:author="Ski, Trond" w:date="2020-06-03T10:59:00Z">
        <w:r w:rsidR="001D0B3D">
          <w:rPr>
            <w:lang w:val="en-US"/>
          </w:rPr>
          <w:t>requirements</w:t>
        </w:r>
      </w:ins>
      <w:del w:id="813" w:author="Shahid Khan" w:date="2019-09-24T15:24:00Z">
        <w:r w:rsidRPr="00BD212E" w:rsidDel="00433DA3">
          <w:rPr>
            <w:lang w:val="en-US"/>
          </w:rPr>
          <w:delText>any</w:delText>
        </w:r>
        <w:r w:rsidRPr="00BD212E" w:rsidDel="00433DA3">
          <w:rPr>
            <w:spacing w:val="26"/>
            <w:lang w:val="en-US"/>
          </w:rPr>
          <w:delText xml:space="preserve"> </w:delText>
        </w:r>
        <w:r w:rsidRPr="00BD212E" w:rsidDel="00433DA3">
          <w:rPr>
            <w:lang w:val="en-US"/>
          </w:rPr>
          <w:delText>s</w:delText>
        </w:r>
        <w:r w:rsidRPr="00BD212E" w:rsidDel="00433DA3">
          <w:rPr>
            <w:spacing w:val="-1"/>
            <w:lang w:val="en-US"/>
          </w:rPr>
          <w:delText>p</w:delText>
        </w:r>
        <w:r w:rsidRPr="00BD212E" w:rsidDel="00433DA3">
          <w:rPr>
            <w:lang w:val="en-US"/>
          </w:rPr>
          <w:delText>ecial</w:delText>
        </w:r>
        <w:r w:rsidRPr="00BD212E" w:rsidDel="00433DA3">
          <w:rPr>
            <w:spacing w:val="23"/>
            <w:lang w:val="en-US"/>
          </w:rPr>
          <w:delText xml:space="preserve"> </w:delText>
        </w:r>
        <w:r w:rsidRPr="00BD212E" w:rsidDel="00433DA3">
          <w:rPr>
            <w:lang w:val="en-US"/>
          </w:rPr>
          <w:delText>req</w:delText>
        </w:r>
        <w:r w:rsidRPr="00BD212E" w:rsidDel="00433DA3">
          <w:rPr>
            <w:spacing w:val="-1"/>
            <w:lang w:val="en-US"/>
          </w:rPr>
          <w:delText>u</w:delText>
        </w:r>
        <w:r w:rsidRPr="00BD212E" w:rsidDel="00433DA3">
          <w:rPr>
            <w:lang w:val="en-US"/>
          </w:rPr>
          <w:delText>ir</w:delText>
        </w:r>
        <w:r w:rsidRPr="00BD212E" w:rsidDel="00433DA3">
          <w:rPr>
            <w:spacing w:val="-1"/>
            <w:lang w:val="en-US"/>
          </w:rPr>
          <w:delText>em</w:delText>
        </w:r>
        <w:r w:rsidRPr="00BD212E" w:rsidDel="00433DA3">
          <w:rPr>
            <w:lang w:val="en-US"/>
          </w:rPr>
          <w:delText>ents</w:delText>
        </w:r>
        <w:r w:rsidRPr="00BD212E" w:rsidDel="00433DA3">
          <w:rPr>
            <w:spacing w:val="17"/>
            <w:lang w:val="en-US"/>
          </w:rPr>
          <w:delText xml:space="preserve"> </w:delText>
        </w:r>
        <w:r w:rsidRPr="00BD212E" w:rsidDel="00433DA3">
          <w:rPr>
            <w:lang w:val="en-US"/>
          </w:rPr>
          <w:delText>for</w:delText>
        </w:r>
        <w:r w:rsidRPr="00BD212E" w:rsidDel="00433DA3">
          <w:rPr>
            <w:spacing w:val="27"/>
            <w:lang w:val="en-US"/>
          </w:rPr>
          <w:delText xml:space="preserve"> </w:delText>
        </w:r>
        <w:r w:rsidRPr="00BD212E" w:rsidDel="00433DA3">
          <w:rPr>
            <w:lang w:val="en-US"/>
          </w:rPr>
          <w:delText>a</w:delText>
        </w:r>
        <w:r w:rsidRPr="00BD212E" w:rsidDel="00433DA3">
          <w:rPr>
            <w:spacing w:val="28"/>
            <w:lang w:val="en-US"/>
          </w:rPr>
          <w:delText xml:space="preserve"> </w:delText>
        </w:r>
        <w:r w:rsidRPr="00BD212E" w:rsidDel="00433DA3">
          <w:rPr>
            <w:lang w:val="en-US"/>
          </w:rPr>
          <w:delText>pilot</w:delText>
        </w:r>
        <w:r w:rsidRPr="00BD212E" w:rsidDel="00433DA3">
          <w:rPr>
            <w:spacing w:val="26"/>
            <w:lang w:val="en-US"/>
          </w:rPr>
          <w:delText xml:space="preserve"> </w:delText>
        </w:r>
        <w:r w:rsidRPr="00BD212E" w:rsidDel="00433DA3">
          <w:rPr>
            <w:lang w:val="en-US"/>
          </w:rPr>
          <w:delText>vessel being</w:delText>
        </w:r>
        <w:r w:rsidRPr="00BD212E" w:rsidDel="00433DA3">
          <w:rPr>
            <w:spacing w:val="-5"/>
            <w:lang w:val="en-US"/>
          </w:rPr>
          <w:delText xml:space="preserve"> </w:delText>
        </w:r>
        <w:r w:rsidRPr="00BD212E" w:rsidDel="00433DA3">
          <w:rPr>
            <w:lang w:val="en-US"/>
          </w:rPr>
          <w:delText>off</w:delText>
        </w:r>
        <w:r w:rsidRPr="00BD212E" w:rsidDel="00433DA3">
          <w:rPr>
            <w:spacing w:val="-2"/>
            <w:lang w:val="en-US"/>
          </w:rPr>
          <w:delText xml:space="preserve"> </w:delText>
        </w:r>
        <w:r w:rsidRPr="00BD212E" w:rsidDel="00433DA3">
          <w:rPr>
            <w:lang w:val="en-US"/>
          </w:rPr>
          <w:delText>st</w:delText>
        </w:r>
        <w:r w:rsidRPr="00BD212E" w:rsidDel="00433DA3">
          <w:rPr>
            <w:spacing w:val="-1"/>
            <w:lang w:val="en-US"/>
          </w:rPr>
          <w:delText>a</w:delText>
        </w:r>
        <w:r w:rsidRPr="00BD212E" w:rsidDel="00433DA3">
          <w:rPr>
            <w:lang w:val="en-US"/>
          </w:rPr>
          <w:delText>tion</w:delText>
        </w:r>
      </w:del>
      <w:r w:rsidRPr="00BD212E">
        <w:rPr>
          <w:lang w:val="en-US"/>
        </w:rPr>
        <w:t>;</w:t>
      </w:r>
    </w:p>
    <w:p w14:paraId="209CCF0A" w14:textId="236BA88E" w:rsidR="005733F7" w:rsidRPr="00BD212E" w:rsidDel="00F069C6" w:rsidRDefault="005733F7" w:rsidP="005733F7">
      <w:pPr>
        <w:pStyle w:val="Bullet1"/>
        <w:rPr>
          <w:del w:id="814" w:author="Ski, Trond" w:date="2020-06-12T09:41:00Z"/>
          <w:lang w:val="en-US"/>
        </w:rPr>
      </w:pPr>
      <w:r w:rsidRPr="00BD212E">
        <w:rPr>
          <w:lang w:val="en-US"/>
        </w:rPr>
        <w:t>Procedures</w:t>
      </w:r>
      <w:r w:rsidRPr="00BD212E">
        <w:rPr>
          <w:spacing w:val="28"/>
          <w:lang w:val="en-US"/>
        </w:rPr>
        <w:t xml:space="preserve"> </w:t>
      </w:r>
      <w:r w:rsidRPr="00BD212E">
        <w:rPr>
          <w:lang w:val="en-US"/>
        </w:rPr>
        <w:t>for</w:t>
      </w:r>
      <w:r w:rsidRPr="00BD212E">
        <w:rPr>
          <w:spacing w:val="37"/>
          <w:lang w:val="en-US"/>
        </w:rPr>
        <w:t xml:space="preserve"> </w:t>
      </w:r>
      <w:r w:rsidRPr="00BD212E">
        <w:rPr>
          <w:lang w:val="en-US"/>
        </w:rPr>
        <w:t>non-compliance</w:t>
      </w:r>
      <w:del w:id="815" w:author="Shahid Khan" w:date="2019-09-24T15:27:00Z">
        <w:r w:rsidRPr="00BD212E" w:rsidDel="005B2A18">
          <w:rPr>
            <w:spacing w:val="24"/>
            <w:lang w:val="en-US"/>
          </w:rPr>
          <w:delText xml:space="preserve"> </w:delText>
        </w:r>
        <w:r w:rsidRPr="00BD212E" w:rsidDel="005B2A18">
          <w:rPr>
            <w:lang w:val="en-US"/>
          </w:rPr>
          <w:delText>by</w:delText>
        </w:r>
        <w:r w:rsidRPr="00BD212E" w:rsidDel="005B2A18">
          <w:rPr>
            <w:spacing w:val="37"/>
            <w:lang w:val="en-US"/>
          </w:rPr>
          <w:delText xml:space="preserve"> </w:delText>
        </w:r>
        <w:r w:rsidRPr="00BD212E" w:rsidDel="005B2A18">
          <w:rPr>
            <w:lang w:val="en-US"/>
          </w:rPr>
          <w:delText>a</w:delText>
        </w:r>
        <w:r w:rsidRPr="00BD212E" w:rsidDel="005B2A18">
          <w:rPr>
            <w:spacing w:val="38"/>
            <w:lang w:val="en-US"/>
          </w:rPr>
          <w:delText xml:space="preserve"> </w:delText>
        </w:r>
        <w:r w:rsidRPr="00BD212E" w:rsidDel="005B2A18">
          <w:rPr>
            <w:lang w:val="en-US"/>
          </w:rPr>
          <w:delText>vessel</w:delText>
        </w:r>
        <w:r w:rsidRPr="00BD212E" w:rsidDel="005B2A18">
          <w:rPr>
            <w:spacing w:val="33"/>
            <w:lang w:val="en-US"/>
          </w:rPr>
          <w:delText xml:space="preserve"> </w:delText>
        </w:r>
        <w:r w:rsidRPr="00BD212E" w:rsidDel="005B2A18">
          <w:rPr>
            <w:lang w:val="en-US"/>
          </w:rPr>
          <w:delText>with</w:delText>
        </w:r>
        <w:r w:rsidRPr="00BD212E" w:rsidDel="005B2A18">
          <w:rPr>
            <w:spacing w:val="35"/>
            <w:lang w:val="en-US"/>
          </w:rPr>
          <w:delText xml:space="preserve"> </w:delText>
        </w:r>
        <w:r w:rsidRPr="00BD212E" w:rsidDel="005B2A18">
          <w:rPr>
            <w:lang w:val="en-US"/>
          </w:rPr>
          <w:delText>the</w:delText>
        </w:r>
        <w:r w:rsidRPr="00BD212E" w:rsidDel="005B2A18">
          <w:rPr>
            <w:spacing w:val="36"/>
            <w:lang w:val="en-US"/>
          </w:rPr>
          <w:delText xml:space="preserve"> </w:delText>
        </w:r>
        <w:r w:rsidRPr="00BD212E" w:rsidDel="005B2A18">
          <w:rPr>
            <w:lang w:val="en-US"/>
          </w:rPr>
          <w:delText>requirements</w:delText>
        </w:r>
        <w:r w:rsidRPr="00BD212E" w:rsidDel="005B2A18">
          <w:rPr>
            <w:spacing w:val="26"/>
            <w:lang w:val="en-US"/>
          </w:rPr>
          <w:delText xml:space="preserve"> </w:delText>
        </w:r>
        <w:r w:rsidRPr="00BD212E" w:rsidDel="005B2A18">
          <w:rPr>
            <w:lang w:val="en-US"/>
          </w:rPr>
          <w:delText>and</w:delText>
        </w:r>
        <w:r w:rsidRPr="00BD212E" w:rsidDel="005B2A18">
          <w:rPr>
            <w:spacing w:val="35"/>
            <w:lang w:val="en-US"/>
          </w:rPr>
          <w:delText xml:space="preserve"> </w:delText>
        </w:r>
        <w:r w:rsidRPr="00BD212E" w:rsidDel="005B2A18">
          <w:rPr>
            <w:lang w:val="en-US"/>
          </w:rPr>
          <w:delText>procedur</w:delText>
        </w:r>
        <w:r w:rsidRPr="00BD212E" w:rsidDel="005B2A18">
          <w:rPr>
            <w:spacing w:val="1"/>
            <w:lang w:val="en-US"/>
          </w:rPr>
          <w:delText>e</w:delText>
        </w:r>
        <w:r w:rsidRPr="00BD212E" w:rsidDel="005B2A18">
          <w:rPr>
            <w:lang w:val="en-US"/>
          </w:rPr>
          <w:delText>s laid</w:delText>
        </w:r>
        <w:r w:rsidRPr="00BD212E" w:rsidDel="005B2A18">
          <w:rPr>
            <w:spacing w:val="-3"/>
            <w:lang w:val="en-US"/>
          </w:rPr>
          <w:delText xml:space="preserve"> </w:delText>
        </w:r>
        <w:r w:rsidRPr="00BD212E" w:rsidDel="005B2A18">
          <w:rPr>
            <w:lang w:val="en-US"/>
          </w:rPr>
          <w:delText>down</w:delText>
        </w:r>
        <w:r w:rsidRPr="00BD212E" w:rsidDel="005B2A18">
          <w:rPr>
            <w:spacing w:val="-5"/>
            <w:lang w:val="en-US"/>
          </w:rPr>
          <w:delText xml:space="preserve"> </w:delText>
        </w:r>
        <w:r w:rsidRPr="00BD212E" w:rsidDel="005B2A18">
          <w:rPr>
            <w:lang w:val="en-US"/>
          </w:rPr>
          <w:delText>f</w:delText>
        </w:r>
        <w:r w:rsidRPr="00BD212E" w:rsidDel="005B2A18">
          <w:rPr>
            <w:spacing w:val="-1"/>
            <w:lang w:val="en-US"/>
          </w:rPr>
          <w:delText>o</w:delText>
        </w:r>
        <w:r w:rsidRPr="00BD212E" w:rsidDel="005B2A18">
          <w:rPr>
            <w:lang w:val="en-US"/>
          </w:rPr>
          <w:delText>r</w:delText>
        </w:r>
        <w:r w:rsidRPr="00BD212E" w:rsidDel="005B2A18">
          <w:rPr>
            <w:spacing w:val="-3"/>
            <w:lang w:val="en-US"/>
          </w:rPr>
          <w:delText xml:space="preserve"> </w:delText>
        </w:r>
        <w:r w:rsidRPr="00BD212E" w:rsidDel="005B2A18">
          <w:rPr>
            <w:lang w:val="en-US"/>
          </w:rPr>
          <w:delText>the</w:delText>
        </w:r>
        <w:r w:rsidRPr="00BD212E" w:rsidDel="005B2A18">
          <w:rPr>
            <w:spacing w:val="-3"/>
            <w:lang w:val="en-US"/>
          </w:rPr>
          <w:delText xml:space="preserve"> </w:delText>
        </w:r>
        <w:r w:rsidRPr="00BD212E" w:rsidDel="005B2A18">
          <w:rPr>
            <w:lang w:val="en-US"/>
          </w:rPr>
          <w:delText>VTS</w:delText>
        </w:r>
        <w:r w:rsidRPr="00BD212E" w:rsidDel="005B2A18">
          <w:rPr>
            <w:spacing w:val="-4"/>
            <w:lang w:val="en-US"/>
          </w:rPr>
          <w:delText xml:space="preserve"> </w:delText>
        </w:r>
        <w:r w:rsidRPr="00BD212E" w:rsidDel="005B2A18">
          <w:rPr>
            <w:lang w:val="en-US"/>
          </w:rPr>
          <w:delText>area</w:delText>
        </w:r>
      </w:del>
      <w:del w:id="816" w:author="Ski, Trond" w:date="2020-06-12T09:40:00Z">
        <w:r w:rsidRPr="00BD212E" w:rsidDel="00020649">
          <w:rPr>
            <w:lang w:val="en-US"/>
          </w:rPr>
          <w:delText>;</w:delText>
        </w:r>
        <w:r w:rsidRPr="00BD212E" w:rsidDel="00020649">
          <w:rPr>
            <w:spacing w:val="-5"/>
            <w:lang w:val="en-US"/>
          </w:rPr>
          <w:delText xml:space="preserve"> </w:delText>
        </w:r>
        <w:r w:rsidRPr="00BD212E" w:rsidDel="00020649">
          <w:rPr>
            <w:lang w:val="en-US"/>
          </w:rPr>
          <w:delText>and</w:delText>
        </w:r>
      </w:del>
      <w:ins w:id="817" w:author="Ski, Trond" w:date="2020-06-12T09:41:00Z">
        <w:r w:rsidR="00F069C6">
          <w:rPr>
            <w:lang w:val="en-US"/>
          </w:rPr>
          <w:t>;</w:t>
        </w:r>
      </w:ins>
    </w:p>
    <w:p w14:paraId="3ABF7864" w14:textId="74396DD3" w:rsidR="005733F7" w:rsidRPr="00F069C6" w:rsidRDefault="005733F7">
      <w:pPr>
        <w:pStyle w:val="Bullet1"/>
        <w:rPr>
          <w:lang w:val="en-US"/>
        </w:rPr>
      </w:pPr>
      <w:del w:id="818" w:author="Ski, Trond" w:date="2020-06-12T09:39:00Z">
        <w:r w:rsidRPr="00F069C6" w:rsidDel="00F33CDB">
          <w:rPr>
            <w:lang w:val="en-US"/>
          </w:rPr>
          <w:delText>Procedures</w:delText>
        </w:r>
        <w:r w:rsidRPr="00F069C6" w:rsidDel="00F33CDB">
          <w:rPr>
            <w:spacing w:val="-12"/>
            <w:lang w:val="en-US"/>
          </w:rPr>
          <w:delText xml:space="preserve"> </w:delText>
        </w:r>
        <w:r w:rsidRPr="00F069C6" w:rsidDel="00F33CDB">
          <w:rPr>
            <w:lang w:val="en-US"/>
          </w:rPr>
          <w:delText>for</w:delText>
        </w:r>
        <w:r w:rsidRPr="00F069C6" w:rsidDel="00F33CDB">
          <w:rPr>
            <w:spacing w:val="-3"/>
            <w:lang w:val="en-US"/>
          </w:rPr>
          <w:delText xml:space="preserve"> </w:delText>
        </w:r>
        <w:r w:rsidRPr="00F069C6" w:rsidDel="00F33CDB">
          <w:rPr>
            <w:lang w:val="en-US"/>
          </w:rPr>
          <w:delText>information</w:delText>
        </w:r>
        <w:r w:rsidRPr="00F069C6" w:rsidDel="00F33CDB">
          <w:rPr>
            <w:spacing w:val="-11"/>
            <w:lang w:val="en-US"/>
          </w:rPr>
          <w:delText xml:space="preserve"> </w:delText>
        </w:r>
        <w:r w:rsidRPr="00F069C6" w:rsidDel="00F33CDB">
          <w:rPr>
            <w:lang w:val="en-US"/>
          </w:rPr>
          <w:delText>exchange/update</w:delText>
        </w:r>
        <w:r w:rsidRPr="00F069C6" w:rsidDel="00F33CDB">
          <w:rPr>
            <w:spacing w:val="-17"/>
            <w:lang w:val="en-US"/>
          </w:rPr>
          <w:delText xml:space="preserve"> </w:delText>
        </w:r>
        <w:r w:rsidRPr="00F069C6" w:rsidDel="00F33CDB">
          <w:rPr>
            <w:lang w:val="en-US"/>
          </w:rPr>
          <w:delText>on</w:delText>
        </w:r>
        <w:r w:rsidRPr="00F069C6" w:rsidDel="00F33CDB">
          <w:rPr>
            <w:spacing w:val="-3"/>
            <w:lang w:val="en-US"/>
          </w:rPr>
          <w:delText xml:space="preserve"> </w:delText>
        </w:r>
        <w:r w:rsidRPr="00F069C6" w:rsidDel="00F33CDB">
          <w:rPr>
            <w:lang w:val="en-US"/>
          </w:rPr>
          <w:delText>allied</w:delText>
        </w:r>
        <w:r w:rsidRPr="00F069C6" w:rsidDel="00F33CDB">
          <w:rPr>
            <w:spacing w:val="-5"/>
            <w:lang w:val="en-US"/>
          </w:rPr>
          <w:delText xml:space="preserve"> </w:delText>
        </w:r>
        <w:r w:rsidRPr="00F069C6" w:rsidDel="00F33CDB">
          <w:rPr>
            <w:lang w:val="en-US"/>
          </w:rPr>
          <w:delText>services.</w:delText>
        </w:r>
      </w:del>
    </w:p>
    <w:p w14:paraId="5E7A7249" w14:textId="122D9B5C" w:rsidR="005733F7" w:rsidRPr="007E17CF" w:rsidDel="001D0B3D" w:rsidRDefault="005733F7" w:rsidP="005733F7">
      <w:pPr>
        <w:pStyle w:val="Heading4"/>
        <w:rPr>
          <w:del w:id="819" w:author="Ski, Trond" w:date="2020-06-03T10:54:00Z"/>
          <w:rFonts w:eastAsia="Arial"/>
          <w:b w:val="0"/>
          <w:lang w:val="en-US"/>
        </w:rPr>
      </w:pPr>
      <w:del w:id="820" w:author="Ski, Trond" w:date="2020-06-03T10:54:00Z">
        <w:r w:rsidRPr="007E17CF" w:rsidDel="001D0B3D">
          <w:rPr>
            <w:rFonts w:eastAsia="Arial"/>
            <w:b w:val="0"/>
            <w:lang w:val="en-US"/>
          </w:rPr>
          <w:delText>Voluntary Participation</w:delText>
        </w:r>
      </w:del>
    </w:p>
    <w:p w14:paraId="1A7F522F" w14:textId="55723BF7" w:rsidR="005733F7" w:rsidDel="0052304C" w:rsidRDefault="005733F7" w:rsidP="00CC73BB">
      <w:pPr>
        <w:pStyle w:val="Bullet1"/>
        <w:rPr>
          <w:del w:id="821" w:author="Ski, Trond" w:date="2020-10-12T09:35:00Z"/>
          <w:lang w:val="en-US"/>
        </w:rPr>
      </w:pPr>
      <w:del w:id="822" w:author="Shahid Khan" w:date="2019-09-24T15:35:00Z">
        <w:r w:rsidRPr="00BD212E" w:rsidDel="005B2A18">
          <w:rPr>
            <w:lang w:val="en-US"/>
          </w:rPr>
          <w:delText>Consideration</w:delText>
        </w:r>
        <w:r w:rsidRPr="00BD212E" w:rsidDel="005B2A18">
          <w:rPr>
            <w:spacing w:val="46"/>
            <w:lang w:val="en-US"/>
          </w:rPr>
          <w:delText xml:space="preserve"> </w:delText>
        </w:r>
        <w:r w:rsidRPr="00BD212E" w:rsidDel="005B2A18">
          <w:rPr>
            <w:lang w:val="en-US"/>
          </w:rPr>
          <w:delText>of</w:delText>
        </w:r>
        <w:r w:rsidRPr="00BD212E" w:rsidDel="005B2A18">
          <w:rPr>
            <w:spacing w:val="57"/>
            <w:lang w:val="en-US"/>
          </w:rPr>
          <w:delText xml:space="preserve"> </w:delText>
        </w:r>
        <w:r w:rsidRPr="00BD212E" w:rsidDel="005B2A18">
          <w:rPr>
            <w:lang w:val="en-US"/>
          </w:rPr>
          <w:delText>requirement</w:delText>
        </w:r>
        <w:r w:rsidRPr="00BD212E" w:rsidDel="005B2A18">
          <w:rPr>
            <w:spacing w:val="47"/>
            <w:lang w:val="en-US"/>
          </w:rPr>
          <w:delText xml:space="preserve"> </w:delText>
        </w:r>
        <w:r w:rsidRPr="00BD212E" w:rsidDel="005B2A18">
          <w:rPr>
            <w:lang w:val="en-US"/>
          </w:rPr>
          <w:delText>to</w:delText>
        </w:r>
        <w:r w:rsidRPr="00BD212E" w:rsidDel="005B2A18">
          <w:rPr>
            <w:spacing w:val="57"/>
            <w:lang w:val="en-US"/>
          </w:rPr>
          <w:delText xml:space="preserve"> </w:delText>
        </w:r>
        <w:r w:rsidRPr="00BD212E" w:rsidDel="0051062E">
          <w:rPr>
            <w:spacing w:val="1"/>
            <w:lang w:val="en-US"/>
          </w:rPr>
          <w:delText>t</w:delText>
        </w:r>
      </w:del>
      <w:ins w:id="823" w:author="Shahid Khan" w:date="2019-09-24T15:35:00Z">
        <w:r w:rsidR="0051062E">
          <w:rPr>
            <w:spacing w:val="1"/>
            <w:lang w:val="en-US"/>
          </w:rPr>
          <w:t>T</w:t>
        </w:r>
      </w:ins>
      <w:r w:rsidRPr="00BD212E">
        <w:rPr>
          <w:lang w:val="en-US"/>
        </w:rPr>
        <w:t>rack/monitor</w:t>
      </w:r>
      <w:r w:rsidRPr="00BD212E">
        <w:rPr>
          <w:spacing w:val="46"/>
          <w:lang w:val="en-US"/>
        </w:rPr>
        <w:t xml:space="preserve"> </w:t>
      </w:r>
      <w:r w:rsidRPr="00BD212E">
        <w:rPr>
          <w:lang w:val="en-US"/>
        </w:rPr>
        <w:t>and</w:t>
      </w:r>
      <w:r w:rsidRPr="00BD212E">
        <w:rPr>
          <w:spacing w:val="55"/>
          <w:lang w:val="en-US"/>
        </w:rPr>
        <w:t xml:space="preserve"> </w:t>
      </w:r>
      <w:r w:rsidRPr="00BD212E">
        <w:rPr>
          <w:lang w:val="en-US"/>
        </w:rPr>
        <w:t>communicate</w:t>
      </w:r>
      <w:r w:rsidRPr="00BD212E">
        <w:rPr>
          <w:spacing w:val="46"/>
          <w:lang w:val="en-US"/>
        </w:rPr>
        <w:t xml:space="preserve"> </w:t>
      </w:r>
      <w:r w:rsidRPr="00BD212E">
        <w:rPr>
          <w:lang w:val="en-US"/>
        </w:rPr>
        <w:t>with</w:t>
      </w:r>
      <w:r w:rsidRPr="00BD212E">
        <w:rPr>
          <w:spacing w:val="55"/>
          <w:lang w:val="en-US"/>
        </w:rPr>
        <w:t xml:space="preserve"> </w:t>
      </w:r>
      <w:r w:rsidRPr="00BD212E">
        <w:rPr>
          <w:lang w:val="en-US"/>
        </w:rPr>
        <w:t>vessels</w:t>
      </w:r>
      <w:r w:rsidRPr="00BD212E">
        <w:rPr>
          <w:spacing w:val="52"/>
          <w:lang w:val="en-US"/>
        </w:rPr>
        <w:t xml:space="preserve"> </w:t>
      </w:r>
      <w:r w:rsidRPr="00BD212E">
        <w:rPr>
          <w:lang w:val="en-US"/>
        </w:rPr>
        <w:t>not required</w:t>
      </w:r>
      <w:r w:rsidRPr="00BD212E">
        <w:rPr>
          <w:spacing w:val="-8"/>
          <w:lang w:val="en-US"/>
        </w:rPr>
        <w:t xml:space="preserve"> </w:t>
      </w:r>
      <w:r w:rsidRPr="00BD212E">
        <w:rPr>
          <w:lang w:val="en-US"/>
        </w:rPr>
        <w:t>to</w:t>
      </w:r>
      <w:r w:rsidRPr="00BD212E">
        <w:rPr>
          <w:spacing w:val="-3"/>
          <w:lang w:val="en-US"/>
        </w:rPr>
        <w:t xml:space="preserve"> </w:t>
      </w:r>
      <w:r w:rsidRPr="00BD212E">
        <w:rPr>
          <w:lang w:val="en-US"/>
        </w:rPr>
        <w:t>participate</w:t>
      </w:r>
      <w:r w:rsidRPr="00BD212E">
        <w:rPr>
          <w:spacing w:val="-11"/>
          <w:lang w:val="en-US"/>
        </w:rPr>
        <w:t xml:space="preserve"> </w:t>
      </w:r>
      <w:r w:rsidRPr="00BD212E">
        <w:rPr>
          <w:lang w:val="en-US"/>
        </w:rPr>
        <w:t>in</w:t>
      </w:r>
      <w:r w:rsidRPr="00BD212E">
        <w:rPr>
          <w:spacing w:val="-2"/>
          <w:lang w:val="en-US"/>
        </w:rPr>
        <w:t xml:space="preserve"> </w:t>
      </w:r>
      <w:r w:rsidRPr="00BD212E">
        <w:rPr>
          <w:lang w:val="en-US"/>
        </w:rPr>
        <w:t>the</w:t>
      </w:r>
      <w:r w:rsidRPr="00BD212E">
        <w:rPr>
          <w:spacing w:val="-3"/>
          <w:lang w:val="en-US"/>
        </w:rPr>
        <w:t xml:space="preserve"> </w:t>
      </w:r>
      <w:r w:rsidRPr="00BD212E">
        <w:rPr>
          <w:lang w:val="en-US"/>
        </w:rPr>
        <w:t>VTS;</w:t>
      </w:r>
      <w:r w:rsidRPr="00BD212E">
        <w:rPr>
          <w:spacing w:val="-5"/>
          <w:lang w:val="en-US"/>
        </w:rPr>
        <w:t xml:space="preserve"> </w:t>
      </w:r>
      <w:r w:rsidRPr="00BD212E">
        <w:rPr>
          <w:lang w:val="en-US"/>
        </w:rPr>
        <w:t>and</w:t>
      </w:r>
    </w:p>
    <w:p w14:paraId="1A7344B4" w14:textId="77777777" w:rsidR="0052304C" w:rsidRPr="00BD212E" w:rsidRDefault="0052304C" w:rsidP="005733F7">
      <w:pPr>
        <w:pStyle w:val="Bullet1"/>
        <w:rPr>
          <w:ins w:id="824" w:author="Ski, Trond" w:date="2020-10-12T09:36:00Z"/>
          <w:lang w:val="en-US"/>
        </w:rPr>
      </w:pPr>
    </w:p>
    <w:p w14:paraId="637F506F" w14:textId="3FFFF872" w:rsidR="00204BE2" w:rsidRPr="00357A41" w:rsidDel="00AB3D74" w:rsidRDefault="005733F7" w:rsidP="00F81B3C">
      <w:pPr>
        <w:pStyle w:val="Bullet1"/>
        <w:rPr>
          <w:del w:id="825" w:author="Ski, Trond" w:date="2020-10-11T23:56:00Z"/>
          <w:lang w:val="en-US"/>
        </w:rPr>
      </w:pPr>
      <w:r w:rsidRPr="00F81B3C">
        <w:rPr>
          <w:lang w:val="en-US"/>
        </w:rPr>
        <w:t>Procedures</w:t>
      </w:r>
      <w:r w:rsidRPr="00F81B3C">
        <w:rPr>
          <w:spacing w:val="-12"/>
          <w:lang w:val="en-US"/>
        </w:rPr>
        <w:t xml:space="preserve"> </w:t>
      </w:r>
      <w:r w:rsidRPr="00F81B3C">
        <w:rPr>
          <w:lang w:val="en-US"/>
        </w:rPr>
        <w:t>for</w:t>
      </w:r>
      <w:r w:rsidRPr="00F81B3C">
        <w:rPr>
          <w:spacing w:val="-3"/>
          <w:lang w:val="en-US"/>
        </w:rPr>
        <w:t xml:space="preserve"> </w:t>
      </w:r>
      <w:r w:rsidRPr="00F81B3C">
        <w:rPr>
          <w:lang w:val="en-US"/>
        </w:rPr>
        <w:t>information</w:t>
      </w:r>
      <w:r w:rsidRPr="00F81B3C">
        <w:rPr>
          <w:spacing w:val="-11"/>
          <w:lang w:val="en-US"/>
        </w:rPr>
        <w:t xml:space="preserve"> </w:t>
      </w:r>
      <w:r w:rsidRPr="00F81B3C">
        <w:rPr>
          <w:lang w:val="en-US"/>
        </w:rPr>
        <w:t>exchange/update</w:t>
      </w:r>
      <w:r w:rsidRPr="00F81B3C">
        <w:rPr>
          <w:spacing w:val="-17"/>
          <w:lang w:val="en-US"/>
        </w:rPr>
        <w:t xml:space="preserve"> </w:t>
      </w:r>
      <w:r w:rsidRPr="00F81B3C">
        <w:rPr>
          <w:lang w:val="en-US"/>
        </w:rPr>
        <w:t>on</w:t>
      </w:r>
      <w:r w:rsidRPr="00F81B3C">
        <w:rPr>
          <w:spacing w:val="-3"/>
          <w:lang w:val="en-US"/>
        </w:rPr>
        <w:t xml:space="preserve"> </w:t>
      </w:r>
      <w:r w:rsidRPr="00F81B3C">
        <w:rPr>
          <w:lang w:val="en-US"/>
        </w:rPr>
        <w:t>allied</w:t>
      </w:r>
      <w:r w:rsidRPr="00F81B3C">
        <w:rPr>
          <w:spacing w:val="-5"/>
          <w:lang w:val="en-US"/>
        </w:rPr>
        <w:t xml:space="preserve"> </w:t>
      </w:r>
      <w:r w:rsidRPr="00F81B3C">
        <w:rPr>
          <w:lang w:val="en-US"/>
        </w:rPr>
        <w:t>services.</w:t>
      </w:r>
      <w:ins w:id="826" w:author="Ski, Trond" w:date="2020-10-11T23:56:00Z">
        <w:r w:rsidR="00AB3D74" w:rsidRPr="00357A41" w:rsidDel="00AB3D74">
          <w:rPr>
            <w:lang w:val="en-US"/>
          </w:rPr>
          <w:t xml:space="preserve"> </w:t>
        </w:r>
      </w:ins>
    </w:p>
    <w:p w14:paraId="0B11550E" w14:textId="77777777" w:rsidR="00B03FDA" w:rsidRPr="00B03FDA" w:rsidRDefault="00B03FDA" w:rsidP="00CC73BB">
      <w:pPr>
        <w:pStyle w:val="Bullet1"/>
        <w:rPr>
          <w:ins w:id="827" w:author="Ski, Trond" w:date="2020-09-29T16:00:00Z"/>
          <w:lang w:val="en-US"/>
        </w:rPr>
      </w:pPr>
      <w:bookmarkStart w:id="828" w:name="_Toc49124647"/>
    </w:p>
    <w:p w14:paraId="565E426D" w14:textId="6A0F9AE6" w:rsidR="00C801A0" w:rsidRPr="00796765" w:rsidRDefault="00F000DA" w:rsidP="00C801A0">
      <w:pPr>
        <w:pStyle w:val="Heading3"/>
        <w:rPr>
          <w:ins w:id="829" w:author="Martikainen Tuomas" w:date="2020-05-15T10:23:00Z"/>
          <w:lang w:val="en-US"/>
        </w:rPr>
      </w:pPr>
      <w:ins w:id="830" w:author="Ski, Trond" w:date="2020-06-12T10:58:00Z">
        <w:r w:rsidRPr="00B03FDA">
          <w:rPr>
            <w:lang w:val="en-US"/>
          </w:rPr>
          <w:t xml:space="preserve">Monitoring and </w:t>
        </w:r>
      </w:ins>
      <w:ins w:id="831" w:author="Martikainen Tuomas" w:date="2020-05-15T10:23:00Z">
        <w:r w:rsidR="00C801A0" w:rsidRPr="00796765">
          <w:rPr>
            <w:lang w:val="en-US"/>
          </w:rPr>
          <w:t>management of ship traffic</w:t>
        </w:r>
        <w:bookmarkEnd w:id="828"/>
      </w:ins>
    </w:p>
    <w:p w14:paraId="01DCF486" w14:textId="028591E5" w:rsidR="00F069C6" w:rsidRPr="00B03FDA" w:rsidRDefault="00C801A0" w:rsidP="00B03FDA">
      <w:pPr>
        <w:pStyle w:val="BodyText"/>
        <w:rPr>
          <w:ins w:id="832" w:author="Ski, Trond" w:date="2020-06-12T09:43:00Z"/>
          <w:lang w:val="en-US"/>
        </w:rPr>
      </w:pPr>
      <w:ins w:id="833" w:author="Martikainen Tuomas" w:date="2020-05-15T10:26:00Z">
        <w:r w:rsidRPr="009A3B0B">
          <w:rPr>
            <w:lang w:val="en-US"/>
          </w:rPr>
          <w:t>Pr</w:t>
        </w:r>
      </w:ins>
      <w:ins w:id="834" w:author="Martikainen Tuomas" w:date="2020-05-15T10:27:00Z">
        <w:r w:rsidRPr="009A3B0B">
          <w:rPr>
            <w:lang w:val="en-US"/>
          </w:rPr>
          <w:t>o</w:t>
        </w:r>
      </w:ins>
      <w:ins w:id="835" w:author="Martikainen Tuomas" w:date="2020-05-15T10:26:00Z">
        <w:r w:rsidRPr="009A3B0B">
          <w:rPr>
            <w:lang w:val="en-US"/>
          </w:rPr>
          <w:t xml:space="preserve">cedures for </w:t>
        </w:r>
      </w:ins>
      <w:ins w:id="836" w:author="Ski, Trond" w:date="2020-06-12T09:51:00Z">
        <w:r w:rsidR="00311465" w:rsidRPr="00B03FDA">
          <w:rPr>
            <w:lang w:val="en-US"/>
          </w:rPr>
          <w:t xml:space="preserve">the monitoring and </w:t>
        </w:r>
      </w:ins>
      <w:ins w:id="837" w:author="Martikainen Tuomas" w:date="2020-05-15T10:26:00Z">
        <w:r w:rsidRPr="009A3B0B">
          <w:rPr>
            <w:lang w:val="en-US"/>
          </w:rPr>
          <w:t xml:space="preserve">management </w:t>
        </w:r>
      </w:ins>
      <w:ins w:id="838" w:author="Martikainen Tuomas" w:date="2020-05-15T10:28:00Z">
        <w:del w:id="839" w:author="Ski, Trond" w:date="2020-06-12T09:52:00Z">
          <w:r w:rsidR="00695EC1" w:rsidRPr="009A3B0B" w:rsidDel="00311465">
            <w:rPr>
              <w:lang w:val="en-US"/>
            </w:rPr>
            <w:delText>and organi</w:delText>
          </w:r>
        </w:del>
        <w:del w:id="840" w:author="Ski, Trond" w:date="2020-06-12T09:51:00Z">
          <w:r w:rsidR="00695EC1" w:rsidRPr="009A3B0B" w:rsidDel="00311465">
            <w:rPr>
              <w:lang w:val="en-US"/>
            </w:rPr>
            <w:delText>zing</w:delText>
          </w:r>
        </w:del>
        <w:del w:id="841" w:author="Ski, Trond" w:date="2020-06-12T09:52:00Z">
          <w:r w:rsidR="00695EC1" w:rsidRPr="009A3B0B" w:rsidDel="00311465">
            <w:rPr>
              <w:lang w:val="en-US"/>
            </w:rPr>
            <w:delText xml:space="preserve"> </w:delText>
          </w:r>
        </w:del>
      </w:ins>
      <w:ins w:id="842" w:author="Martikainen Tuomas" w:date="2020-05-15T10:26:00Z">
        <w:r w:rsidRPr="009A3B0B">
          <w:rPr>
            <w:lang w:val="en-US"/>
          </w:rPr>
          <w:t>of ship traffic</w:t>
        </w:r>
      </w:ins>
      <w:ins w:id="843" w:author="Martikainen Tuomas" w:date="2020-05-15T10:27:00Z">
        <w:r w:rsidRPr="009A3B0B">
          <w:rPr>
            <w:lang w:val="en-US"/>
          </w:rPr>
          <w:t xml:space="preserve"> should be established. </w:t>
        </w:r>
      </w:ins>
      <w:ins w:id="844" w:author="Ski, Trond" w:date="2020-06-12T09:43:00Z">
        <w:r w:rsidR="00F069C6" w:rsidRPr="00B03FDA">
          <w:rPr>
            <w:lang w:val="en-US"/>
          </w:rPr>
          <w:t>These may include:</w:t>
        </w:r>
      </w:ins>
    </w:p>
    <w:p w14:paraId="6CA4C6C8" w14:textId="028263D2" w:rsidR="00F069C6" w:rsidRPr="00B03FDA" w:rsidRDefault="00F069C6" w:rsidP="00B03FDA">
      <w:pPr>
        <w:pStyle w:val="BodyText"/>
        <w:numPr>
          <w:ilvl w:val="0"/>
          <w:numId w:val="51"/>
        </w:numPr>
        <w:rPr>
          <w:ins w:id="845" w:author="Ski, Trond" w:date="2020-06-12T09:44:00Z"/>
          <w:lang w:val="en-US"/>
        </w:rPr>
      </w:pPr>
      <w:ins w:id="846" w:author="Ski, Trond" w:date="2020-06-12T09:44:00Z">
        <w:r w:rsidRPr="00B03FDA">
          <w:rPr>
            <w:lang w:val="en-US"/>
          </w:rPr>
          <w:t>forward planning of ship movements</w:t>
        </w:r>
      </w:ins>
      <w:ins w:id="847" w:author="Ski, Trond" w:date="2020-06-12T09:45:00Z">
        <w:r w:rsidRPr="00B03FDA">
          <w:rPr>
            <w:lang w:val="en-US"/>
          </w:rPr>
          <w:t>;</w:t>
        </w:r>
      </w:ins>
    </w:p>
    <w:p w14:paraId="324FF113" w14:textId="75F9771D" w:rsidR="00F069C6" w:rsidRPr="00B03FDA" w:rsidRDefault="00F069C6" w:rsidP="00B03FDA">
      <w:pPr>
        <w:pStyle w:val="BodyText"/>
        <w:numPr>
          <w:ilvl w:val="0"/>
          <w:numId w:val="51"/>
        </w:numPr>
        <w:rPr>
          <w:ins w:id="848" w:author="Ski, Trond" w:date="2020-06-12T09:44:00Z"/>
          <w:lang w:val="en-US"/>
        </w:rPr>
      </w:pPr>
      <w:ins w:id="849" w:author="Ski, Trond" w:date="2020-06-12T09:44:00Z">
        <w:r w:rsidRPr="00B03FDA">
          <w:rPr>
            <w:lang w:val="en-US"/>
          </w:rPr>
          <w:t>organizing ship underway</w:t>
        </w:r>
      </w:ins>
      <w:ins w:id="850" w:author="Ski, Trond" w:date="2020-06-12T09:45:00Z">
        <w:r w:rsidRPr="00B03FDA">
          <w:rPr>
            <w:lang w:val="en-US"/>
          </w:rPr>
          <w:t>;</w:t>
        </w:r>
      </w:ins>
    </w:p>
    <w:p w14:paraId="64D2A16E" w14:textId="493B3A8A" w:rsidR="00F069C6" w:rsidRPr="00B03FDA" w:rsidRDefault="00F069C6" w:rsidP="00B03FDA">
      <w:pPr>
        <w:pStyle w:val="BodyText"/>
        <w:numPr>
          <w:ilvl w:val="0"/>
          <w:numId w:val="51"/>
        </w:numPr>
        <w:rPr>
          <w:ins w:id="851" w:author="Ski, Trond" w:date="2020-06-12T09:44:00Z"/>
          <w:lang w:val="en-US"/>
        </w:rPr>
      </w:pPr>
      <w:ins w:id="852" w:author="Ski, Trond" w:date="2020-06-12T09:44:00Z">
        <w:r w:rsidRPr="00B03FDA">
          <w:rPr>
            <w:lang w:val="en-US"/>
          </w:rPr>
          <w:t>organizing space allocation</w:t>
        </w:r>
      </w:ins>
      <w:ins w:id="853" w:author="Ski, Trond" w:date="2020-06-12T09:45:00Z">
        <w:r w:rsidRPr="00B03FDA">
          <w:rPr>
            <w:lang w:val="en-US"/>
          </w:rPr>
          <w:t>;</w:t>
        </w:r>
      </w:ins>
    </w:p>
    <w:p w14:paraId="7DC14DA6" w14:textId="2D821724" w:rsidR="00F069C6" w:rsidRPr="00F06298" w:rsidRDefault="00F069C6" w:rsidP="00B03FDA">
      <w:pPr>
        <w:pStyle w:val="BodyText"/>
        <w:numPr>
          <w:ilvl w:val="0"/>
          <w:numId w:val="51"/>
        </w:numPr>
        <w:rPr>
          <w:ins w:id="854" w:author="Ski, Trond" w:date="2020-09-29T16:14:00Z"/>
          <w:b/>
          <w:bCs/>
          <w:smallCaps/>
          <w:lang w:val="en-US"/>
        </w:rPr>
      </w:pPr>
      <w:ins w:id="855" w:author="Ski, Trond" w:date="2020-06-12T09:46:00Z">
        <w:r w:rsidRPr="00B03FDA">
          <w:rPr>
            <w:lang w:val="en-US"/>
          </w:rPr>
          <w:t>establishing a sy</w:t>
        </w:r>
        <w:r w:rsidR="00F06298">
          <w:rPr>
            <w:lang w:val="en-US"/>
          </w:rPr>
          <w:t>stem of voyage or passage plans</w:t>
        </w:r>
      </w:ins>
      <w:ins w:id="856" w:author="Ski, Trond" w:date="2020-09-29T16:14:00Z">
        <w:r w:rsidR="00F06298">
          <w:rPr>
            <w:lang w:val="en-US"/>
          </w:rPr>
          <w:t>; and</w:t>
        </w:r>
      </w:ins>
    </w:p>
    <w:p w14:paraId="72BE9019" w14:textId="4682B5DC" w:rsidR="00F06298" w:rsidRPr="00B03FDA" w:rsidRDefault="00F06298" w:rsidP="00B03FDA">
      <w:pPr>
        <w:pStyle w:val="BodyText"/>
        <w:numPr>
          <w:ilvl w:val="0"/>
          <w:numId w:val="51"/>
        </w:numPr>
        <w:rPr>
          <w:ins w:id="857" w:author="Ski, Trond" w:date="2020-06-12T09:43:00Z"/>
          <w:b/>
          <w:bCs/>
          <w:smallCaps/>
          <w:lang w:val="en-US"/>
        </w:rPr>
      </w:pPr>
      <w:ins w:id="858" w:author="Ski, Trond" w:date="2020-09-29T16:14:00Z">
        <w:r>
          <w:rPr>
            <w:lang w:val="en-US"/>
          </w:rPr>
          <w:t>ensuring compliance with the re</w:t>
        </w:r>
      </w:ins>
      <w:ins w:id="859" w:author="Ski, Trond" w:date="2020-09-29T16:15:00Z">
        <w:r>
          <w:rPr>
            <w:lang w:val="en-US"/>
          </w:rPr>
          <w:t>gulatory provisions.</w:t>
        </w:r>
      </w:ins>
    </w:p>
    <w:p w14:paraId="751544BE" w14:textId="237B5460" w:rsidR="00C801A0" w:rsidRPr="009A3B0B" w:rsidDel="0012335D" w:rsidRDefault="00695EC1" w:rsidP="00B03FDA">
      <w:pPr>
        <w:pStyle w:val="BodyText"/>
        <w:rPr>
          <w:ins w:id="860" w:author="Martikainen Tuomas" w:date="2020-05-15T10:29:00Z"/>
          <w:del w:id="861" w:author="Ski, Trond" w:date="2020-10-12T09:32:00Z"/>
          <w:lang w:val="en-US"/>
        </w:rPr>
      </w:pPr>
      <w:ins w:id="862" w:author="Martikainen Tuomas" w:date="2020-05-15T10:29:00Z">
        <w:del w:id="863" w:author="Ski, Trond" w:date="2020-09-29T16:16:00Z">
          <w:r w:rsidRPr="009A3B0B" w:rsidDel="00F06298">
            <w:rPr>
              <w:lang w:val="en-US"/>
            </w:rPr>
            <w:delText xml:space="preserve">If the </w:delText>
          </w:r>
        </w:del>
        <w:del w:id="864" w:author="Ski, Trond" w:date="2020-10-12T12:16:00Z">
          <w:r w:rsidRPr="009A3B0B" w:rsidDel="00FB4D0E">
            <w:rPr>
              <w:lang w:val="en-US"/>
            </w:rPr>
            <w:delText xml:space="preserve">VTS </w:delText>
          </w:r>
        </w:del>
        <w:del w:id="865" w:author="Ski, Trond" w:date="2020-09-29T16:16:00Z">
          <w:r w:rsidRPr="009A3B0B" w:rsidDel="00F06298">
            <w:rPr>
              <w:lang w:val="en-US"/>
            </w:rPr>
            <w:delText>has</w:delText>
          </w:r>
        </w:del>
        <w:del w:id="866" w:author="Ski, Trond" w:date="2020-10-12T12:16:00Z">
          <w:r w:rsidRPr="009A3B0B" w:rsidDel="00FB4D0E">
            <w:rPr>
              <w:lang w:val="en-US"/>
            </w:rPr>
            <w:delText xml:space="preserve"> establish</w:delText>
          </w:r>
        </w:del>
        <w:del w:id="867" w:author="Ski, Trond" w:date="2020-09-29T16:17:00Z">
          <w:r w:rsidRPr="009A3B0B" w:rsidDel="00F06298">
            <w:rPr>
              <w:lang w:val="en-US"/>
            </w:rPr>
            <w:delText>ed</w:delText>
          </w:r>
        </w:del>
        <w:del w:id="868" w:author="Ski, Trond" w:date="2020-10-12T12:16:00Z">
          <w:r w:rsidRPr="009A3B0B" w:rsidDel="00FB4D0E">
            <w:rPr>
              <w:lang w:val="en-US"/>
            </w:rPr>
            <w:delText xml:space="preserve"> a system of traffic clearances </w:delText>
          </w:r>
        </w:del>
        <w:del w:id="869" w:author="Ski, Trond" w:date="2020-09-29T16:17:00Z">
          <w:r w:rsidRPr="009A3B0B" w:rsidDel="00F06298">
            <w:rPr>
              <w:lang w:val="en-US"/>
            </w:rPr>
            <w:delText>t</w:delText>
          </w:r>
        </w:del>
        <w:del w:id="870" w:author="Ski, Trond" w:date="2020-10-12T12:16:00Z">
          <w:r w:rsidRPr="009A3B0B" w:rsidDel="00FB4D0E">
            <w:rPr>
              <w:lang w:val="en-US"/>
            </w:rPr>
            <w:delText>he procedures of th</w:delText>
          </w:r>
        </w:del>
        <w:del w:id="871" w:author="Ski, Trond" w:date="2020-06-12T10:58:00Z">
          <w:r w:rsidRPr="009A3B0B" w:rsidDel="00F000DA">
            <w:rPr>
              <w:lang w:val="en-US"/>
            </w:rPr>
            <w:delText>e</w:delText>
          </w:r>
        </w:del>
        <w:del w:id="872" w:author="Ski, Trond" w:date="2020-10-12T12:16:00Z">
          <w:r w:rsidRPr="009A3B0B" w:rsidDel="00FB4D0E">
            <w:rPr>
              <w:lang w:val="en-US"/>
            </w:rPr>
            <w:delText xml:space="preserve"> system</w:delText>
          </w:r>
        </w:del>
        <w:del w:id="873" w:author="Ski, Trond" w:date="2020-06-12T10:59:00Z">
          <w:r w:rsidRPr="009A3B0B" w:rsidDel="00F000DA">
            <w:rPr>
              <w:lang w:val="en-US"/>
            </w:rPr>
            <w:delText>s</w:delText>
          </w:r>
        </w:del>
        <w:del w:id="874" w:author="Ski, Trond" w:date="2020-10-12T12:16:00Z">
          <w:r w:rsidRPr="009A3B0B" w:rsidDel="00FB4D0E">
            <w:rPr>
              <w:lang w:val="en-US"/>
            </w:rPr>
            <w:delText xml:space="preserve"> </w:delText>
          </w:r>
        </w:del>
      </w:ins>
      <w:ins w:id="875" w:author="Martikainen Tuomas" w:date="2020-05-15T10:30:00Z">
        <w:del w:id="876" w:author="Ski, Trond" w:date="2020-10-12T12:16:00Z">
          <w:r w:rsidRPr="009A3B0B" w:rsidDel="00FB4D0E">
            <w:rPr>
              <w:lang w:val="en-US"/>
            </w:rPr>
            <w:delText>and the area</w:delText>
          </w:r>
        </w:del>
        <w:del w:id="877" w:author="Ski, Trond" w:date="2020-06-12T10:59:00Z">
          <w:r w:rsidRPr="009A3B0B" w:rsidDel="00F000DA">
            <w:rPr>
              <w:lang w:val="en-US"/>
            </w:rPr>
            <w:delText>s</w:delText>
          </w:r>
        </w:del>
        <w:del w:id="878" w:author="Ski, Trond" w:date="2020-10-12T12:16:00Z">
          <w:r w:rsidRPr="009A3B0B" w:rsidDel="00FB4D0E">
            <w:rPr>
              <w:lang w:val="en-US"/>
            </w:rPr>
            <w:delText xml:space="preserve"> where they are applicable </w:delText>
          </w:r>
        </w:del>
      </w:ins>
      <w:ins w:id="879" w:author="Martikainen Tuomas" w:date="2020-05-15T10:29:00Z">
        <w:del w:id="880" w:author="Ski, Trond" w:date="2020-10-12T12:16:00Z">
          <w:r w:rsidRPr="009A3B0B" w:rsidDel="00FB4D0E">
            <w:rPr>
              <w:lang w:val="en-US"/>
            </w:rPr>
            <w:delText xml:space="preserve">should be </w:delText>
          </w:r>
        </w:del>
      </w:ins>
      <w:ins w:id="881" w:author="Martikainen Tuomas" w:date="2020-05-15T10:31:00Z">
        <w:del w:id="882" w:author="Ski, Trond" w:date="2020-10-12T12:16:00Z">
          <w:r w:rsidRPr="009A3B0B" w:rsidDel="00FB4D0E">
            <w:rPr>
              <w:lang w:val="en-US"/>
            </w:rPr>
            <w:delText>clearly</w:delText>
          </w:r>
        </w:del>
      </w:ins>
      <w:ins w:id="883" w:author="Martikainen Tuomas" w:date="2020-05-15T10:29:00Z">
        <w:del w:id="884" w:author="Ski, Trond" w:date="2020-10-12T12:16:00Z">
          <w:r w:rsidRPr="009A3B0B" w:rsidDel="00FB4D0E">
            <w:rPr>
              <w:lang w:val="en-US"/>
            </w:rPr>
            <w:delText xml:space="preserve"> defined.</w:delText>
          </w:r>
        </w:del>
      </w:ins>
    </w:p>
    <w:p w14:paraId="5ABFA602" w14:textId="449072C4" w:rsidR="00695EC1" w:rsidDel="00A315DE" w:rsidRDefault="00695EC1" w:rsidP="00B03FDA">
      <w:pPr>
        <w:pStyle w:val="BodyText"/>
        <w:rPr>
          <w:ins w:id="885" w:author="Martikainen Tuomas" w:date="2020-05-15T10:33:00Z"/>
          <w:del w:id="886" w:author="Ski, Trond" w:date="2020-08-24T01:22:00Z"/>
          <w:lang w:val="en-US"/>
        </w:rPr>
      </w:pPr>
      <w:ins w:id="887" w:author="Martikainen Tuomas" w:date="2020-05-15T10:30:00Z">
        <w:del w:id="888" w:author="Ski, Trond" w:date="2020-09-29T16:18:00Z">
          <w:r w:rsidRPr="009A3B0B" w:rsidDel="00F06298">
            <w:rPr>
              <w:lang w:val="en-US"/>
            </w:rPr>
            <w:delText xml:space="preserve">Also the </w:delText>
          </w:r>
        </w:del>
      </w:ins>
      <w:ins w:id="889" w:author="Martikainen Tuomas" w:date="2020-05-15T10:31:00Z">
        <w:del w:id="890" w:author="Ski, Trond" w:date="2020-09-29T16:18:00Z">
          <w:r w:rsidRPr="009A3B0B" w:rsidDel="00F06298">
            <w:rPr>
              <w:lang w:val="en-US"/>
            </w:rPr>
            <w:delText>procedures</w:delText>
          </w:r>
        </w:del>
      </w:ins>
      <w:ins w:id="891" w:author="Martikainen Tuomas" w:date="2020-05-15T10:30:00Z">
        <w:del w:id="892" w:author="Ski, Trond" w:date="2020-09-29T16:18:00Z">
          <w:r w:rsidRPr="009A3B0B" w:rsidDel="00F06298">
            <w:rPr>
              <w:lang w:val="en-US"/>
            </w:rPr>
            <w:delText xml:space="preserve"> for ensuri</w:delText>
          </w:r>
        </w:del>
      </w:ins>
      <w:ins w:id="893" w:author="Martikainen Tuomas" w:date="2020-05-15T10:31:00Z">
        <w:del w:id="894" w:author="Ski, Trond" w:date="2020-09-29T16:18:00Z">
          <w:r w:rsidRPr="009A3B0B" w:rsidDel="00F06298">
            <w:rPr>
              <w:lang w:val="en-US"/>
            </w:rPr>
            <w:delText xml:space="preserve">ng compliance </w:delText>
          </w:r>
          <w:r w:rsidR="009703BB" w:rsidRPr="009A3B0B" w:rsidDel="00F06298">
            <w:rPr>
              <w:lang w:val="en-US"/>
            </w:rPr>
            <w:delText>with the</w:delText>
          </w:r>
          <w:r w:rsidRPr="009A3B0B" w:rsidDel="00F06298">
            <w:rPr>
              <w:lang w:val="en-US"/>
            </w:rPr>
            <w:delText xml:space="preserve"> regulatory provisions should be included if appropriate.</w:delText>
          </w:r>
        </w:del>
      </w:ins>
    </w:p>
    <w:p w14:paraId="3F262DFF" w14:textId="77777777" w:rsidR="00F81B3C" w:rsidRDefault="00F81B3C" w:rsidP="00F81B3C">
      <w:pPr>
        <w:pStyle w:val="Heading3"/>
        <w:rPr>
          <w:ins w:id="895" w:author="Ski, Trond" w:date="2020-10-12T09:41:00Z"/>
          <w:lang w:val="en-US"/>
        </w:rPr>
      </w:pPr>
      <w:bookmarkStart w:id="896" w:name="_Hlk52888186"/>
      <w:ins w:id="897" w:author="Ski, Trond" w:date="2020-10-12T09:41:00Z">
        <w:r w:rsidRPr="00E962C4">
          <w:rPr>
            <w:lang w:val="en-US"/>
          </w:rPr>
          <w:t xml:space="preserve">Permission to Proceed From or To </w:t>
        </w:r>
        <w:r>
          <w:rPr>
            <w:lang w:val="en-US"/>
          </w:rPr>
          <w:t xml:space="preserve">an </w:t>
        </w:r>
        <w:r w:rsidRPr="00E962C4">
          <w:rPr>
            <w:lang w:val="en-US"/>
          </w:rPr>
          <w:t>Alongside Berth or Anchorage</w:t>
        </w:r>
      </w:ins>
    </w:p>
    <w:bookmarkEnd w:id="896"/>
    <w:p w14:paraId="36BF62A8" w14:textId="77777777" w:rsidR="00F81B3C" w:rsidRPr="00E962C4" w:rsidRDefault="00F81B3C" w:rsidP="00F81B3C">
      <w:pPr>
        <w:pStyle w:val="BodyText"/>
        <w:rPr>
          <w:ins w:id="898" w:author="Ski, Trond" w:date="2020-10-12T09:41:00Z"/>
          <w:lang w:val="en-US"/>
        </w:rPr>
      </w:pPr>
      <w:ins w:id="899" w:author="Ski, Trond" w:date="2020-10-12T09:41:00Z">
        <w:r w:rsidRPr="00E962C4">
          <w:rPr>
            <w:lang w:val="en-US"/>
          </w:rPr>
          <w:t xml:space="preserve">The departure or arrival of a vessel from </w:t>
        </w:r>
        <w:r>
          <w:rPr>
            <w:lang w:val="en-US"/>
          </w:rPr>
          <w:t xml:space="preserve">or to </w:t>
        </w:r>
        <w:r w:rsidRPr="00E962C4">
          <w:rPr>
            <w:lang w:val="en-US"/>
          </w:rPr>
          <w:t>a berth</w:t>
        </w:r>
        <w:r>
          <w:rPr>
            <w:lang w:val="en-US"/>
          </w:rPr>
          <w:t xml:space="preserve"> or </w:t>
        </w:r>
        <w:r w:rsidRPr="00E962C4">
          <w:rPr>
            <w:lang w:val="en-US"/>
          </w:rPr>
          <w:t xml:space="preserve">anchorage or when entering a lock or confined waterway is a critical moment when a vessel’s movements may have a direct influence on other vessels nearby.  </w:t>
        </w:r>
      </w:ins>
    </w:p>
    <w:p w14:paraId="6738AAC2" w14:textId="77777777" w:rsidR="00F81B3C" w:rsidRPr="00E962C4" w:rsidRDefault="00F81B3C" w:rsidP="00F81B3C">
      <w:pPr>
        <w:pStyle w:val="BodyText"/>
        <w:rPr>
          <w:ins w:id="900" w:author="Ski, Trond" w:date="2020-10-12T09:41:00Z"/>
          <w:lang w:val="en-US"/>
        </w:rPr>
      </w:pPr>
      <w:ins w:id="901" w:author="Ski, Trond" w:date="2020-10-12T09:41:00Z">
        <w:r>
          <w:rPr>
            <w:lang w:val="en-US"/>
          </w:rPr>
          <w:t>In particular, t</w:t>
        </w:r>
        <w:r w:rsidRPr="00E962C4">
          <w:rPr>
            <w:lang w:val="en-US"/>
          </w:rPr>
          <w:t>he departure of a ship from a berth is a critical moment when situational awareness of bridge staff on the departing ship may be diverted and impaired by internal or jetty-side issues and when other ships in the immediate vicinity might be surprised by the unexpected movement of another ship into the fairway.</w:t>
        </w:r>
      </w:ins>
    </w:p>
    <w:p w14:paraId="03FBCB9E" w14:textId="77777777" w:rsidR="00F81B3C" w:rsidRDefault="00F81B3C" w:rsidP="00F81B3C">
      <w:pPr>
        <w:pStyle w:val="BodyText"/>
        <w:rPr>
          <w:ins w:id="902" w:author="Ski, Trond" w:date="2020-10-12T09:41:00Z"/>
          <w:lang w:val="en-US"/>
        </w:rPr>
      </w:pPr>
      <w:ins w:id="903" w:author="Ski, Trond" w:date="2020-10-12T09:41:00Z">
        <w:r w:rsidRPr="00E962C4">
          <w:rPr>
            <w:lang w:val="en-US"/>
          </w:rPr>
          <w:t xml:space="preserve">Procedures for </w:t>
        </w:r>
        <w:r>
          <w:rPr>
            <w:lang w:val="en-US"/>
          </w:rPr>
          <w:t xml:space="preserve">a VTS responding to a request from a ship for </w:t>
        </w:r>
        <w:r w:rsidRPr="00E962C4">
          <w:rPr>
            <w:lang w:val="en-US"/>
          </w:rPr>
          <w:t xml:space="preserve">permission to proceed from or to </w:t>
        </w:r>
        <w:r>
          <w:rPr>
            <w:lang w:val="en-US"/>
          </w:rPr>
          <w:t>an alon</w:t>
        </w:r>
        <w:r w:rsidRPr="00E962C4">
          <w:rPr>
            <w:lang w:val="en-US"/>
          </w:rPr>
          <w:t>gside berth or anchorage</w:t>
        </w:r>
        <w:r>
          <w:rPr>
            <w:lang w:val="en-US"/>
          </w:rPr>
          <w:t xml:space="preserve"> </w:t>
        </w:r>
        <w:r w:rsidRPr="00E962C4">
          <w:rPr>
            <w:lang w:val="en-US"/>
          </w:rPr>
          <w:t>may include:</w:t>
        </w:r>
      </w:ins>
    </w:p>
    <w:p w14:paraId="6DBF1887" w14:textId="77777777" w:rsidR="00F81B3C" w:rsidRDefault="00F81B3C" w:rsidP="00F81B3C">
      <w:pPr>
        <w:pStyle w:val="BodyText"/>
        <w:numPr>
          <w:ilvl w:val="0"/>
          <w:numId w:val="57"/>
        </w:numPr>
        <w:rPr>
          <w:ins w:id="904" w:author="Ski, Trond" w:date="2020-10-12T09:41:00Z"/>
          <w:lang w:val="en-US"/>
        </w:rPr>
      </w:pPr>
      <w:ins w:id="905" w:author="Ski, Trond" w:date="2020-10-12T09:41:00Z">
        <w:r>
          <w:rPr>
            <w:lang w:val="en-US"/>
          </w:rPr>
          <w:t>r</w:t>
        </w:r>
        <w:r w:rsidRPr="00E962C4">
          <w:rPr>
            <w:lang w:val="en-US"/>
          </w:rPr>
          <w:t>equire</w:t>
        </w:r>
        <w:r>
          <w:rPr>
            <w:lang w:val="en-US"/>
          </w:rPr>
          <w:t xml:space="preserve">ments for </w:t>
        </w:r>
        <w:r w:rsidRPr="00E962C4">
          <w:rPr>
            <w:lang w:val="en-US"/>
          </w:rPr>
          <w:t>a ship to request permission to proceed when it is ready to depart</w:t>
        </w:r>
        <w:r>
          <w:rPr>
            <w:lang w:val="en-US"/>
          </w:rPr>
          <w:t>;</w:t>
        </w:r>
      </w:ins>
    </w:p>
    <w:p w14:paraId="571CF2B8" w14:textId="77777777" w:rsidR="00F81B3C" w:rsidRDefault="00F81B3C" w:rsidP="00F81B3C">
      <w:pPr>
        <w:pStyle w:val="BodyText"/>
        <w:numPr>
          <w:ilvl w:val="0"/>
          <w:numId w:val="57"/>
        </w:numPr>
        <w:rPr>
          <w:ins w:id="906" w:author="Ski, Trond" w:date="2020-10-12T09:41:00Z"/>
          <w:lang w:val="en-US"/>
        </w:rPr>
      </w:pPr>
      <w:ins w:id="907" w:author="Ski, Trond" w:date="2020-10-12T09:41:00Z">
        <w:r>
          <w:rPr>
            <w:lang w:val="en-US"/>
          </w:rPr>
          <w:lastRenderedPageBreak/>
          <w:t xml:space="preserve">provision of relevant traffic information </w:t>
        </w:r>
        <w:r w:rsidRPr="00E962C4">
          <w:rPr>
            <w:lang w:val="en-US"/>
          </w:rPr>
          <w:t>t</w:t>
        </w:r>
        <w:r>
          <w:rPr>
            <w:lang w:val="en-US"/>
          </w:rPr>
          <w:t>o the departing ship p</w:t>
        </w:r>
        <w:r w:rsidRPr="00E962C4">
          <w:rPr>
            <w:lang w:val="en-US"/>
          </w:rPr>
          <w:t>rior to departure</w:t>
        </w:r>
        <w:r>
          <w:rPr>
            <w:lang w:val="en-US"/>
          </w:rPr>
          <w:t>;</w:t>
        </w:r>
      </w:ins>
    </w:p>
    <w:p w14:paraId="0C986A78" w14:textId="77777777" w:rsidR="00F81B3C" w:rsidRDefault="00F81B3C" w:rsidP="00F81B3C">
      <w:pPr>
        <w:pStyle w:val="BodyText"/>
        <w:numPr>
          <w:ilvl w:val="0"/>
          <w:numId w:val="57"/>
        </w:numPr>
        <w:rPr>
          <w:ins w:id="908" w:author="Ski, Trond" w:date="2020-10-12T09:41:00Z"/>
          <w:lang w:val="en-US"/>
        </w:rPr>
      </w:pPr>
      <w:bookmarkStart w:id="909" w:name="_Hlk52889318"/>
      <w:ins w:id="910" w:author="Ski, Trond" w:date="2020-10-12T09:41:00Z">
        <w:r>
          <w:rPr>
            <w:lang w:val="en-US"/>
          </w:rPr>
          <w:t>standard and formal message for approval from the VTS for a ship to proceed</w:t>
        </w:r>
        <w:bookmarkEnd w:id="909"/>
        <w:r>
          <w:rPr>
            <w:lang w:val="en-US"/>
          </w:rPr>
          <w:t>; and</w:t>
        </w:r>
      </w:ins>
    </w:p>
    <w:p w14:paraId="4E39271A" w14:textId="77777777" w:rsidR="00F81B3C" w:rsidRDefault="00F81B3C" w:rsidP="00F81B3C">
      <w:pPr>
        <w:pStyle w:val="BodyText"/>
        <w:numPr>
          <w:ilvl w:val="0"/>
          <w:numId w:val="57"/>
        </w:numPr>
        <w:rPr>
          <w:ins w:id="911" w:author="Ski, Trond" w:date="2020-10-12T09:41:00Z"/>
          <w:lang w:val="en-US"/>
        </w:rPr>
      </w:pPr>
      <w:ins w:id="912" w:author="Ski, Trond" w:date="2020-10-12T09:41:00Z">
        <w:r>
          <w:rPr>
            <w:lang w:val="en-US"/>
          </w:rPr>
          <w:t>s</w:t>
        </w:r>
        <w:r w:rsidRPr="00F44869">
          <w:rPr>
            <w:lang w:val="en-US"/>
          </w:rPr>
          <w:t xml:space="preserve">tandard and formal </w:t>
        </w:r>
        <w:r>
          <w:rPr>
            <w:lang w:val="en-US"/>
          </w:rPr>
          <w:t xml:space="preserve">message for refusal </w:t>
        </w:r>
        <w:r w:rsidRPr="00F44869">
          <w:rPr>
            <w:lang w:val="en-US"/>
          </w:rPr>
          <w:t xml:space="preserve">from the VTS </w:t>
        </w:r>
        <w:r>
          <w:rPr>
            <w:lang w:val="en-US"/>
          </w:rPr>
          <w:t>for a</w:t>
        </w:r>
        <w:r w:rsidRPr="00F44869">
          <w:rPr>
            <w:lang w:val="en-US"/>
          </w:rPr>
          <w:t xml:space="preserve"> ship to proceed</w:t>
        </w:r>
      </w:ins>
    </w:p>
    <w:p w14:paraId="019E026A" w14:textId="77777777" w:rsidR="00F81B3C" w:rsidRPr="00E962C4" w:rsidRDefault="00F81B3C" w:rsidP="00F81B3C">
      <w:pPr>
        <w:pStyle w:val="BodyText"/>
        <w:rPr>
          <w:ins w:id="913" w:author="Ski, Trond" w:date="2020-10-12T09:41:00Z"/>
          <w:lang w:val="en-US"/>
        </w:rPr>
      </w:pPr>
      <w:ins w:id="914" w:author="Ski, Trond" w:date="2020-10-12T09:41:00Z">
        <w:r w:rsidRPr="00E962C4">
          <w:rPr>
            <w:lang w:val="en-US"/>
          </w:rPr>
          <w:t xml:space="preserve">Permission for a vessel to proceed means that, based on the information available, the VTS assesses that it is safe and gives approval for the vessel to proceed on her intended course of action, subject to the discretion of the Master.  </w:t>
        </w:r>
      </w:ins>
    </w:p>
    <w:p w14:paraId="25CF5A8D" w14:textId="77777777" w:rsidR="00F81B3C" w:rsidRPr="00E962C4" w:rsidRDefault="00F81B3C" w:rsidP="00F81B3C">
      <w:pPr>
        <w:pStyle w:val="BodyText"/>
        <w:rPr>
          <w:ins w:id="915" w:author="Ski, Trond" w:date="2020-10-12T09:41:00Z"/>
          <w:lang w:val="en-US"/>
        </w:rPr>
      </w:pPr>
      <w:bookmarkStart w:id="916" w:name="_Hlk52889628"/>
      <w:ins w:id="917" w:author="Ski, Trond" w:date="2020-10-12T09:41:00Z">
        <w:r w:rsidRPr="00E962C4">
          <w:rPr>
            <w:lang w:val="en-US"/>
          </w:rPr>
          <w:t xml:space="preserve">Permission for a vessel to proceed </w:t>
        </w:r>
        <w:bookmarkEnd w:id="916"/>
        <w:r w:rsidRPr="00E962C4">
          <w:rPr>
            <w:lang w:val="en-US"/>
          </w:rPr>
          <w:t xml:space="preserve">may be subject to conditions (e.g. details received from the vessel, known fairway and traffic) which may be contained in the message.  </w:t>
        </w:r>
      </w:ins>
    </w:p>
    <w:p w14:paraId="69AFB8F6" w14:textId="2620A689" w:rsidR="00F81B3C" w:rsidRPr="00C801A0" w:rsidRDefault="00F81B3C" w:rsidP="00B03FDA">
      <w:pPr>
        <w:pStyle w:val="BodyText"/>
        <w:rPr>
          <w:ins w:id="918" w:author="Martikainen Tuomas" w:date="2020-05-15T10:23:00Z"/>
          <w:lang w:val="en-US"/>
        </w:rPr>
      </w:pPr>
      <w:ins w:id="919" w:author="Ski, Trond" w:date="2020-10-12T09:41:00Z">
        <w:r>
          <w:rPr>
            <w:lang w:val="en-US"/>
          </w:rPr>
          <w:t xml:space="preserve">Refusal </w:t>
        </w:r>
        <w:r w:rsidRPr="00F44869">
          <w:rPr>
            <w:lang w:val="en-US"/>
          </w:rPr>
          <w:t xml:space="preserve">for a vessel to proceed </w:t>
        </w:r>
        <w:r>
          <w:rPr>
            <w:lang w:val="en-US"/>
          </w:rPr>
          <w:t xml:space="preserve">should </w:t>
        </w:r>
        <w:r w:rsidRPr="00E962C4">
          <w:rPr>
            <w:lang w:val="en-US"/>
          </w:rPr>
          <w:t xml:space="preserve">be unambiguous, clear and </w:t>
        </w:r>
        <w:r>
          <w:rPr>
            <w:lang w:val="en-US"/>
          </w:rPr>
          <w:t xml:space="preserve">may be </w:t>
        </w:r>
        <w:r w:rsidRPr="00E962C4">
          <w:rPr>
            <w:lang w:val="en-US"/>
          </w:rPr>
          <w:t>issued as an instruction.</w:t>
        </w:r>
      </w:ins>
    </w:p>
    <w:p w14:paraId="356A19B7" w14:textId="0DCEDD86" w:rsidR="00695EC1" w:rsidRPr="00796765" w:rsidRDefault="00695EC1" w:rsidP="00695EC1">
      <w:pPr>
        <w:pStyle w:val="Heading3"/>
        <w:rPr>
          <w:ins w:id="920" w:author="Martikainen Tuomas" w:date="2020-05-15T10:38:00Z"/>
          <w:lang w:val="en-US"/>
        </w:rPr>
      </w:pPr>
      <w:ins w:id="921" w:author="Martikainen Tuomas" w:date="2020-05-15T10:33:00Z">
        <w:del w:id="922" w:author="Ski, Trond" w:date="2020-08-24T01:06:00Z">
          <w:r w:rsidRPr="00796765" w:rsidDel="00DF0658">
            <w:rPr>
              <w:lang w:val="en-US"/>
            </w:rPr>
            <w:delText>r</w:delText>
          </w:r>
        </w:del>
      </w:ins>
      <w:bookmarkStart w:id="923" w:name="_Toc49124648"/>
      <w:ins w:id="924" w:author="Ski, Trond" w:date="2020-08-24T01:06:00Z">
        <w:r w:rsidR="00DF0658">
          <w:rPr>
            <w:lang w:val="en-US"/>
          </w:rPr>
          <w:t>R</w:t>
        </w:r>
      </w:ins>
      <w:ins w:id="925" w:author="Martikainen Tuomas" w:date="2020-05-15T10:33:00Z">
        <w:r w:rsidRPr="00796765">
          <w:rPr>
            <w:lang w:val="en-US"/>
          </w:rPr>
          <w:t>esponding to developing unsafe situations</w:t>
        </w:r>
      </w:ins>
      <w:bookmarkEnd w:id="923"/>
    </w:p>
    <w:p w14:paraId="1525D7B2" w14:textId="714FF667" w:rsidR="00311465" w:rsidRPr="00B03FDA" w:rsidRDefault="00337D6D" w:rsidP="00B03FDA">
      <w:pPr>
        <w:pStyle w:val="BodyText"/>
        <w:rPr>
          <w:ins w:id="926" w:author="Ski, Trond" w:date="2020-06-12T09:53:00Z"/>
          <w:lang w:val="en-US"/>
        </w:rPr>
      </w:pPr>
      <w:ins w:id="927" w:author="Martikainen Tuomas" w:date="2020-05-15T10:38:00Z">
        <w:r w:rsidRPr="009A3B0B">
          <w:rPr>
            <w:lang w:val="en-US"/>
          </w:rPr>
          <w:t>Procedures for</w:t>
        </w:r>
      </w:ins>
      <w:ins w:id="928" w:author="Martikainen Tuomas" w:date="2020-05-15T14:19:00Z">
        <w:r w:rsidR="009703BB" w:rsidRPr="009A3B0B">
          <w:rPr>
            <w:lang w:val="en-US"/>
          </w:rPr>
          <w:t xml:space="preserve"> </w:t>
        </w:r>
      </w:ins>
      <w:ins w:id="929" w:author="Ski, Trond" w:date="2020-06-12T09:52:00Z">
        <w:r w:rsidR="00311465" w:rsidRPr="00B03FDA">
          <w:rPr>
            <w:lang w:val="en-US"/>
          </w:rPr>
          <w:t xml:space="preserve">responding to developing unsafe situations </w:t>
        </w:r>
      </w:ins>
      <w:ins w:id="930" w:author="Ski, Trond" w:date="2020-06-12T09:53:00Z">
        <w:r w:rsidR="00311465" w:rsidRPr="00B03FDA">
          <w:rPr>
            <w:lang w:val="en-US"/>
          </w:rPr>
          <w:t>should be established, and may include:</w:t>
        </w:r>
      </w:ins>
    </w:p>
    <w:p w14:paraId="23ACC4B5" w14:textId="4D77E1E2" w:rsidR="00311465" w:rsidRPr="00B03FDA" w:rsidRDefault="00311465" w:rsidP="00B03FDA">
      <w:pPr>
        <w:pStyle w:val="BodyText"/>
        <w:numPr>
          <w:ilvl w:val="0"/>
          <w:numId w:val="52"/>
        </w:numPr>
        <w:rPr>
          <w:ins w:id="931" w:author="Ski, Trond" w:date="2020-06-12T09:55:00Z"/>
          <w:lang w:val="en-US"/>
        </w:rPr>
      </w:pPr>
      <w:ins w:id="932" w:author="Ski, Trond" w:date="2020-06-12T09:55:00Z">
        <w:r w:rsidRPr="00B03FDA">
          <w:rPr>
            <w:lang w:val="en-US"/>
          </w:rPr>
          <w:t>a ship unsure of its route or position</w:t>
        </w:r>
      </w:ins>
      <w:ins w:id="933" w:author="Ski, Trond" w:date="2020-06-12T09:56:00Z">
        <w:r w:rsidRPr="00B03FDA">
          <w:rPr>
            <w:lang w:val="en-US"/>
          </w:rPr>
          <w:t>;</w:t>
        </w:r>
      </w:ins>
    </w:p>
    <w:p w14:paraId="75F55CDE" w14:textId="2DDAA186" w:rsidR="00311465" w:rsidRPr="009A3B0B" w:rsidRDefault="00311465" w:rsidP="00B03FDA">
      <w:pPr>
        <w:pStyle w:val="BodyText"/>
        <w:numPr>
          <w:ilvl w:val="0"/>
          <w:numId w:val="52"/>
        </w:numPr>
        <w:rPr>
          <w:ins w:id="934" w:author="Ski, Trond" w:date="2020-06-12T09:55:00Z"/>
          <w:lang w:val="en-US"/>
        </w:rPr>
      </w:pPr>
      <w:ins w:id="935" w:author="Ski, Trond" w:date="2020-06-12T09:55:00Z">
        <w:r w:rsidRPr="009A3B0B">
          <w:rPr>
            <w:lang w:val="en-US"/>
          </w:rPr>
          <w:t xml:space="preserve">a ship deviating from the route; </w:t>
        </w:r>
      </w:ins>
    </w:p>
    <w:p w14:paraId="60F896C6" w14:textId="4C9AC306" w:rsidR="00311465" w:rsidRPr="009A3B0B" w:rsidRDefault="00311465" w:rsidP="00B03FDA">
      <w:pPr>
        <w:pStyle w:val="BodyText"/>
        <w:numPr>
          <w:ilvl w:val="0"/>
          <w:numId w:val="52"/>
        </w:numPr>
        <w:rPr>
          <w:ins w:id="936" w:author="Ski, Trond" w:date="2020-06-12T09:55:00Z"/>
          <w:lang w:val="en-US"/>
        </w:rPr>
      </w:pPr>
      <w:ins w:id="937" w:author="Ski, Trond" w:date="2020-06-12T09:55:00Z">
        <w:r w:rsidRPr="009A3B0B">
          <w:rPr>
            <w:lang w:val="en-US"/>
          </w:rPr>
          <w:t xml:space="preserve">a ship requiring guidance to an anchoring position; </w:t>
        </w:r>
      </w:ins>
    </w:p>
    <w:p w14:paraId="3BBD19F3" w14:textId="3295A5F4" w:rsidR="00311465" w:rsidRPr="009A3B0B" w:rsidRDefault="00311465" w:rsidP="00B03FDA">
      <w:pPr>
        <w:pStyle w:val="BodyText"/>
        <w:numPr>
          <w:ilvl w:val="0"/>
          <w:numId w:val="52"/>
        </w:numPr>
        <w:rPr>
          <w:ins w:id="938" w:author="Ski, Trond" w:date="2020-06-12T09:55:00Z"/>
          <w:lang w:val="en-US"/>
        </w:rPr>
      </w:pPr>
      <w:ins w:id="939" w:author="Ski, Trond" w:date="2020-06-12T09:55:00Z">
        <w:r w:rsidRPr="009A3B0B">
          <w:rPr>
            <w:lang w:val="en-US"/>
          </w:rPr>
          <w:t xml:space="preserve">a ship that has defects or deficiencies, such as navigation or manoeuvring equipment failure; </w:t>
        </w:r>
      </w:ins>
    </w:p>
    <w:p w14:paraId="609947F5" w14:textId="1D583794" w:rsidR="00311465" w:rsidRPr="009A3B0B" w:rsidRDefault="00F81B3C" w:rsidP="00B03FDA">
      <w:pPr>
        <w:pStyle w:val="BodyText"/>
        <w:numPr>
          <w:ilvl w:val="0"/>
          <w:numId w:val="52"/>
        </w:numPr>
        <w:rPr>
          <w:ins w:id="940" w:author="Ski, Trond" w:date="2020-06-12T09:55:00Z"/>
          <w:lang w:val="en-US"/>
        </w:rPr>
      </w:pPr>
      <w:ins w:id="941" w:author="Ski, Trond" w:date="2020-06-12T09:55:00Z">
        <w:r>
          <w:rPr>
            <w:lang w:val="en-US"/>
          </w:rPr>
          <w:t>m</w:t>
        </w:r>
        <w:r w:rsidR="00311465" w:rsidRPr="009A3B0B">
          <w:rPr>
            <w:lang w:val="en-US"/>
          </w:rPr>
          <w:t>eteorological conditions (e.g.</w:t>
        </w:r>
        <w:r>
          <w:rPr>
            <w:lang w:val="en-US"/>
          </w:rPr>
          <w:t xml:space="preserve"> low visibility, strong winds);</w:t>
        </w:r>
      </w:ins>
    </w:p>
    <w:p w14:paraId="736A632F" w14:textId="7C4906EE" w:rsidR="00311465" w:rsidRDefault="00311465" w:rsidP="00B03FDA">
      <w:pPr>
        <w:pStyle w:val="BodyText"/>
        <w:numPr>
          <w:ilvl w:val="0"/>
          <w:numId w:val="52"/>
        </w:numPr>
        <w:rPr>
          <w:ins w:id="942" w:author="Ski, Trond" w:date="2020-06-12T09:55:00Z"/>
          <w:lang w:val="en-US"/>
        </w:rPr>
      </w:pPr>
      <w:ins w:id="943" w:author="Ski, Trond" w:date="2020-06-12T09:55:00Z">
        <w:r w:rsidRPr="009A3B0B">
          <w:rPr>
            <w:lang w:val="en-US"/>
          </w:rPr>
          <w:t>a ship at risk</w:t>
        </w:r>
        <w:r w:rsidR="00F81B3C">
          <w:rPr>
            <w:lang w:val="en-US"/>
          </w:rPr>
          <w:t xml:space="preserve"> of grounding or collision;</w:t>
        </w:r>
      </w:ins>
    </w:p>
    <w:p w14:paraId="189BD2AC" w14:textId="47BD2299" w:rsidR="00F81B3C" w:rsidRDefault="00F81B3C" w:rsidP="00B03FDA">
      <w:pPr>
        <w:pStyle w:val="BodyText"/>
        <w:numPr>
          <w:ilvl w:val="0"/>
          <w:numId w:val="52"/>
        </w:numPr>
        <w:rPr>
          <w:ins w:id="944" w:author="Ski, Trond" w:date="2020-10-12T09:42:00Z"/>
          <w:lang w:val="en-US"/>
        </w:rPr>
      </w:pPr>
      <w:ins w:id="945" w:author="Ski, Trond" w:date="2020-10-12T09:42:00Z">
        <w:r>
          <w:rPr>
            <w:lang w:val="en-US"/>
          </w:rPr>
          <w:t>emergency response or support to emergency services;</w:t>
        </w:r>
      </w:ins>
    </w:p>
    <w:p w14:paraId="24ACD661" w14:textId="14C14BD8" w:rsidR="00F81B3C" w:rsidRDefault="00F81B3C" w:rsidP="00B03FDA">
      <w:pPr>
        <w:pStyle w:val="BodyText"/>
        <w:numPr>
          <w:ilvl w:val="0"/>
          <w:numId w:val="52"/>
        </w:numPr>
        <w:rPr>
          <w:ins w:id="946" w:author="Ski, Trond" w:date="2020-10-12T09:43:00Z"/>
          <w:lang w:val="en-US"/>
        </w:rPr>
      </w:pPr>
      <w:ins w:id="947" w:author="Ski, Trond" w:date="2020-10-12T09:43:00Z">
        <w:r>
          <w:rPr>
            <w:lang w:val="en-US"/>
          </w:rPr>
          <w:t>ship deviating from passage plan; and</w:t>
        </w:r>
      </w:ins>
    </w:p>
    <w:p w14:paraId="568748AA" w14:textId="2B9A27A8" w:rsidR="00F81B3C" w:rsidRPr="009A3B0B" w:rsidRDefault="00F81B3C" w:rsidP="00B03FDA">
      <w:pPr>
        <w:pStyle w:val="BodyText"/>
        <w:numPr>
          <w:ilvl w:val="0"/>
          <w:numId w:val="52"/>
        </w:numPr>
        <w:rPr>
          <w:ins w:id="948" w:author="Ski, Trond" w:date="2020-06-12T09:55:00Z"/>
          <w:lang w:val="en-US"/>
        </w:rPr>
      </w:pPr>
      <w:ins w:id="949" w:author="Ski, Trond" w:date="2020-10-12T09:43:00Z">
        <w:r>
          <w:rPr>
            <w:lang w:val="en-US"/>
          </w:rPr>
          <w:t xml:space="preserve">assistance to a ship to support the </w:t>
        </w:r>
      </w:ins>
      <w:ins w:id="950" w:author="Ski, Trond" w:date="2020-10-12T09:45:00Z">
        <w:r>
          <w:rPr>
            <w:lang w:val="en-US"/>
          </w:rPr>
          <w:t>unexpected</w:t>
        </w:r>
      </w:ins>
      <w:ins w:id="951" w:author="Ski, Trond" w:date="2020-10-12T09:43:00Z">
        <w:r>
          <w:rPr>
            <w:lang w:val="en-US"/>
          </w:rPr>
          <w:t xml:space="preserve"> incapacity of a key member of the bridge team.</w:t>
        </w:r>
      </w:ins>
    </w:p>
    <w:p w14:paraId="515762BA" w14:textId="454BBF4F" w:rsidR="004E4A8E" w:rsidRPr="009A3B0B" w:rsidDel="00F81B3C" w:rsidRDefault="009703BB" w:rsidP="00B03FDA">
      <w:pPr>
        <w:pStyle w:val="BodyText"/>
        <w:rPr>
          <w:ins w:id="952" w:author="Martikainen Tuomas" w:date="2020-05-15T14:23:00Z"/>
          <w:del w:id="953" w:author="Ski, Trond" w:date="2020-10-12T09:45:00Z"/>
          <w:lang w:val="en-US"/>
        </w:rPr>
      </w:pPr>
      <w:ins w:id="954" w:author="Martikainen Tuomas" w:date="2020-05-15T14:19:00Z">
        <w:del w:id="955" w:author="Ski, Trond" w:date="2020-10-12T09:45:00Z">
          <w:r w:rsidRPr="009A3B0B" w:rsidDel="00F81B3C">
            <w:rPr>
              <w:lang w:val="en-US"/>
            </w:rPr>
            <w:delText>the</w:delText>
          </w:r>
        </w:del>
      </w:ins>
      <w:ins w:id="956" w:author="Martikainen Tuomas" w:date="2020-05-15T10:38:00Z">
        <w:del w:id="957" w:author="Ski, Trond" w:date="2020-10-12T09:45:00Z">
          <w:r w:rsidR="00337D6D" w:rsidRPr="009A3B0B" w:rsidDel="00F81B3C">
            <w:rPr>
              <w:lang w:val="en-US"/>
            </w:rPr>
            <w:delText xml:space="preserve"> provision of essential navigational information, advice and/or instruction</w:delText>
          </w:r>
        </w:del>
      </w:ins>
      <w:ins w:id="958" w:author="Martikainen Tuomas" w:date="2020-05-15T10:39:00Z">
        <w:del w:id="959" w:author="Ski, Trond" w:date="2020-10-12T09:45:00Z">
          <w:r w:rsidR="00337D6D" w:rsidRPr="009A3B0B" w:rsidDel="00F81B3C">
            <w:rPr>
              <w:lang w:val="en-US"/>
            </w:rPr>
            <w:delText xml:space="preserve">s </w:delText>
          </w:r>
        </w:del>
      </w:ins>
      <w:ins w:id="960" w:author="Martikainen Tuomas" w:date="2020-05-15T10:38:00Z">
        <w:del w:id="961" w:author="Ski, Trond" w:date="2020-10-12T09:45:00Z">
          <w:r w:rsidR="00337D6D" w:rsidRPr="009A3B0B" w:rsidDel="00F81B3C">
            <w:rPr>
              <w:lang w:val="en-US"/>
            </w:rPr>
            <w:delText>to assist on board navigational decision-making</w:delText>
          </w:r>
        </w:del>
        <w:del w:id="962" w:author="Ski, Trond" w:date="2020-06-12T09:53:00Z">
          <w:r w:rsidR="00337D6D" w:rsidRPr="009A3B0B" w:rsidDel="00311465">
            <w:rPr>
              <w:lang w:val="en-US"/>
            </w:rPr>
            <w:delText xml:space="preserve"> </w:delText>
          </w:r>
        </w:del>
      </w:ins>
      <w:ins w:id="963" w:author="Martikainen Tuomas" w:date="2020-05-15T14:19:00Z">
        <w:del w:id="964" w:author="Ski, Trond" w:date="2020-06-12T09:53:00Z">
          <w:r w:rsidRPr="009A3B0B" w:rsidDel="00311465">
            <w:rPr>
              <w:lang w:val="en-US"/>
            </w:rPr>
            <w:delText xml:space="preserve">in </w:delText>
          </w:r>
        </w:del>
      </w:ins>
      <w:ins w:id="965" w:author="Martikainen Tuomas" w:date="2020-05-15T14:21:00Z">
        <w:del w:id="966" w:author="Ski, Trond" w:date="2020-06-12T09:53:00Z">
          <w:r w:rsidRPr="009A3B0B" w:rsidDel="00311465">
            <w:rPr>
              <w:lang w:val="en-US"/>
            </w:rPr>
            <w:delText xml:space="preserve">developing unsafe situations </w:delText>
          </w:r>
        </w:del>
      </w:ins>
      <w:ins w:id="967" w:author="Martikainen Tuomas" w:date="2020-05-15T10:38:00Z">
        <w:del w:id="968" w:author="Ski, Trond" w:date="2020-06-12T09:53:00Z">
          <w:r w:rsidR="00337D6D" w:rsidRPr="009A3B0B" w:rsidDel="00311465">
            <w:rPr>
              <w:lang w:val="en-US"/>
            </w:rPr>
            <w:delText>should be descripted.</w:delText>
          </w:r>
        </w:del>
      </w:ins>
      <w:ins w:id="969" w:author="Martikainen Tuomas" w:date="2020-05-15T10:40:00Z">
        <w:del w:id="970" w:author="Ski, Trond" w:date="2020-10-12T09:45:00Z">
          <w:r w:rsidR="00337D6D" w:rsidRPr="009A3B0B" w:rsidDel="00F81B3C">
            <w:rPr>
              <w:lang w:val="en-US"/>
            </w:rPr>
            <w:delText xml:space="preserve"> </w:delText>
          </w:r>
        </w:del>
      </w:ins>
    </w:p>
    <w:p w14:paraId="4D551E66" w14:textId="474E18DF" w:rsidR="00337D6D" w:rsidDel="00AB3D74" w:rsidRDefault="00337D6D" w:rsidP="00B03FDA">
      <w:pPr>
        <w:pStyle w:val="BodyText"/>
        <w:rPr>
          <w:del w:id="971" w:author="Ski, Trond" w:date="2020-08-24T01:22:00Z"/>
          <w:lang w:val="en-US"/>
        </w:rPr>
      </w:pPr>
      <w:ins w:id="972" w:author="Martikainen Tuomas" w:date="2020-05-15T10:40:00Z">
        <w:del w:id="973" w:author="Ski, Trond" w:date="2020-06-12T09:59:00Z">
          <w:r w:rsidRPr="009A3B0B" w:rsidDel="002428D0">
            <w:rPr>
              <w:lang w:val="en-US"/>
            </w:rPr>
            <w:delText xml:space="preserve">This should be include situations when navigational support is given at request of a ship, when the VTS observes a </w:delText>
          </w:r>
        </w:del>
      </w:ins>
      <w:ins w:id="974" w:author="Martikainen Tuomas" w:date="2020-05-15T10:41:00Z">
        <w:del w:id="975" w:author="Ski, Trond" w:date="2020-06-12T09:59:00Z">
          <w:r w:rsidRPr="009A3B0B" w:rsidDel="002428D0">
            <w:rPr>
              <w:lang w:val="en-US"/>
            </w:rPr>
            <w:delText xml:space="preserve">developing unsafe situation </w:delText>
          </w:r>
        </w:del>
      </w:ins>
      <w:ins w:id="976" w:author="Martikainen Tuomas" w:date="2020-05-15T10:42:00Z">
        <w:del w:id="977" w:author="Ski, Trond" w:date="2020-06-12T09:59:00Z">
          <w:r w:rsidRPr="009A3B0B" w:rsidDel="002428D0">
            <w:rPr>
              <w:lang w:val="en-US"/>
            </w:rPr>
            <w:delText xml:space="preserve">or when providing of navigational support is </w:delText>
          </w:r>
        </w:del>
      </w:ins>
      <w:ins w:id="978" w:author="Martikainen Tuomas" w:date="2020-05-15T10:43:00Z">
        <w:del w:id="979" w:author="Ski, Trond" w:date="2020-06-12T09:59:00Z">
          <w:r w:rsidRPr="009A3B0B" w:rsidDel="002428D0">
            <w:rPr>
              <w:lang w:val="en-US"/>
            </w:rPr>
            <w:delText>procedural</w:delText>
          </w:r>
        </w:del>
      </w:ins>
      <w:ins w:id="980" w:author="Martikainen Tuomas" w:date="2020-05-15T10:42:00Z">
        <w:del w:id="981" w:author="Ski, Trond" w:date="2020-06-12T09:59:00Z">
          <w:r w:rsidRPr="009A3B0B" w:rsidDel="002428D0">
            <w:rPr>
              <w:lang w:val="en-US"/>
            </w:rPr>
            <w:delText xml:space="preserve"> and </w:delText>
          </w:r>
        </w:del>
      </w:ins>
      <w:ins w:id="982" w:author="Martikainen Tuomas" w:date="2020-05-15T10:44:00Z">
        <w:del w:id="983" w:author="Ski, Trond" w:date="2020-06-12T09:59:00Z">
          <w:r w:rsidRPr="009A3B0B" w:rsidDel="002428D0">
            <w:rPr>
              <w:lang w:val="en-US"/>
            </w:rPr>
            <w:delText>pre-defined.</w:delText>
          </w:r>
        </w:del>
      </w:ins>
    </w:p>
    <w:p w14:paraId="69655667" w14:textId="1780F05F" w:rsidR="00695EC1" w:rsidRDefault="00AB3D74" w:rsidP="00CC73BB">
      <w:pPr>
        <w:pStyle w:val="Heading3"/>
        <w:numPr>
          <w:ilvl w:val="0"/>
          <w:numId w:val="0"/>
        </w:numPr>
        <w:rPr>
          <w:ins w:id="984" w:author="Ski, Trond" w:date="2020-10-12T09:50:00Z"/>
          <w:lang w:val="en-US"/>
        </w:rPr>
      </w:pPr>
      <w:ins w:id="985" w:author="Ski, Trond" w:date="2020-10-11T23:55:00Z">
        <w:r>
          <w:rPr>
            <w:rFonts w:asciiTheme="minorHAnsi" w:eastAsiaTheme="minorHAnsi" w:hAnsiTheme="minorHAnsi" w:cstheme="minorBidi"/>
            <w:b w:val="0"/>
            <w:bCs w:val="0"/>
            <w:smallCaps w:val="0"/>
            <w:color w:val="auto"/>
            <w:lang w:val="en-US"/>
          </w:rPr>
          <w:t>I</w:t>
        </w:r>
      </w:ins>
      <w:ins w:id="986" w:author="Ski, Trond" w:date="2020-10-12T09:46:00Z">
        <w:r w:rsidR="00F81B3C">
          <w:rPr>
            <w:rFonts w:asciiTheme="minorHAnsi" w:eastAsiaTheme="minorHAnsi" w:hAnsiTheme="minorHAnsi" w:cstheme="minorBidi"/>
            <w:b w:val="0"/>
            <w:bCs w:val="0"/>
            <w:smallCaps w:val="0"/>
            <w:color w:val="auto"/>
            <w:lang w:val="en-US"/>
          </w:rPr>
          <w:t xml:space="preserve">ALA Guideline </w:t>
        </w:r>
      </w:ins>
      <w:ins w:id="987" w:author="Ski, Trond" w:date="2020-10-12T12:21:00Z">
        <w:r w:rsidR="00FB4D0E">
          <w:rPr>
            <w:rFonts w:asciiTheme="minorHAnsi" w:eastAsiaTheme="minorHAnsi" w:hAnsiTheme="minorHAnsi" w:cstheme="minorBidi"/>
            <w:b w:val="0"/>
            <w:bCs w:val="0"/>
            <w:smallCaps w:val="0"/>
            <w:color w:val="auto"/>
            <w:lang w:val="en-US"/>
          </w:rPr>
          <w:t>G</w:t>
        </w:r>
      </w:ins>
      <w:ins w:id="988" w:author="Ski, Trond" w:date="2020-10-12T09:46:00Z">
        <w:r w:rsidR="00F81B3C">
          <w:rPr>
            <w:rFonts w:asciiTheme="minorHAnsi" w:eastAsiaTheme="minorHAnsi" w:hAnsiTheme="minorHAnsi" w:cstheme="minorBidi"/>
            <w:b w:val="0"/>
            <w:bCs w:val="0"/>
            <w:smallCaps w:val="0"/>
            <w:color w:val="auto"/>
            <w:lang w:val="en-US"/>
          </w:rPr>
          <w:t xml:space="preserve">1089 advices that “before navigational support is provided </w:t>
        </w:r>
      </w:ins>
      <w:ins w:id="989" w:author="Ski, Trond" w:date="2020-10-11T23:55:00Z">
        <w:r>
          <w:rPr>
            <w:rFonts w:asciiTheme="minorHAnsi" w:eastAsiaTheme="minorHAnsi" w:hAnsiTheme="minorHAnsi" w:cstheme="minorBidi"/>
            <w:b w:val="0"/>
            <w:bCs w:val="0"/>
            <w:smallCaps w:val="0"/>
            <w:color w:val="auto"/>
            <w:lang w:val="en-US"/>
          </w:rPr>
          <w:t xml:space="preserve">and if time permits, </w:t>
        </w:r>
      </w:ins>
      <w:ins w:id="990" w:author="Ski, Trond" w:date="2020-10-12T09:47:00Z">
        <w:r w:rsidR="00F81B3C">
          <w:rPr>
            <w:rFonts w:asciiTheme="minorHAnsi" w:eastAsiaTheme="minorHAnsi" w:hAnsiTheme="minorHAnsi" w:cstheme="minorBidi"/>
            <w:b w:val="0"/>
            <w:bCs w:val="0"/>
            <w:smallCaps w:val="0"/>
            <w:color w:val="auto"/>
            <w:lang w:val="en-US"/>
          </w:rPr>
          <w:t>a VTS should make an assessment of capabilities and conduct other relevant checks</w:t>
        </w:r>
      </w:ins>
      <w:ins w:id="991" w:author="Ski, Trond" w:date="2020-10-12T09:48:00Z">
        <w:r w:rsidR="00F81B3C">
          <w:rPr>
            <w:rFonts w:asciiTheme="minorHAnsi" w:eastAsiaTheme="minorHAnsi" w:hAnsiTheme="minorHAnsi" w:cstheme="minorBidi"/>
            <w:b w:val="0"/>
            <w:bCs w:val="0"/>
            <w:smallCaps w:val="0"/>
            <w:color w:val="auto"/>
            <w:lang w:val="en-US"/>
          </w:rPr>
          <w:t>” whilst recognizing that, when the need is observed to be necessary by the VTS, early intervention is likely to be necessary, which may pre</w:t>
        </w:r>
      </w:ins>
      <w:ins w:id="992" w:author="Ski, Trond" w:date="2020-10-12T09:50:00Z">
        <w:r w:rsidR="00357A41">
          <w:rPr>
            <w:rFonts w:asciiTheme="minorHAnsi" w:eastAsiaTheme="minorHAnsi" w:hAnsiTheme="minorHAnsi" w:cstheme="minorBidi"/>
            <w:b w:val="0"/>
            <w:bCs w:val="0"/>
            <w:smallCaps w:val="0"/>
            <w:color w:val="auto"/>
            <w:lang w:val="en-US"/>
          </w:rPr>
          <w:t>clude pre-assessment checks being carried out.</w:t>
        </w:r>
      </w:ins>
    </w:p>
    <w:p w14:paraId="545F3DFF" w14:textId="0A52AF9D" w:rsidR="00357A41" w:rsidRPr="00357A41" w:rsidRDefault="00357A41">
      <w:pPr>
        <w:pStyle w:val="BodyText"/>
        <w:rPr>
          <w:ins w:id="993" w:author="Martikainen Tuomas" w:date="2020-05-15T10:33:00Z"/>
          <w:lang w:val="en-US"/>
        </w:rPr>
      </w:pPr>
      <w:ins w:id="994" w:author="Ski, Trond" w:date="2020-10-12T09:51:00Z">
        <w:r>
          <w:rPr>
            <w:lang w:val="en-US"/>
          </w:rPr>
          <w:t>Some considerations for making a pre-assessment prior to the provision of navigational support are provided at ANNEX A.</w:t>
        </w:r>
      </w:ins>
    </w:p>
    <w:p w14:paraId="5B793597" w14:textId="0FFB43F0" w:rsidR="005733F7" w:rsidRDefault="005733F7" w:rsidP="005733F7">
      <w:pPr>
        <w:pStyle w:val="Heading3"/>
        <w:rPr>
          <w:lang w:val="en-US"/>
        </w:rPr>
      </w:pPr>
      <w:bookmarkStart w:id="995" w:name="_Toc49124649"/>
      <w:r>
        <w:rPr>
          <w:lang w:val="en-US"/>
        </w:rPr>
        <w:t>Vessels at Anchor</w:t>
      </w:r>
      <w:bookmarkEnd w:id="995"/>
    </w:p>
    <w:p w14:paraId="5409D219" w14:textId="77777777" w:rsidR="005733F7" w:rsidRPr="00BD212E" w:rsidRDefault="005733F7" w:rsidP="005733F7">
      <w:pPr>
        <w:pStyle w:val="BodyText"/>
        <w:rPr>
          <w:lang w:val="en-US"/>
        </w:rPr>
      </w:pPr>
      <w:r w:rsidRPr="00BD212E">
        <w:rPr>
          <w:lang w:val="en-US"/>
        </w:rPr>
        <w:t>Procedures</w:t>
      </w:r>
      <w:r w:rsidRPr="00BD212E">
        <w:rPr>
          <w:spacing w:val="30"/>
          <w:lang w:val="en-US"/>
        </w:rPr>
        <w:t xml:space="preserve"> </w:t>
      </w:r>
      <w:r w:rsidRPr="00BD212E">
        <w:rPr>
          <w:lang w:val="en-US"/>
        </w:rPr>
        <w:t>should</w:t>
      </w:r>
      <w:r w:rsidRPr="00BD212E">
        <w:rPr>
          <w:spacing w:val="35"/>
          <w:lang w:val="en-US"/>
        </w:rPr>
        <w:t xml:space="preserve"> </w:t>
      </w:r>
      <w:r w:rsidRPr="00BD212E">
        <w:rPr>
          <w:lang w:val="en-US"/>
        </w:rPr>
        <w:t>be</w:t>
      </w:r>
      <w:r w:rsidRPr="00BD212E">
        <w:rPr>
          <w:spacing w:val="39"/>
          <w:lang w:val="en-US"/>
        </w:rPr>
        <w:t xml:space="preserve"> </w:t>
      </w:r>
      <w:r w:rsidRPr="00BD212E">
        <w:rPr>
          <w:lang w:val="en-US"/>
        </w:rPr>
        <w:t>established</w:t>
      </w:r>
      <w:r w:rsidRPr="00BD212E">
        <w:rPr>
          <w:spacing w:val="30"/>
          <w:lang w:val="en-US"/>
        </w:rPr>
        <w:t xml:space="preserve"> </w:t>
      </w:r>
      <w:r w:rsidRPr="00BD212E">
        <w:rPr>
          <w:spacing w:val="-1"/>
          <w:lang w:val="en-US"/>
        </w:rPr>
        <w:t>f</w:t>
      </w:r>
      <w:r w:rsidRPr="00BD212E">
        <w:rPr>
          <w:lang w:val="en-US"/>
        </w:rPr>
        <w:t>or</w:t>
      </w:r>
      <w:r w:rsidRPr="00BD212E">
        <w:rPr>
          <w:spacing w:val="39"/>
          <w:lang w:val="en-US"/>
        </w:rPr>
        <w:t xml:space="preserve"> </w:t>
      </w:r>
      <w:r w:rsidRPr="00BD212E">
        <w:rPr>
          <w:lang w:val="en-US"/>
        </w:rPr>
        <w:t>vessels</w:t>
      </w:r>
      <w:r w:rsidRPr="00BD212E">
        <w:rPr>
          <w:spacing w:val="34"/>
          <w:lang w:val="en-US"/>
        </w:rPr>
        <w:t xml:space="preserve"> </w:t>
      </w:r>
      <w:r w:rsidRPr="00BD212E">
        <w:rPr>
          <w:lang w:val="en-US"/>
        </w:rPr>
        <w:t>at</w:t>
      </w:r>
      <w:r w:rsidRPr="00BD212E">
        <w:rPr>
          <w:spacing w:val="39"/>
          <w:lang w:val="en-US"/>
        </w:rPr>
        <w:t xml:space="preserve"> </w:t>
      </w:r>
      <w:r w:rsidRPr="00BD212E">
        <w:rPr>
          <w:lang w:val="en-US"/>
        </w:rPr>
        <w:t>anchor</w:t>
      </w:r>
      <w:r w:rsidRPr="00BD212E">
        <w:rPr>
          <w:spacing w:val="34"/>
          <w:lang w:val="en-US"/>
        </w:rPr>
        <w:t xml:space="preserve"> </w:t>
      </w:r>
      <w:r w:rsidRPr="00BD212E">
        <w:rPr>
          <w:lang w:val="en-US"/>
        </w:rPr>
        <w:t>in</w:t>
      </w:r>
      <w:r w:rsidRPr="00BD212E">
        <w:rPr>
          <w:spacing w:val="39"/>
          <w:lang w:val="en-US"/>
        </w:rPr>
        <w:t xml:space="preserve"> </w:t>
      </w:r>
      <w:r w:rsidRPr="00BD212E">
        <w:rPr>
          <w:lang w:val="en-US"/>
        </w:rPr>
        <w:t>a</w:t>
      </w:r>
      <w:r w:rsidRPr="00BD212E">
        <w:rPr>
          <w:spacing w:val="40"/>
          <w:lang w:val="en-US"/>
        </w:rPr>
        <w:t xml:space="preserve"> </w:t>
      </w:r>
      <w:r w:rsidRPr="00BD212E">
        <w:rPr>
          <w:lang w:val="en-US"/>
        </w:rPr>
        <w:t>VTS</w:t>
      </w:r>
      <w:r w:rsidRPr="00BD212E">
        <w:rPr>
          <w:spacing w:val="37"/>
          <w:lang w:val="en-US"/>
        </w:rPr>
        <w:t xml:space="preserve"> </w:t>
      </w:r>
      <w:r w:rsidRPr="00BD212E">
        <w:rPr>
          <w:lang w:val="en-US"/>
        </w:rPr>
        <w:t>area. Depe</w:t>
      </w:r>
      <w:r w:rsidRPr="00BD212E">
        <w:rPr>
          <w:spacing w:val="1"/>
          <w:lang w:val="en-US"/>
        </w:rPr>
        <w:t>n</w:t>
      </w:r>
      <w:r w:rsidRPr="00BD212E">
        <w:rPr>
          <w:lang w:val="en-US"/>
        </w:rPr>
        <w:t>ding</w:t>
      </w:r>
      <w:r w:rsidRPr="00BD212E">
        <w:rPr>
          <w:spacing w:val="31"/>
          <w:lang w:val="en-US"/>
        </w:rPr>
        <w:t xml:space="preserve"> </w:t>
      </w:r>
      <w:r w:rsidRPr="00BD212E">
        <w:rPr>
          <w:lang w:val="en-US"/>
        </w:rPr>
        <w:t>on</w:t>
      </w:r>
      <w:r w:rsidRPr="00BD212E">
        <w:rPr>
          <w:spacing w:val="39"/>
          <w:lang w:val="en-US"/>
        </w:rPr>
        <w:t xml:space="preserve"> </w:t>
      </w:r>
      <w:r w:rsidRPr="00BD212E">
        <w:rPr>
          <w:lang w:val="en-US"/>
        </w:rPr>
        <w:t>the capability</w:t>
      </w:r>
      <w:r w:rsidRPr="00BD212E">
        <w:rPr>
          <w:spacing w:val="1"/>
          <w:lang w:val="en-US"/>
        </w:rPr>
        <w:t xml:space="preserve"> </w:t>
      </w:r>
      <w:r w:rsidRPr="00BD212E">
        <w:rPr>
          <w:lang w:val="en-US"/>
        </w:rPr>
        <w:t>of</w:t>
      </w:r>
      <w:r w:rsidRPr="00BD212E">
        <w:rPr>
          <w:spacing w:val="8"/>
          <w:lang w:val="en-US"/>
        </w:rPr>
        <w:t xml:space="preserve"> </w:t>
      </w:r>
      <w:r w:rsidRPr="00BD212E">
        <w:rPr>
          <w:lang w:val="en-US"/>
        </w:rPr>
        <w:t>the</w:t>
      </w:r>
      <w:r w:rsidRPr="00BD212E">
        <w:rPr>
          <w:spacing w:val="7"/>
          <w:lang w:val="en-US"/>
        </w:rPr>
        <w:t xml:space="preserve"> </w:t>
      </w:r>
      <w:r w:rsidRPr="00BD212E">
        <w:rPr>
          <w:lang w:val="en-US"/>
        </w:rPr>
        <w:t>VTS</w:t>
      </w:r>
      <w:r w:rsidRPr="00BD212E">
        <w:rPr>
          <w:spacing w:val="6"/>
          <w:lang w:val="en-US"/>
        </w:rPr>
        <w:t xml:space="preserve"> </w:t>
      </w:r>
      <w:r w:rsidRPr="00BD212E">
        <w:rPr>
          <w:lang w:val="en-US"/>
        </w:rPr>
        <w:t>to</w:t>
      </w:r>
      <w:r w:rsidRPr="00BD212E">
        <w:rPr>
          <w:spacing w:val="9"/>
          <w:lang w:val="en-US"/>
        </w:rPr>
        <w:t xml:space="preserve"> </w:t>
      </w:r>
      <w:r w:rsidRPr="00BD212E">
        <w:rPr>
          <w:lang w:val="en-US"/>
        </w:rPr>
        <w:t>monitor</w:t>
      </w:r>
      <w:r w:rsidRPr="00BD212E">
        <w:rPr>
          <w:spacing w:val="3"/>
          <w:lang w:val="en-US"/>
        </w:rPr>
        <w:t xml:space="preserve"> </w:t>
      </w:r>
      <w:r w:rsidRPr="00BD212E">
        <w:rPr>
          <w:lang w:val="en-US"/>
        </w:rPr>
        <w:t>the</w:t>
      </w:r>
      <w:r w:rsidRPr="00BD212E">
        <w:rPr>
          <w:spacing w:val="7"/>
          <w:lang w:val="en-US"/>
        </w:rPr>
        <w:t xml:space="preserve"> </w:t>
      </w:r>
      <w:r w:rsidRPr="00BD212E">
        <w:rPr>
          <w:lang w:val="en-US"/>
        </w:rPr>
        <w:t>vessel</w:t>
      </w:r>
      <w:r w:rsidRPr="00BD212E">
        <w:rPr>
          <w:spacing w:val="4"/>
          <w:lang w:val="en-US"/>
        </w:rPr>
        <w:t xml:space="preserve"> </w:t>
      </w:r>
      <w:r w:rsidRPr="00BD212E">
        <w:rPr>
          <w:lang w:val="en-US"/>
        </w:rPr>
        <w:t>position</w:t>
      </w:r>
      <w:r w:rsidRPr="00BD212E">
        <w:rPr>
          <w:spacing w:val="3"/>
          <w:lang w:val="en-US"/>
        </w:rPr>
        <w:t xml:space="preserve"> </w:t>
      </w:r>
      <w:r w:rsidRPr="00BD212E">
        <w:rPr>
          <w:lang w:val="en-US"/>
        </w:rPr>
        <w:t>un</w:t>
      </w:r>
      <w:r w:rsidRPr="00BD212E">
        <w:rPr>
          <w:spacing w:val="-1"/>
          <w:lang w:val="en-US"/>
        </w:rPr>
        <w:t>d</w:t>
      </w:r>
      <w:r w:rsidRPr="00BD212E">
        <w:rPr>
          <w:lang w:val="en-US"/>
        </w:rPr>
        <w:t>er</w:t>
      </w:r>
      <w:r w:rsidRPr="00BD212E">
        <w:rPr>
          <w:spacing w:val="5"/>
          <w:lang w:val="en-US"/>
        </w:rPr>
        <w:t xml:space="preserve"> </w:t>
      </w:r>
      <w:r w:rsidRPr="00BD212E">
        <w:rPr>
          <w:lang w:val="en-US"/>
        </w:rPr>
        <w:t>prevailing</w:t>
      </w:r>
      <w:r w:rsidRPr="00BD212E">
        <w:rPr>
          <w:spacing w:val="1"/>
          <w:lang w:val="en-US"/>
        </w:rPr>
        <w:t xml:space="preserve"> </w:t>
      </w:r>
      <w:r w:rsidRPr="00BD212E">
        <w:rPr>
          <w:lang w:val="en-US"/>
        </w:rPr>
        <w:t>conditions, these</w:t>
      </w:r>
      <w:r w:rsidRPr="00BD212E">
        <w:rPr>
          <w:spacing w:val="5"/>
          <w:lang w:val="en-US"/>
        </w:rPr>
        <w:t xml:space="preserve"> </w:t>
      </w:r>
      <w:r w:rsidRPr="00BD212E">
        <w:rPr>
          <w:lang w:val="en-US"/>
        </w:rPr>
        <w:t>may include:</w:t>
      </w:r>
    </w:p>
    <w:p w14:paraId="17CDE6AC" w14:textId="77777777" w:rsidR="005733F7" w:rsidRPr="00BD212E" w:rsidRDefault="005733F7" w:rsidP="005733F7">
      <w:pPr>
        <w:pStyle w:val="Bullet1"/>
        <w:rPr>
          <w:lang w:val="en-US"/>
        </w:rPr>
      </w:pPr>
      <w:r w:rsidRPr="00BD212E">
        <w:rPr>
          <w:lang w:val="en-US"/>
        </w:rPr>
        <w:t>Anchorage</w:t>
      </w:r>
      <w:r w:rsidRPr="00BD212E">
        <w:rPr>
          <w:spacing w:val="-11"/>
          <w:lang w:val="en-US"/>
        </w:rPr>
        <w:t xml:space="preserve"> </w:t>
      </w:r>
      <w:r w:rsidRPr="00BD212E">
        <w:rPr>
          <w:lang w:val="en-US"/>
        </w:rPr>
        <w:t>assignment;</w:t>
      </w:r>
    </w:p>
    <w:p w14:paraId="511702F0" w14:textId="77777777" w:rsidR="005733F7" w:rsidRPr="00BD212E" w:rsidRDefault="005733F7" w:rsidP="005733F7">
      <w:pPr>
        <w:pStyle w:val="Bullet1"/>
        <w:rPr>
          <w:lang w:val="en-US"/>
        </w:rPr>
      </w:pPr>
      <w:r w:rsidRPr="00BD212E">
        <w:rPr>
          <w:lang w:val="en-US"/>
        </w:rPr>
        <w:t>Communication</w:t>
      </w:r>
      <w:r w:rsidRPr="00BD212E">
        <w:rPr>
          <w:spacing w:val="-15"/>
          <w:lang w:val="en-US"/>
        </w:rPr>
        <w:t xml:space="preserve"> </w:t>
      </w:r>
      <w:r w:rsidRPr="00BD212E">
        <w:rPr>
          <w:lang w:val="en-US"/>
        </w:rPr>
        <w:t>requir</w:t>
      </w:r>
      <w:r w:rsidRPr="00BD212E">
        <w:rPr>
          <w:spacing w:val="-1"/>
          <w:lang w:val="en-US"/>
        </w:rPr>
        <w:t>e</w:t>
      </w:r>
      <w:r w:rsidRPr="00BD212E">
        <w:rPr>
          <w:lang w:val="en-US"/>
        </w:rPr>
        <w:t>ments;</w:t>
      </w:r>
    </w:p>
    <w:p w14:paraId="7AD8A2B3" w14:textId="77777777" w:rsidR="005733F7" w:rsidRPr="00BD212E" w:rsidRDefault="005733F7" w:rsidP="005733F7">
      <w:pPr>
        <w:pStyle w:val="Bullet1"/>
        <w:rPr>
          <w:lang w:val="en-US"/>
        </w:rPr>
      </w:pPr>
      <w:r w:rsidRPr="00BD212E">
        <w:rPr>
          <w:lang w:val="en-US"/>
        </w:rPr>
        <w:t>Reporting</w:t>
      </w:r>
      <w:r w:rsidRPr="00BD212E">
        <w:rPr>
          <w:spacing w:val="-10"/>
          <w:lang w:val="en-US"/>
        </w:rPr>
        <w:t xml:space="preserve"> </w:t>
      </w:r>
      <w:r w:rsidRPr="00BD212E">
        <w:rPr>
          <w:lang w:val="en-US"/>
        </w:rPr>
        <w:t>requirement</w:t>
      </w:r>
      <w:r w:rsidRPr="00BD212E">
        <w:rPr>
          <w:spacing w:val="-12"/>
          <w:lang w:val="en-US"/>
        </w:rPr>
        <w:t xml:space="preserve"> </w:t>
      </w:r>
      <w:r w:rsidRPr="00BD212E">
        <w:rPr>
          <w:lang w:val="en-US"/>
        </w:rPr>
        <w:t>for</w:t>
      </w:r>
      <w:r w:rsidRPr="00BD212E">
        <w:rPr>
          <w:spacing w:val="-3"/>
          <w:lang w:val="en-US"/>
        </w:rPr>
        <w:t xml:space="preserve"> </w:t>
      </w:r>
      <w:r w:rsidRPr="00BD212E">
        <w:rPr>
          <w:lang w:val="en-US"/>
        </w:rPr>
        <w:t>vessels</w:t>
      </w:r>
      <w:r w:rsidRPr="00BD212E">
        <w:rPr>
          <w:spacing w:val="-7"/>
          <w:lang w:val="en-US"/>
        </w:rPr>
        <w:t xml:space="preserve"> </w:t>
      </w:r>
      <w:r w:rsidRPr="00BD212E">
        <w:rPr>
          <w:lang w:val="en-US"/>
        </w:rPr>
        <w:t>prior</w:t>
      </w:r>
      <w:r w:rsidRPr="00BD212E">
        <w:rPr>
          <w:spacing w:val="-4"/>
          <w:lang w:val="en-US"/>
        </w:rPr>
        <w:t xml:space="preserve"> </w:t>
      </w:r>
      <w:r w:rsidRPr="00BD212E">
        <w:rPr>
          <w:lang w:val="en-US"/>
        </w:rPr>
        <w:t>to</w:t>
      </w:r>
      <w:r w:rsidRPr="00BD212E">
        <w:rPr>
          <w:spacing w:val="-2"/>
          <w:lang w:val="en-US"/>
        </w:rPr>
        <w:t xml:space="preserve"> </w:t>
      </w:r>
      <w:r w:rsidRPr="00BD212E">
        <w:rPr>
          <w:lang w:val="en-US"/>
        </w:rPr>
        <w:t>leaving</w:t>
      </w:r>
      <w:r w:rsidRPr="00BD212E">
        <w:rPr>
          <w:spacing w:val="-7"/>
          <w:lang w:val="en-US"/>
        </w:rPr>
        <w:t xml:space="preserve"> </w:t>
      </w:r>
      <w:r w:rsidRPr="00BD212E">
        <w:rPr>
          <w:lang w:val="en-US"/>
        </w:rPr>
        <w:t>the</w:t>
      </w:r>
      <w:r w:rsidRPr="00BD212E">
        <w:rPr>
          <w:spacing w:val="-3"/>
          <w:lang w:val="en-US"/>
        </w:rPr>
        <w:t xml:space="preserve"> </w:t>
      </w:r>
      <w:r w:rsidRPr="00BD212E">
        <w:rPr>
          <w:lang w:val="en-US"/>
        </w:rPr>
        <w:t>anchor</w:t>
      </w:r>
      <w:r w:rsidRPr="00BD212E">
        <w:rPr>
          <w:spacing w:val="-1"/>
          <w:lang w:val="en-US"/>
        </w:rPr>
        <w:t>a</w:t>
      </w:r>
      <w:r w:rsidRPr="00BD212E">
        <w:rPr>
          <w:lang w:val="en-US"/>
        </w:rPr>
        <w:t>ge;</w:t>
      </w:r>
    </w:p>
    <w:p w14:paraId="63E6B459" w14:textId="77777777" w:rsidR="005733F7" w:rsidRPr="00BD212E" w:rsidRDefault="005733F7" w:rsidP="005733F7">
      <w:pPr>
        <w:pStyle w:val="Bullet1"/>
        <w:rPr>
          <w:lang w:val="en-US"/>
        </w:rPr>
      </w:pPr>
      <w:r w:rsidRPr="00BD212E">
        <w:rPr>
          <w:lang w:val="en-US"/>
        </w:rPr>
        <w:t>Non-compliance</w:t>
      </w:r>
      <w:r w:rsidRPr="00BD212E">
        <w:rPr>
          <w:spacing w:val="-1"/>
          <w:lang w:val="en-US"/>
        </w:rPr>
        <w:t xml:space="preserve"> </w:t>
      </w:r>
      <w:r w:rsidRPr="00BD212E">
        <w:rPr>
          <w:lang w:val="en-US"/>
        </w:rPr>
        <w:t>by</w:t>
      </w:r>
      <w:r w:rsidRPr="00BD212E">
        <w:rPr>
          <w:spacing w:val="13"/>
          <w:lang w:val="en-US"/>
        </w:rPr>
        <w:t xml:space="preserve"> </w:t>
      </w:r>
      <w:r w:rsidRPr="00BD212E">
        <w:rPr>
          <w:lang w:val="en-US"/>
        </w:rPr>
        <w:t>a</w:t>
      </w:r>
      <w:r w:rsidRPr="00BD212E">
        <w:rPr>
          <w:spacing w:val="15"/>
          <w:lang w:val="en-US"/>
        </w:rPr>
        <w:t xml:space="preserve"> </w:t>
      </w:r>
      <w:r w:rsidRPr="00BD212E">
        <w:rPr>
          <w:lang w:val="en-US"/>
        </w:rPr>
        <w:t>vessel</w:t>
      </w:r>
      <w:r w:rsidRPr="00BD212E">
        <w:rPr>
          <w:spacing w:val="9"/>
          <w:lang w:val="en-US"/>
        </w:rPr>
        <w:t xml:space="preserve"> </w:t>
      </w:r>
      <w:r w:rsidRPr="00BD212E">
        <w:rPr>
          <w:lang w:val="en-US"/>
        </w:rPr>
        <w:t>with</w:t>
      </w:r>
      <w:r w:rsidRPr="00BD212E">
        <w:rPr>
          <w:spacing w:val="11"/>
          <w:lang w:val="en-US"/>
        </w:rPr>
        <w:t xml:space="preserve"> </w:t>
      </w:r>
      <w:r w:rsidRPr="00BD212E">
        <w:rPr>
          <w:lang w:val="en-US"/>
        </w:rPr>
        <w:t>the</w:t>
      </w:r>
      <w:r w:rsidRPr="00BD212E">
        <w:rPr>
          <w:spacing w:val="12"/>
          <w:lang w:val="en-US"/>
        </w:rPr>
        <w:t xml:space="preserve"> </w:t>
      </w:r>
      <w:r w:rsidRPr="00BD212E">
        <w:rPr>
          <w:lang w:val="en-US"/>
        </w:rPr>
        <w:t>requirements</w:t>
      </w:r>
      <w:r w:rsidRPr="00BD212E">
        <w:rPr>
          <w:spacing w:val="2"/>
          <w:lang w:val="en-US"/>
        </w:rPr>
        <w:t xml:space="preserve"> </w:t>
      </w:r>
      <w:r w:rsidRPr="00BD212E">
        <w:rPr>
          <w:lang w:val="en-US"/>
        </w:rPr>
        <w:t>and</w:t>
      </w:r>
      <w:r w:rsidRPr="00BD212E">
        <w:rPr>
          <w:spacing w:val="11"/>
          <w:lang w:val="en-US"/>
        </w:rPr>
        <w:t xml:space="preserve"> </w:t>
      </w:r>
      <w:r w:rsidRPr="00BD212E">
        <w:rPr>
          <w:lang w:val="en-US"/>
        </w:rPr>
        <w:t>procedures</w:t>
      </w:r>
      <w:r w:rsidRPr="00BD212E">
        <w:rPr>
          <w:spacing w:val="4"/>
          <w:lang w:val="en-US"/>
        </w:rPr>
        <w:t xml:space="preserve"> </w:t>
      </w:r>
      <w:r w:rsidRPr="00BD212E">
        <w:rPr>
          <w:lang w:val="en-US"/>
        </w:rPr>
        <w:t>laid</w:t>
      </w:r>
      <w:r w:rsidRPr="00BD212E">
        <w:rPr>
          <w:spacing w:val="12"/>
          <w:lang w:val="en-US"/>
        </w:rPr>
        <w:t xml:space="preserve"> </w:t>
      </w:r>
      <w:r w:rsidRPr="00BD212E">
        <w:rPr>
          <w:lang w:val="en-US"/>
        </w:rPr>
        <w:t>down</w:t>
      </w:r>
      <w:r w:rsidRPr="00BD212E">
        <w:rPr>
          <w:spacing w:val="10"/>
          <w:lang w:val="en-US"/>
        </w:rPr>
        <w:t xml:space="preserve"> </w:t>
      </w:r>
      <w:r w:rsidRPr="00BD212E">
        <w:rPr>
          <w:lang w:val="en-US"/>
        </w:rPr>
        <w:t>for</w:t>
      </w:r>
      <w:r w:rsidRPr="00BD212E">
        <w:rPr>
          <w:spacing w:val="12"/>
          <w:lang w:val="en-US"/>
        </w:rPr>
        <w:t xml:space="preserve"> </w:t>
      </w:r>
      <w:r w:rsidRPr="00BD212E">
        <w:rPr>
          <w:spacing w:val="1"/>
          <w:lang w:val="en-US"/>
        </w:rPr>
        <w:t>t</w:t>
      </w:r>
      <w:r w:rsidRPr="00BD212E">
        <w:rPr>
          <w:lang w:val="en-US"/>
        </w:rPr>
        <w:t>he VTS</w:t>
      </w:r>
      <w:r w:rsidRPr="00BD212E">
        <w:rPr>
          <w:spacing w:val="-4"/>
          <w:lang w:val="en-US"/>
        </w:rPr>
        <w:t xml:space="preserve"> </w:t>
      </w:r>
      <w:r w:rsidRPr="00BD212E">
        <w:rPr>
          <w:lang w:val="en-US"/>
        </w:rPr>
        <w:t>area;</w:t>
      </w:r>
      <w:r w:rsidRPr="00BD212E">
        <w:rPr>
          <w:spacing w:val="-5"/>
          <w:lang w:val="en-US"/>
        </w:rPr>
        <w:t xml:space="preserve"> </w:t>
      </w:r>
      <w:r w:rsidRPr="00BD212E">
        <w:rPr>
          <w:lang w:val="en-US"/>
        </w:rPr>
        <w:t>and</w:t>
      </w:r>
    </w:p>
    <w:p w14:paraId="7267E362" w14:textId="77777777" w:rsidR="0051062E" w:rsidRPr="00BD212E" w:rsidRDefault="0051062E" w:rsidP="0051062E">
      <w:pPr>
        <w:pStyle w:val="Bullet1"/>
        <w:rPr>
          <w:ins w:id="996" w:author="Shahid Khan" w:date="2019-09-24T15:39:00Z"/>
          <w:lang w:val="en-US"/>
        </w:rPr>
      </w:pPr>
      <w:ins w:id="997" w:author="Shahid Khan" w:date="2019-09-24T15:39:00Z">
        <w:r w:rsidRPr="00BD212E">
          <w:rPr>
            <w:lang w:val="en-US"/>
          </w:rPr>
          <w:t>Procedures</w:t>
        </w:r>
        <w:r w:rsidRPr="00BD212E">
          <w:rPr>
            <w:spacing w:val="-12"/>
            <w:lang w:val="en-US"/>
          </w:rPr>
          <w:t xml:space="preserve"> </w:t>
        </w:r>
        <w:r w:rsidRPr="00BD212E">
          <w:rPr>
            <w:lang w:val="en-US"/>
          </w:rPr>
          <w:t>for</w:t>
        </w:r>
        <w:r w:rsidRPr="00BD212E">
          <w:rPr>
            <w:spacing w:val="-3"/>
            <w:lang w:val="en-US"/>
          </w:rPr>
          <w:t xml:space="preserve"> </w:t>
        </w:r>
        <w:r w:rsidRPr="00BD212E">
          <w:rPr>
            <w:lang w:val="en-US"/>
          </w:rPr>
          <w:t>information</w:t>
        </w:r>
        <w:r w:rsidRPr="00BD212E">
          <w:rPr>
            <w:spacing w:val="-11"/>
            <w:lang w:val="en-US"/>
          </w:rPr>
          <w:t xml:space="preserve"> </w:t>
        </w:r>
        <w:r w:rsidRPr="00BD212E">
          <w:rPr>
            <w:lang w:val="en-US"/>
          </w:rPr>
          <w:t>exchange/update</w:t>
        </w:r>
        <w:r w:rsidRPr="00BD212E">
          <w:rPr>
            <w:spacing w:val="-17"/>
            <w:lang w:val="en-US"/>
          </w:rPr>
          <w:t xml:space="preserve"> </w:t>
        </w:r>
        <w:r w:rsidRPr="00BD212E">
          <w:rPr>
            <w:lang w:val="en-US"/>
          </w:rPr>
          <w:t>on</w:t>
        </w:r>
        <w:r w:rsidRPr="00BD212E">
          <w:rPr>
            <w:spacing w:val="-3"/>
            <w:lang w:val="en-US"/>
          </w:rPr>
          <w:t xml:space="preserve"> </w:t>
        </w:r>
        <w:r w:rsidRPr="00BD212E">
          <w:rPr>
            <w:lang w:val="en-US"/>
          </w:rPr>
          <w:t>allied</w:t>
        </w:r>
        <w:r w:rsidRPr="00BD212E">
          <w:rPr>
            <w:spacing w:val="-5"/>
            <w:lang w:val="en-US"/>
          </w:rPr>
          <w:t xml:space="preserve"> </w:t>
        </w:r>
        <w:r w:rsidRPr="00BD212E">
          <w:rPr>
            <w:lang w:val="en-US"/>
          </w:rPr>
          <w:t>services.</w:t>
        </w:r>
      </w:ins>
    </w:p>
    <w:p w14:paraId="24A195F9" w14:textId="57C9C3C3" w:rsidR="005733F7" w:rsidRPr="00BD212E" w:rsidDel="0051062E" w:rsidRDefault="005733F7" w:rsidP="005733F7">
      <w:pPr>
        <w:pStyle w:val="Bullet1"/>
        <w:rPr>
          <w:del w:id="998" w:author="Shahid Khan" w:date="2019-09-24T15:39:00Z"/>
          <w:lang w:val="en-US"/>
        </w:rPr>
      </w:pPr>
      <w:del w:id="999" w:author="Shahid Khan" w:date="2019-09-24T15:39:00Z">
        <w:r w:rsidRPr="00BD212E" w:rsidDel="0051062E">
          <w:rPr>
            <w:lang w:val="en-US"/>
          </w:rPr>
          <w:delText>Information</w:delText>
        </w:r>
        <w:r w:rsidRPr="00BD212E" w:rsidDel="0051062E">
          <w:rPr>
            <w:spacing w:val="-11"/>
            <w:lang w:val="en-US"/>
          </w:rPr>
          <w:delText xml:space="preserve"> </w:delText>
        </w:r>
        <w:r w:rsidRPr="00BD212E" w:rsidDel="0051062E">
          <w:rPr>
            <w:lang w:val="en-US"/>
          </w:rPr>
          <w:delText>exchange/update</w:delText>
        </w:r>
        <w:r w:rsidRPr="00BD212E" w:rsidDel="0051062E">
          <w:rPr>
            <w:spacing w:val="-17"/>
            <w:lang w:val="en-US"/>
          </w:rPr>
          <w:delText xml:space="preserve"> </w:delText>
        </w:r>
        <w:r w:rsidRPr="00BD212E" w:rsidDel="0051062E">
          <w:rPr>
            <w:lang w:val="en-US"/>
          </w:rPr>
          <w:delText>with</w:delText>
        </w:r>
        <w:r w:rsidRPr="00BD212E" w:rsidDel="0051062E">
          <w:rPr>
            <w:spacing w:val="-4"/>
            <w:lang w:val="en-US"/>
          </w:rPr>
          <w:delText xml:space="preserve"> </w:delText>
        </w:r>
        <w:r w:rsidRPr="00BD212E" w:rsidDel="0051062E">
          <w:rPr>
            <w:lang w:val="en-US"/>
          </w:rPr>
          <w:delText>respect</w:delText>
        </w:r>
        <w:r w:rsidRPr="00BD212E" w:rsidDel="0051062E">
          <w:rPr>
            <w:spacing w:val="-7"/>
            <w:lang w:val="en-US"/>
          </w:rPr>
          <w:delText xml:space="preserve"> </w:delText>
        </w:r>
        <w:r w:rsidRPr="00BD212E" w:rsidDel="0051062E">
          <w:rPr>
            <w:lang w:val="en-US"/>
          </w:rPr>
          <w:delText>to</w:delText>
        </w:r>
        <w:r w:rsidRPr="00BD212E" w:rsidDel="0051062E">
          <w:rPr>
            <w:spacing w:val="-2"/>
            <w:lang w:val="en-US"/>
          </w:rPr>
          <w:delText xml:space="preserve"> </w:delText>
        </w:r>
        <w:r w:rsidRPr="00BD212E" w:rsidDel="0051062E">
          <w:rPr>
            <w:lang w:val="en-US"/>
          </w:rPr>
          <w:delText>allied</w:delText>
        </w:r>
        <w:r w:rsidRPr="00BD212E" w:rsidDel="0051062E">
          <w:rPr>
            <w:spacing w:val="-5"/>
            <w:lang w:val="en-US"/>
          </w:rPr>
          <w:delText xml:space="preserve"> </w:delText>
        </w:r>
        <w:r w:rsidRPr="00BD212E" w:rsidDel="0051062E">
          <w:rPr>
            <w:lang w:val="en-US"/>
          </w:rPr>
          <w:delText>services.</w:delText>
        </w:r>
        <w:bookmarkStart w:id="1000" w:name="_Toc49123593"/>
        <w:bookmarkStart w:id="1001" w:name="_Toc49123817"/>
        <w:bookmarkStart w:id="1002" w:name="_Toc49124489"/>
        <w:bookmarkStart w:id="1003" w:name="_Toc49124650"/>
        <w:bookmarkEnd w:id="1000"/>
        <w:bookmarkEnd w:id="1001"/>
        <w:bookmarkEnd w:id="1002"/>
        <w:bookmarkEnd w:id="1003"/>
      </w:del>
    </w:p>
    <w:p w14:paraId="66032A8D" w14:textId="77777777" w:rsidR="005733F7" w:rsidRDefault="005733F7" w:rsidP="005733F7">
      <w:pPr>
        <w:pStyle w:val="Heading3"/>
        <w:rPr>
          <w:lang w:val="en-US"/>
        </w:rPr>
      </w:pPr>
      <w:bookmarkStart w:id="1004" w:name="_Toc49124651"/>
      <w:r>
        <w:rPr>
          <w:lang w:val="en-US"/>
        </w:rPr>
        <w:t>Vessels at Berth</w:t>
      </w:r>
      <w:bookmarkEnd w:id="1004"/>
    </w:p>
    <w:p w14:paraId="22844CCC" w14:textId="77777777" w:rsidR="005733F7" w:rsidRPr="00BD212E" w:rsidRDefault="005733F7" w:rsidP="005733F7">
      <w:pPr>
        <w:pStyle w:val="BodyText"/>
        <w:rPr>
          <w:lang w:val="en-US"/>
        </w:rPr>
      </w:pPr>
      <w:r w:rsidRPr="00BD212E">
        <w:rPr>
          <w:lang w:val="en-US"/>
        </w:rPr>
        <w:t>Procedures</w:t>
      </w:r>
      <w:r w:rsidRPr="00BD212E">
        <w:rPr>
          <w:spacing w:val="1"/>
          <w:lang w:val="en-US"/>
        </w:rPr>
        <w:t xml:space="preserve"> </w:t>
      </w:r>
      <w:r w:rsidRPr="00BD212E">
        <w:rPr>
          <w:lang w:val="en-US"/>
        </w:rPr>
        <w:t>should</w:t>
      </w:r>
      <w:r w:rsidRPr="00BD212E">
        <w:rPr>
          <w:spacing w:val="6"/>
          <w:lang w:val="en-US"/>
        </w:rPr>
        <w:t xml:space="preserve"> </w:t>
      </w:r>
      <w:r w:rsidRPr="00BD212E">
        <w:rPr>
          <w:lang w:val="en-US"/>
        </w:rPr>
        <w:t>be</w:t>
      </w:r>
      <w:r w:rsidRPr="00BD212E">
        <w:rPr>
          <w:spacing w:val="9"/>
          <w:lang w:val="en-US"/>
        </w:rPr>
        <w:t xml:space="preserve"> </w:t>
      </w:r>
      <w:r w:rsidRPr="00BD212E">
        <w:rPr>
          <w:lang w:val="en-US"/>
        </w:rPr>
        <w:t>establish</w:t>
      </w:r>
      <w:r w:rsidRPr="00BD212E">
        <w:rPr>
          <w:spacing w:val="-1"/>
          <w:lang w:val="en-US"/>
        </w:rPr>
        <w:t>e</w:t>
      </w:r>
      <w:r w:rsidRPr="00BD212E">
        <w:rPr>
          <w:lang w:val="en-US"/>
        </w:rPr>
        <w:t>d for</w:t>
      </w:r>
      <w:r w:rsidRPr="00BD212E">
        <w:rPr>
          <w:spacing w:val="10"/>
          <w:lang w:val="en-US"/>
        </w:rPr>
        <w:t xml:space="preserve"> </w:t>
      </w:r>
      <w:r w:rsidRPr="00BD212E">
        <w:rPr>
          <w:lang w:val="en-US"/>
        </w:rPr>
        <w:t>vessels</w:t>
      </w:r>
      <w:r w:rsidRPr="00BD212E">
        <w:rPr>
          <w:spacing w:val="5"/>
          <w:lang w:val="en-US"/>
        </w:rPr>
        <w:t xml:space="preserve"> </w:t>
      </w:r>
      <w:r w:rsidRPr="00BD212E">
        <w:rPr>
          <w:lang w:val="en-US"/>
        </w:rPr>
        <w:t>at</w:t>
      </w:r>
      <w:r w:rsidRPr="00BD212E">
        <w:rPr>
          <w:spacing w:val="10"/>
          <w:lang w:val="en-US"/>
        </w:rPr>
        <w:t xml:space="preserve"> </w:t>
      </w:r>
      <w:r w:rsidRPr="00BD212E">
        <w:rPr>
          <w:lang w:val="en-US"/>
        </w:rPr>
        <w:t>berth</w:t>
      </w:r>
      <w:r w:rsidRPr="00BD212E">
        <w:rPr>
          <w:spacing w:val="7"/>
          <w:lang w:val="en-US"/>
        </w:rPr>
        <w:t xml:space="preserve"> </w:t>
      </w:r>
      <w:r w:rsidRPr="00BD212E">
        <w:rPr>
          <w:lang w:val="en-US"/>
        </w:rPr>
        <w:t>in</w:t>
      </w:r>
      <w:r w:rsidRPr="00BD212E">
        <w:rPr>
          <w:spacing w:val="9"/>
          <w:lang w:val="en-US"/>
        </w:rPr>
        <w:t xml:space="preserve"> </w:t>
      </w:r>
      <w:r w:rsidRPr="00BD212E">
        <w:rPr>
          <w:lang w:val="en-US"/>
        </w:rPr>
        <w:t>a</w:t>
      </w:r>
      <w:r w:rsidRPr="00BD212E">
        <w:rPr>
          <w:spacing w:val="11"/>
          <w:lang w:val="en-US"/>
        </w:rPr>
        <w:t xml:space="preserve"> </w:t>
      </w:r>
      <w:r w:rsidRPr="00BD212E">
        <w:rPr>
          <w:lang w:val="en-US"/>
        </w:rPr>
        <w:t>VTS</w:t>
      </w:r>
      <w:r w:rsidRPr="00BD212E">
        <w:rPr>
          <w:spacing w:val="8"/>
          <w:lang w:val="en-US"/>
        </w:rPr>
        <w:t xml:space="preserve"> </w:t>
      </w:r>
      <w:r w:rsidRPr="00BD212E">
        <w:rPr>
          <w:lang w:val="en-US"/>
        </w:rPr>
        <w:t>area. Depending</w:t>
      </w:r>
      <w:r w:rsidRPr="00BD212E">
        <w:rPr>
          <w:spacing w:val="1"/>
          <w:lang w:val="en-US"/>
        </w:rPr>
        <w:t xml:space="preserve"> </w:t>
      </w:r>
      <w:r w:rsidRPr="00BD212E">
        <w:rPr>
          <w:lang w:val="en-US"/>
        </w:rPr>
        <w:t>on</w:t>
      </w:r>
      <w:r w:rsidRPr="00BD212E">
        <w:rPr>
          <w:spacing w:val="10"/>
          <w:lang w:val="en-US"/>
        </w:rPr>
        <w:t xml:space="preserve"> </w:t>
      </w:r>
      <w:r w:rsidRPr="00BD212E">
        <w:rPr>
          <w:lang w:val="en-US"/>
        </w:rPr>
        <w:t>t</w:t>
      </w:r>
      <w:r w:rsidRPr="00BD212E">
        <w:rPr>
          <w:spacing w:val="1"/>
          <w:lang w:val="en-US"/>
        </w:rPr>
        <w:t>h</w:t>
      </w:r>
      <w:r w:rsidRPr="00BD212E">
        <w:rPr>
          <w:lang w:val="en-US"/>
        </w:rPr>
        <w:t>e capability</w:t>
      </w:r>
      <w:r w:rsidRPr="00BD212E">
        <w:rPr>
          <w:spacing w:val="1"/>
          <w:lang w:val="en-US"/>
        </w:rPr>
        <w:t xml:space="preserve"> </w:t>
      </w:r>
      <w:r w:rsidRPr="00BD212E">
        <w:rPr>
          <w:lang w:val="en-US"/>
        </w:rPr>
        <w:t>of</w:t>
      </w:r>
      <w:r w:rsidRPr="00BD212E">
        <w:rPr>
          <w:spacing w:val="8"/>
          <w:lang w:val="en-US"/>
        </w:rPr>
        <w:t xml:space="preserve"> </w:t>
      </w:r>
      <w:r w:rsidRPr="00BD212E">
        <w:rPr>
          <w:lang w:val="en-US"/>
        </w:rPr>
        <w:t>the</w:t>
      </w:r>
      <w:r w:rsidRPr="00BD212E">
        <w:rPr>
          <w:spacing w:val="7"/>
          <w:lang w:val="en-US"/>
        </w:rPr>
        <w:t xml:space="preserve"> </w:t>
      </w:r>
      <w:r w:rsidRPr="00BD212E">
        <w:rPr>
          <w:lang w:val="en-US"/>
        </w:rPr>
        <w:t>VTS</w:t>
      </w:r>
      <w:r w:rsidRPr="00BD212E">
        <w:rPr>
          <w:spacing w:val="6"/>
          <w:lang w:val="en-US"/>
        </w:rPr>
        <w:t xml:space="preserve"> </w:t>
      </w:r>
      <w:r w:rsidRPr="00BD212E">
        <w:rPr>
          <w:lang w:val="en-US"/>
        </w:rPr>
        <w:t>to</w:t>
      </w:r>
      <w:r w:rsidRPr="00BD212E">
        <w:rPr>
          <w:spacing w:val="9"/>
          <w:lang w:val="en-US"/>
        </w:rPr>
        <w:t xml:space="preserve"> </w:t>
      </w:r>
      <w:r w:rsidRPr="00BD212E">
        <w:rPr>
          <w:lang w:val="en-US"/>
        </w:rPr>
        <w:t>monitor</w:t>
      </w:r>
      <w:r w:rsidRPr="00BD212E">
        <w:rPr>
          <w:spacing w:val="3"/>
          <w:lang w:val="en-US"/>
        </w:rPr>
        <w:t xml:space="preserve"> </w:t>
      </w:r>
      <w:r w:rsidRPr="00BD212E">
        <w:rPr>
          <w:lang w:val="en-US"/>
        </w:rPr>
        <w:t>the</w:t>
      </w:r>
      <w:r w:rsidRPr="00BD212E">
        <w:rPr>
          <w:spacing w:val="7"/>
          <w:lang w:val="en-US"/>
        </w:rPr>
        <w:t xml:space="preserve"> </w:t>
      </w:r>
      <w:r w:rsidRPr="00BD212E">
        <w:rPr>
          <w:lang w:val="en-US"/>
        </w:rPr>
        <w:t>vessel</w:t>
      </w:r>
      <w:r w:rsidRPr="00BD212E">
        <w:rPr>
          <w:spacing w:val="4"/>
          <w:lang w:val="en-US"/>
        </w:rPr>
        <w:t xml:space="preserve"> </w:t>
      </w:r>
      <w:r w:rsidRPr="00BD212E">
        <w:rPr>
          <w:lang w:val="en-US"/>
        </w:rPr>
        <w:t>position</w:t>
      </w:r>
      <w:r w:rsidRPr="00BD212E">
        <w:rPr>
          <w:spacing w:val="3"/>
          <w:lang w:val="en-US"/>
        </w:rPr>
        <w:t xml:space="preserve"> </w:t>
      </w:r>
      <w:r w:rsidRPr="00BD212E">
        <w:rPr>
          <w:lang w:val="en-US"/>
        </w:rPr>
        <w:t>un</w:t>
      </w:r>
      <w:r w:rsidRPr="00BD212E">
        <w:rPr>
          <w:spacing w:val="-1"/>
          <w:lang w:val="en-US"/>
        </w:rPr>
        <w:t>d</w:t>
      </w:r>
      <w:r w:rsidRPr="00BD212E">
        <w:rPr>
          <w:lang w:val="en-US"/>
        </w:rPr>
        <w:t>er</w:t>
      </w:r>
      <w:r w:rsidRPr="00BD212E">
        <w:rPr>
          <w:spacing w:val="5"/>
          <w:lang w:val="en-US"/>
        </w:rPr>
        <w:t xml:space="preserve"> </w:t>
      </w:r>
      <w:r w:rsidRPr="00BD212E">
        <w:rPr>
          <w:lang w:val="en-US"/>
        </w:rPr>
        <w:t>prevailing</w:t>
      </w:r>
      <w:r w:rsidRPr="00BD212E">
        <w:rPr>
          <w:spacing w:val="1"/>
          <w:lang w:val="en-US"/>
        </w:rPr>
        <w:t xml:space="preserve"> </w:t>
      </w:r>
      <w:r w:rsidRPr="00BD212E">
        <w:rPr>
          <w:lang w:val="en-US"/>
        </w:rPr>
        <w:t>conditions, these</w:t>
      </w:r>
      <w:r w:rsidRPr="00BD212E">
        <w:rPr>
          <w:spacing w:val="5"/>
          <w:lang w:val="en-US"/>
        </w:rPr>
        <w:t xml:space="preserve"> </w:t>
      </w:r>
      <w:r w:rsidRPr="00BD212E">
        <w:rPr>
          <w:lang w:val="en-US"/>
        </w:rPr>
        <w:t>may include:</w:t>
      </w:r>
    </w:p>
    <w:p w14:paraId="48830553" w14:textId="0046AB73" w:rsidR="005733F7" w:rsidRDefault="005733F7" w:rsidP="005733F7">
      <w:pPr>
        <w:pStyle w:val="Bullet1"/>
        <w:rPr>
          <w:ins w:id="1005" w:author="Ski, Trond" w:date="2020-06-12T11:51:00Z"/>
          <w:lang w:val="en-US"/>
        </w:rPr>
      </w:pPr>
      <w:r w:rsidRPr="00BD212E">
        <w:rPr>
          <w:lang w:val="en-US"/>
        </w:rPr>
        <w:t>Reporting</w:t>
      </w:r>
      <w:r w:rsidRPr="00BD212E">
        <w:rPr>
          <w:spacing w:val="-10"/>
          <w:lang w:val="en-US"/>
        </w:rPr>
        <w:t xml:space="preserve"> </w:t>
      </w:r>
      <w:r w:rsidRPr="00BD212E">
        <w:rPr>
          <w:lang w:val="en-US"/>
        </w:rPr>
        <w:t>requirements</w:t>
      </w:r>
      <w:r w:rsidRPr="00BD212E">
        <w:rPr>
          <w:spacing w:val="-13"/>
          <w:lang w:val="en-US"/>
        </w:rPr>
        <w:t xml:space="preserve"> </w:t>
      </w:r>
      <w:r w:rsidRPr="00BD212E">
        <w:rPr>
          <w:lang w:val="en-US"/>
        </w:rPr>
        <w:t>for</w:t>
      </w:r>
      <w:r w:rsidRPr="00BD212E">
        <w:rPr>
          <w:spacing w:val="-3"/>
          <w:lang w:val="en-US"/>
        </w:rPr>
        <w:t xml:space="preserve"> </w:t>
      </w:r>
      <w:r w:rsidRPr="00BD212E">
        <w:rPr>
          <w:lang w:val="en-US"/>
        </w:rPr>
        <w:t>vessels</w:t>
      </w:r>
      <w:r w:rsidRPr="00BD212E">
        <w:rPr>
          <w:spacing w:val="-7"/>
          <w:lang w:val="en-US"/>
        </w:rPr>
        <w:t xml:space="preserve"> </w:t>
      </w:r>
      <w:r w:rsidRPr="00BD212E">
        <w:rPr>
          <w:spacing w:val="-1"/>
          <w:lang w:val="en-US"/>
        </w:rPr>
        <w:t>o</w:t>
      </w:r>
      <w:r w:rsidRPr="00BD212E">
        <w:rPr>
          <w:lang w:val="en-US"/>
        </w:rPr>
        <w:t>n</w:t>
      </w:r>
      <w:r w:rsidRPr="00BD212E">
        <w:rPr>
          <w:spacing w:val="-2"/>
          <w:lang w:val="en-US"/>
        </w:rPr>
        <w:t xml:space="preserve"> </w:t>
      </w:r>
      <w:r w:rsidRPr="00BD212E">
        <w:rPr>
          <w:lang w:val="en-US"/>
        </w:rPr>
        <w:t>arrival</w:t>
      </w:r>
      <w:r w:rsidRPr="00BD212E">
        <w:rPr>
          <w:spacing w:val="-6"/>
          <w:lang w:val="en-US"/>
        </w:rPr>
        <w:t xml:space="preserve"> </w:t>
      </w:r>
      <w:r w:rsidRPr="00BD212E">
        <w:rPr>
          <w:lang w:val="en-US"/>
        </w:rPr>
        <w:t>at</w:t>
      </w:r>
      <w:r w:rsidRPr="00BD212E">
        <w:rPr>
          <w:spacing w:val="-2"/>
          <w:lang w:val="en-US"/>
        </w:rPr>
        <w:t xml:space="preserve"> </w:t>
      </w:r>
      <w:r w:rsidRPr="00BD212E">
        <w:rPr>
          <w:lang w:val="en-US"/>
        </w:rPr>
        <w:t>berth;</w:t>
      </w:r>
    </w:p>
    <w:p w14:paraId="322C0377" w14:textId="56783301" w:rsidR="00546375" w:rsidRPr="00BD212E" w:rsidRDefault="00546375" w:rsidP="005733F7">
      <w:pPr>
        <w:pStyle w:val="Bullet1"/>
        <w:rPr>
          <w:lang w:val="en-US"/>
        </w:rPr>
      </w:pPr>
      <w:ins w:id="1006" w:author="Ski, Trond" w:date="2020-06-12T11:51:00Z">
        <w:r w:rsidRPr="00BD212E">
          <w:rPr>
            <w:lang w:val="en-US"/>
          </w:rPr>
          <w:lastRenderedPageBreak/>
          <w:t>Non-compliance</w:t>
        </w:r>
        <w:r w:rsidRPr="00BD212E">
          <w:rPr>
            <w:spacing w:val="-16"/>
            <w:lang w:val="en-US"/>
          </w:rPr>
          <w:t xml:space="preserve"> </w:t>
        </w:r>
        <w:r w:rsidRPr="00BD212E">
          <w:rPr>
            <w:lang w:val="en-US"/>
          </w:rPr>
          <w:t>with</w:t>
        </w:r>
        <w:r w:rsidRPr="00BD212E">
          <w:rPr>
            <w:spacing w:val="-4"/>
            <w:lang w:val="en-US"/>
          </w:rPr>
          <w:t xml:space="preserve"> </w:t>
        </w:r>
        <w:r w:rsidRPr="00BD212E">
          <w:rPr>
            <w:lang w:val="en-US"/>
          </w:rPr>
          <w:t>t</w:t>
        </w:r>
        <w:r w:rsidRPr="00BD212E">
          <w:rPr>
            <w:spacing w:val="-1"/>
            <w:lang w:val="en-US"/>
          </w:rPr>
          <w:t>h</w:t>
        </w:r>
        <w:r w:rsidRPr="00BD212E">
          <w:rPr>
            <w:lang w:val="en-US"/>
          </w:rPr>
          <w:t>e</w:t>
        </w:r>
        <w:r>
          <w:rPr>
            <w:lang w:val="en-US"/>
          </w:rPr>
          <w:t xml:space="preserve"> reporting requirements;</w:t>
        </w:r>
      </w:ins>
    </w:p>
    <w:p w14:paraId="65702B79" w14:textId="58E0AB59" w:rsidR="005733F7" w:rsidRPr="00BD212E" w:rsidRDefault="005733F7" w:rsidP="005733F7">
      <w:pPr>
        <w:pStyle w:val="Bullet1"/>
        <w:rPr>
          <w:lang w:val="en-US"/>
        </w:rPr>
      </w:pPr>
      <w:r w:rsidRPr="00BD212E">
        <w:rPr>
          <w:lang w:val="en-US"/>
        </w:rPr>
        <w:t>Security</w:t>
      </w:r>
      <w:r w:rsidRPr="00BD212E">
        <w:rPr>
          <w:spacing w:val="-8"/>
          <w:lang w:val="en-US"/>
        </w:rPr>
        <w:t xml:space="preserve"> </w:t>
      </w:r>
      <w:r w:rsidRPr="00BD212E">
        <w:rPr>
          <w:lang w:val="en-US"/>
        </w:rPr>
        <w:t>requirements</w:t>
      </w:r>
      <w:r w:rsidRPr="00BD212E">
        <w:rPr>
          <w:spacing w:val="-13"/>
          <w:lang w:val="en-US"/>
        </w:rPr>
        <w:t xml:space="preserve"> </w:t>
      </w:r>
      <w:ins w:id="1007" w:author="Ski, Trond" w:date="2020-06-12T11:52:00Z">
        <w:r w:rsidR="00546375">
          <w:rPr>
            <w:spacing w:val="-13"/>
            <w:lang w:val="en-US"/>
          </w:rPr>
          <w:t xml:space="preserve">including security </w:t>
        </w:r>
      </w:ins>
      <w:del w:id="1008" w:author="Ski, Trond" w:date="2020-06-12T11:52:00Z">
        <w:r w:rsidRPr="00BD212E" w:rsidDel="00546375">
          <w:rPr>
            <w:lang w:val="en-US"/>
          </w:rPr>
          <w:delText>and/or</w:delText>
        </w:r>
        <w:r w:rsidRPr="00BD212E" w:rsidDel="00546375">
          <w:rPr>
            <w:spacing w:val="-6"/>
            <w:lang w:val="en-US"/>
          </w:rPr>
          <w:delText xml:space="preserve"> </w:delText>
        </w:r>
      </w:del>
      <w:r w:rsidRPr="00BD212E">
        <w:rPr>
          <w:lang w:val="en-US"/>
        </w:rPr>
        <w:t>level;</w:t>
      </w:r>
    </w:p>
    <w:p w14:paraId="1B40B77F" w14:textId="77777777" w:rsidR="005733F7" w:rsidRPr="00BD212E" w:rsidRDefault="005733F7" w:rsidP="005733F7">
      <w:pPr>
        <w:pStyle w:val="Bullet1"/>
        <w:rPr>
          <w:lang w:val="en-US"/>
        </w:rPr>
      </w:pPr>
      <w:r w:rsidRPr="00BD212E">
        <w:rPr>
          <w:lang w:val="en-US"/>
        </w:rPr>
        <w:t>Special</w:t>
      </w:r>
      <w:r w:rsidRPr="00BD212E">
        <w:rPr>
          <w:spacing w:val="-7"/>
          <w:lang w:val="en-US"/>
        </w:rPr>
        <w:t xml:space="preserve"> </w:t>
      </w:r>
      <w:r w:rsidRPr="00BD212E">
        <w:rPr>
          <w:lang w:val="en-US"/>
        </w:rPr>
        <w:t>req</w:t>
      </w:r>
      <w:r w:rsidRPr="00BD212E">
        <w:rPr>
          <w:spacing w:val="-1"/>
          <w:lang w:val="en-US"/>
        </w:rPr>
        <w:t>u</w:t>
      </w:r>
      <w:r w:rsidRPr="00BD212E">
        <w:rPr>
          <w:lang w:val="en-US"/>
        </w:rPr>
        <w:t>irements</w:t>
      </w:r>
      <w:r w:rsidRPr="00BD212E">
        <w:rPr>
          <w:spacing w:val="-13"/>
          <w:lang w:val="en-US"/>
        </w:rPr>
        <w:t xml:space="preserve"> </w:t>
      </w:r>
      <w:r w:rsidRPr="00BD212E">
        <w:rPr>
          <w:lang w:val="en-US"/>
        </w:rPr>
        <w:t>to</w:t>
      </w:r>
      <w:r w:rsidRPr="00BD212E">
        <w:rPr>
          <w:spacing w:val="-2"/>
          <w:lang w:val="en-US"/>
        </w:rPr>
        <w:t xml:space="preserve"> </w:t>
      </w:r>
      <w:r w:rsidRPr="00BD212E">
        <w:rPr>
          <w:lang w:val="en-US"/>
        </w:rPr>
        <w:t>maintain</w:t>
      </w:r>
      <w:r w:rsidRPr="00BD212E">
        <w:rPr>
          <w:spacing w:val="-8"/>
          <w:lang w:val="en-US"/>
        </w:rPr>
        <w:t xml:space="preserve"> </w:t>
      </w:r>
      <w:r w:rsidRPr="00BD212E">
        <w:rPr>
          <w:lang w:val="en-US"/>
        </w:rPr>
        <w:t>c</w:t>
      </w:r>
      <w:r w:rsidRPr="00BD212E">
        <w:rPr>
          <w:spacing w:val="-1"/>
          <w:lang w:val="en-US"/>
        </w:rPr>
        <w:t>o</w:t>
      </w:r>
      <w:r w:rsidRPr="00BD212E">
        <w:rPr>
          <w:lang w:val="en-US"/>
        </w:rPr>
        <w:t>mmunications</w:t>
      </w:r>
      <w:r w:rsidRPr="00BD212E">
        <w:rPr>
          <w:spacing w:val="-16"/>
          <w:lang w:val="en-US"/>
        </w:rPr>
        <w:t xml:space="preserve"> </w:t>
      </w:r>
      <w:r w:rsidRPr="00BD212E">
        <w:rPr>
          <w:lang w:val="en-US"/>
        </w:rPr>
        <w:t>watch;</w:t>
      </w:r>
    </w:p>
    <w:p w14:paraId="1CCC4440" w14:textId="0188521F" w:rsidR="005733F7" w:rsidRPr="00BD212E" w:rsidRDefault="005733F7" w:rsidP="005733F7">
      <w:pPr>
        <w:pStyle w:val="Bullet1"/>
        <w:rPr>
          <w:lang w:val="en-US"/>
        </w:rPr>
      </w:pPr>
      <w:r w:rsidRPr="00BD212E">
        <w:rPr>
          <w:lang w:val="en-US"/>
        </w:rPr>
        <w:t>Need</w:t>
      </w:r>
      <w:r w:rsidRPr="00BD212E">
        <w:rPr>
          <w:spacing w:val="-5"/>
          <w:lang w:val="en-US"/>
        </w:rPr>
        <w:t xml:space="preserve"> </w:t>
      </w:r>
      <w:r w:rsidRPr="00BD212E">
        <w:rPr>
          <w:lang w:val="en-US"/>
        </w:rPr>
        <w:t>for</w:t>
      </w:r>
      <w:r w:rsidRPr="00BD212E">
        <w:rPr>
          <w:spacing w:val="-3"/>
          <w:lang w:val="en-US"/>
        </w:rPr>
        <w:t xml:space="preserve"> </w:t>
      </w:r>
      <w:r w:rsidRPr="00BD212E">
        <w:rPr>
          <w:lang w:val="en-US"/>
        </w:rPr>
        <w:t>restrictions</w:t>
      </w:r>
      <w:r w:rsidRPr="00BD212E">
        <w:rPr>
          <w:spacing w:val="-12"/>
          <w:lang w:val="en-US"/>
        </w:rPr>
        <w:t xml:space="preserve"> </w:t>
      </w:r>
      <w:r w:rsidRPr="00BD212E">
        <w:rPr>
          <w:lang w:val="en-US"/>
        </w:rPr>
        <w:t>for</w:t>
      </w:r>
      <w:r w:rsidRPr="00BD212E">
        <w:rPr>
          <w:spacing w:val="-4"/>
          <w:lang w:val="en-US"/>
        </w:rPr>
        <w:t xml:space="preserve"> </w:t>
      </w:r>
      <w:r w:rsidRPr="00BD212E">
        <w:rPr>
          <w:lang w:val="en-US"/>
        </w:rPr>
        <w:t>other</w:t>
      </w:r>
      <w:r w:rsidRPr="00BD212E">
        <w:rPr>
          <w:spacing w:val="-5"/>
          <w:lang w:val="en-US"/>
        </w:rPr>
        <w:t xml:space="preserve"> </w:t>
      </w:r>
      <w:r w:rsidRPr="00BD212E">
        <w:rPr>
          <w:lang w:val="en-US"/>
        </w:rPr>
        <w:t>vessels</w:t>
      </w:r>
      <w:r w:rsidRPr="00BD212E">
        <w:rPr>
          <w:spacing w:val="-7"/>
          <w:lang w:val="en-US"/>
        </w:rPr>
        <w:t xml:space="preserve"> </w:t>
      </w:r>
      <w:r w:rsidRPr="00BD212E">
        <w:rPr>
          <w:lang w:val="en-US"/>
        </w:rPr>
        <w:t>passi</w:t>
      </w:r>
      <w:r w:rsidRPr="00BD212E">
        <w:rPr>
          <w:spacing w:val="-1"/>
          <w:lang w:val="en-US"/>
        </w:rPr>
        <w:t>n</w:t>
      </w:r>
      <w:r w:rsidRPr="00BD212E">
        <w:rPr>
          <w:lang w:val="en-US"/>
        </w:rPr>
        <w:t>g</w:t>
      </w:r>
      <w:r w:rsidRPr="00BD212E">
        <w:rPr>
          <w:spacing w:val="-8"/>
          <w:lang w:val="en-US"/>
        </w:rPr>
        <w:t xml:space="preserve"> </w:t>
      </w:r>
      <w:r w:rsidRPr="00BD212E">
        <w:rPr>
          <w:lang w:val="en-US"/>
        </w:rPr>
        <w:t>t</w:t>
      </w:r>
      <w:r w:rsidRPr="00BD212E">
        <w:rPr>
          <w:spacing w:val="-1"/>
          <w:lang w:val="en-US"/>
        </w:rPr>
        <w:t>h</w:t>
      </w:r>
      <w:r w:rsidRPr="00BD212E">
        <w:rPr>
          <w:lang w:val="en-US"/>
        </w:rPr>
        <w:t>e</w:t>
      </w:r>
      <w:r w:rsidRPr="00BD212E">
        <w:rPr>
          <w:spacing w:val="-3"/>
          <w:lang w:val="en-US"/>
        </w:rPr>
        <w:t xml:space="preserve"> </w:t>
      </w:r>
      <w:r w:rsidRPr="00BD212E">
        <w:rPr>
          <w:lang w:val="en-US"/>
        </w:rPr>
        <w:t>berth</w:t>
      </w:r>
      <w:ins w:id="1009" w:author="Ski, Trond" w:date="2020-06-12T11:53:00Z">
        <w:r w:rsidR="00546375">
          <w:rPr>
            <w:lang w:val="en-US"/>
          </w:rPr>
          <w:t>, for example when bunkering</w:t>
        </w:r>
      </w:ins>
      <w:r w:rsidRPr="00BD212E">
        <w:rPr>
          <w:lang w:val="en-US"/>
        </w:rPr>
        <w:t>;</w:t>
      </w:r>
    </w:p>
    <w:p w14:paraId="2B5A2217" w14:textId="5A690262" w:rsidR="00546375" w:rsidRPr="00546375" w:rsidRDefault="005733F7">
      <w:pPr>
        <w:pStyle w:val="Bullet1"/>
        <w:rPr>
          <w:lang w:val="en-US"/>
        </w:rPr>
      </w:pPr>
      <w:r w:rsidRPr="00BD212E">
        <w:rPr>
          <w:lang w:val="en-US"/>
        </w:rPr>
        <w:t>Reporting</w:t>
      </w:r>
      <w:r w:rsidRPr="00BD212E">
        <w:rPr>
          <w:spacing w:val="-10"/>
          <w:lang w:val="en-US"/>
        </w:rPr>
        <w:t xml:space="preserve"> </w:t>
      </w:r>
      <w:r w:rsidRPr="00BD212E">
        <w:rPr>
          <w:lang w:val="en-US"/>
        </w:rPr>
        <w:t>requirement</w:t>
      </w:r>
      <w:r w:rsidRPr="00BD212E">
        <w:rPr>
          <w:spacing w:val="-12"/>
          <w:lang w:val="en-US"/>
        </w:rPr>
        <w:t xml:space="preserve"> </w:t>
      </w:r>
      <w:r w:rsidRPr="00BD212E">
        <w:rPr>
          <w:lang w:val="en-US"/>
        </w:rPr>
        <w:t>for</w:t>
      </w:r>
      <w:r w:rsidRPr="00BD212E">
        <w:rPr>
          <w:spacing w:val="-3"/>
          <w:lang w:val="en-US"/>
        </w:rPr>
        <w:t xml:space="preserve"> </w:t>
      </w:r>
      <w:del w:id="1010" w:author="Shahid Khan" w:date="2019-09-24T15:40:00Z">
        <w:r w:rsidRPr="00BD212E" w:rsidDel="0051062E">
          <w:rPr>
            <w:lang w:val="en-US"/>
          </w:rPr>
          <w:delText>a</w:delText>
        </w:r>
        <w:r w:rsidRPr="00BD212E" w:rsidDel="0051062E">
          <w:rPr>
            <w:spacing w:val="-1"/>
            <w:lang w:val="en-US"/>
          </w:rPr>
          <w:delText xml:space="preserve"> </w:delText>
        </w:r>
      </w:del>
      <w:r w:rsidRPr="00BD212E">
        <w:rPr>
          <w:lang w:val="en-US"/>
        </w:rPr>
        <w:t>vessels</w:t>
      </w:r>
      <w:r w:rsidRPr="00BD212E">
        <w:rPr>
          <w:spacing w:val="-8"/>
          <w:lang w:val="en-US"/>
        </w:rPr>
        <w:t xml:space="preserve"> </w:t>
      </w:r>
      <w:r w:rsidRPr="00BD212E">
        <w:rPr>
          <w:lang w:val="en-US"/>
        </w:rPr>
        <w:t>prior</w:t>
      </w:r>
      <w:r w:rsidRPr="00BD212E">
        <w:rPr>
          <w:spacing w:val="-4"/>
          <w:lang w:val="en-US"/>
        </w:rPr>
        <w:t xml:space="preserve"> </w:t>
      </w:r>
      <w:r w:rsidRPr="00BD212E">
        <w:rPr>
          <w:lang w:val="en-US"/>
        </w:rPr>
        <w:t>to</w:t>
      </w:r>
      <w:r w:rsidRPr="00BD212E">
        <w:rPr>
          <w:spacing w:val="-2"/>
          <w:lang w:val="en-US"/>
        </w:rPr>
        <w:t xml:space="preserve"> </w:t>
      </w:r>
      <w:r w:rsidRPr="00BD212E">
        <w:rPr>
          <w:lang w:val="en-US"/>
        </w:rPr>
        <w:t>leaving</w:t>
      </w:r>
      <w:r w:rsidRPr="00BD212E">
        <w:rPr>
          <w:spacing w:val="-7"/>
          <w:lang w:val="en-US"/>
        </w:rPr>
        <w:t xml:space="preserve"> </w:t>
      </w:r>
      <w:r w:rsidRPr="00BD212E">
        <w:rPr>
          <w:lang w:val="en-US"/>
        </w:rPr>
        <w:t>the</w:t>
      </w:r>
      <w:r w:rsidRPr="00BD212E">
        <w:rPr>
          <w:spacing w:val="-3"/>
          <w:lang w:val="en-US"/>
        </w:rPr>
        <w:t xml:space="preserve"> </w:t>
      </w:r>
      <w:r w:rsidRPr="00BD212E">
        <w:rPr>
          <w:lang w:val="en-US"/>
        </w:rPr>
        <w:t>bert</w:t>
      </w:r>
      <w:r w:rsidRPr="00BD212E">
        <w:rPr>
          <w:spacing w:val="-1"/>
          <w:lang w:val="en-US"/>
        </w:rPr>
        <w:t>h</w:t>
      </w:r>
      <w:r w:rsidRPr="00BD212E">
        <w:rPr>
          <w:lang w:val="en-US"/>
        </w:rPr>
        <w:t>;</w:t>
      </w:r>
      <w:ins w:id="1011" w:author="Ski, Trond" w:date="2020-06-12T11:52:00Z">
        <w:r w:rsidR="00546375">
          <w:rPr>
            <w:lang w:val="en-US"/>
          </w:rPr>
          <w:t xml:space="preserve"> and</w:t>
        </w:r>
      </w:ins>
    </w:p>
    <w:p w14:paraId="6CAF9F3E" w14:textId="673C5D7D" w:rsidR="005733F7" w:rsidRPr="00BD212E" w:rsidDel="00546375" w:rsidRDefault="005733F7" w:rsidP="00B03FDA">
      <w:pPr>
        <w:pStyle w:val="Bullet1"/>
        <w:numPr>
          <w:ilvl w:val="0"/>
          <w:numId w:val="0"/>
        </w:numPr>
        <w:rPr>
          <w:del w:id="1012" w:author="Ski, Trond" w:date="2020-06-12T11:51:00Z"/>
          <w:lang w:val="en-US"/>
        </w:rPr>
      </w:pPr>
      <w:del w:id="1013" w:author="Ski, Trond" w:date="2020-06-12T11:51:00Z">
        <w:r w:rsidRPr="0051062E" w:rsidDel="00546375">
          <w:rPr>
            <w:lang w:val="en-US"/>
          </w:rPr>
          <w:delText>Non-compliance</w:delText>
        </w:r>
        <w:r w:rsidRPr="0051062E" w:rsidDel="00546375">
          <w:rPr>
            <w:spacing w:val="-1"/>
            <w:lang w:val="en-US"/>
          </w:rPr>
          <w:delText xml:space="preserve"> </w:delText>
        </w:r>
        <w:r w:rsidRPr="0051062E" w:rsidDel="00546375">
          <w:rPr>
            <w:lang w:val="en-US"/>
          </w:rPr>
          <w:delText>by</w:delText>
        </w:r>
        <w:r w:rsidRPr="0051062E" w:rsidDel="00546375">
          <w:rPr>
            <w:spacing w:val="13"/>
            <w:lang w:val="en-US"/>
          </w:rPr>
          <w:delText xml:space="preserve"> </w:delText>
        </w:r>
        <w:r w:rsidRPr="0051062E" w:rsidDel="00546375">
          <w:rPr>
            <w:lang w:val="en-US"/>
          </w:rPr>
          <w:delText>a</w:delText>
        </w:r>
        <w:r w:rsidRPr="0051062E" w:rsidDel="00546375">
          <w:rPr>
            <w:spacing w:val="15"/>
            <w:lang w:val="en-US"/>
          </w:rPr>
          <w:delText xml:space="preserve"> </w:delText>
        </w:r>
        <w:r w:rsidRPr="0051062E" w:rsidDel="00546375">
          <w:rPr>
            <w:lang w:val="en-US"/>
          </w:rPr>
          <w:delText>vessel</w:delText>
        </w:r>
        <w:r w:rsidRPr="0051062E" w:rsidDel="00546375">
          <w:rPr>
            <w:spacing w:val="9"/>
            <w:lang w:val="en-US"/>
          </w:rPr>
          <w:delText xml:space="preserve"> </w:delText>
        </w:r>
        <w:r w:rsidRPr="0051062E" w:rsidDel="00546375">
          <w:rPr>
            <w:lang w:val="en-US"/>
          </w:rPr>
          <w:delText>with</w:delText>
        </w:r>
        <w:r w:rsidRPr="00BA7F72" w:rsidDel="00546375">
          <w:rPr>
            <w:spacing w:val="11"/>
            <w:lang w:val="en-US"/>
          </w:rPr>
          <w:delText xml:space="preserve"> </w:delText>
        </w:r>
        <w:r w:rsidRPr="00BA7F72" w:rsidDel="00546375">
          <w:rPr>
            <w:lang w:val="en-US"/>
          </w:rPr>
          <w:delText>the</w:delText>
        </w:r>
        <w:r w:rsidRPr="00BA7F72" w:rsidDel="00546375">
          <w:rPr>
            <w:spacing w:val="12"/>
            <w:lang w:val="en-US"/>
          </w:rPr>
          <w:delText xml:space="preserve"> </w:delText>
        </w:r>
        <w:r w:rsidRPr="00BA7F72" w:rsidDel="00546375">
          <w:rPr>
            <w:lang w:val="en-US"/>
          </w:rPr>
          <w:delText>requirements</w:delText>
        </w:r>
        <w:r w:rsidRPr="00BA7F72" w:rsidDel="00546375">
          <w:rPr>
            <w:spacing w:val="2"/>
            <w:lang w:val="en-US"/>
          </w:rPr>
          <w:delText xml:space="preserve"> </w:delText>
        </w:r>
        <w:r w:rsidRPr="00BA7F72" w:rsidDel="00546375">
          <w:rPr>
            <w:lang w:val="en-US"/>
          </w:rPr>
          <w:delText>and</w:delText>
        </w:r>
        <w:r w:rsidRPr="00BA7F72" w:rsidDel="00546375">
          <w:rPr>
            <w:spacing w:val="11"/>
            <w:lang w:val="en-US"/>
          </w:rPr>
          <w:delText xml:space="preserve"> </w:delText>
        </w:r>
        <w:r w:rsidRPr="00BA7F72" w:rsidDel="00546375">
          <w:rPr>
            <w:lang w:val="en-US"/>
          </w:rPr>
          <w:delText>procedures</w:delText>
        </w:r>
        <w:r w:rsidRPr="00BA7F72" w:rsidDel="00546375">
          <w:rPr>
            <w:spacing w:val="4"/>
            <w:lang w:val="en-US"/>
          </w:rPr>
          <w:delText xml:space="preserve"> </w:delText>
        </w:r>
        <w:r w:rsidRPr="00BA7F72" w:rsidDel="00546375">
          <w:rPr>
            <w:lang w:val="en-US"/>
          </w:rPr>
          <w:delText>laid</w:delText>
        </w:r>
        <w:r w:rsidRPr="00BA7F72" w:rsidDel="00546375">
          <w:rPr>
            <w:spacing w:val="12"/>
            <w:lang w:val="en-US"/>
          </w:rPr>
          <w:delText xml:space="preserve"> </w:delText>
        </w:r>
        <w:r w:rsidRPr="00BA7F72" w:rsidDel="00546375">
          <w:rPr>
            <w:lang w:val="en-US"/>
          </w:rPr>
          <w:delText>down</w:delText>
        </w:r>
        <w:r w:rsidRPr="00BA7F72" w:rsidDel="00546375">
          <w:rPr>
            <w:spacing w:val="10"/>
            <w:lang w:val="en-US"/>
          </w:rPr>
          <w:delText xml:space="preserve"> </w:delText>
        </w:r>
        <w:r w:rsidRPr="00BA7F72" w:rsidDel="00546375">
          <w:rPr>
            <w:lang w:val="en-US"/>
          </w:rPr>
          <w:delText>for</w:delText>
        </w:r>
        <w:r w:rsidRPr="00BA7F72" w:rsidDel="00546375">
          <w:rPr>
            <w:spacing w:val="12"/>
            <w:lang w:val="en-US"/>
          </w:rPr>
          <w:delText xml:space="preserve"> </w:delText>
        </w:r>
        <w:r w:rsidRPr="00BA7F72" w:rsidDel="00546375">
          <w:rPr>
            <w:spacing w:val="1"/>
            <w:lang w:val="en-US"/>
          </w:rPr>
          <w:delText>t</w:delText>
        </w:r>
        <w:r w:rsidRPr="00BA7F72" w:rsidDel="00546375">
          <w:rPr>
            <w:lang w:val="en-US"/>
          </w:rPr>
          <w:delText>he</w:delText>
        </w:r>
      </w:del>
      <w:ins w:id="1014" w:author="Shahid Khan" w:date="2019-09-24T15:41:00Z">
        <w:del w:id="1015" w:author="Ski, Trond" w:date="2020-06-12T11:51:00Z">
          <w:r w:rsidR="0051062E" w:rsidRPr="00BA7F72" w:rsidDel="00546375">
            <w:rPr>
              <w:lang w:val="en-US"/>
            </w:rPr>
            <w:delText xml:space="preserve"> </w:delText>
          </w:r>
        </w:del>
      </w:ins>
    </w:p>
    <w:p w14:paraId="287CF992" w14:textId="31D3B42B" w:rsidR="005733F7" w:rsidRPr="0051062E" w:rsidDel="00546375" w:rsidRDefault="005733F7" w:rsidP="00B03FDA">
      <w:pPr>
        <w:pStyle w:val="Bullet1"/>
        <w:numPr>
          <w:ilvl w:val="0"/>
          <w:numId w:val="0"/>
        </w:numPr>
        <w:rPr>
          <w:del w:id="1016" w:author="Ski, Trond" w:date="2020-06-12T11:51:00Z"/>
          <w:lang w:val="en-US"/>
        </w:rPr>
      </w:pPr>
      <w:del w:id="1017" w:author="Ski, Trond" w:date="2020-06-12T11:51:00Z">
        <w:r w:rsidRPr="0051062E" w:rsidDel="00546375">
          <w:rPr>
            <w:lang w:val="en-US"/>
          </w:rPr>
          <w:delText>VTS</w:delText>
        </w:r>
        <w:r w:rsidRPr="0051062E" w:rsidDel="00546375">
          <w:rPr>
            <w:spacing w:val="-4"/>
            <w:lang w:val="en-US"/>
          </w:rPr>
          <w:delText xml:space="preserve"> </w:delText>
        </w:r>
        <w:r w:rsidRPr="0051062E" w:rsidDel="00546375">
          <w:rPr>
            <w:lang w:val="en-US"/>
          </w:rPr>
          <w:delText>area;</w:delText>
        </w:r>
        <w:r w:rsidRPr="0051062E" w:rsidDel="00546375">
          <w:rPr>
            <w:spacing w:val="-5"/>
            <w:lang w:val="en-US"/>
          </w:rPr>
          <w:delText xml:space="preserve"> </w:delText>
        </w:r>
        <w:r w:rsidRPr="0051062E" w:rsidDel="00546375">
          <w:rPr>
            <w:lang w:val="en-US"/>
          </w:rPr>
          <w:delText>and</w:delText>
        </w:r>
      </w:del>
    </w:p>
    <w:p w14:paraId="7DDCA292" w14:textId="77777777" w:rsidR="0051062E" w:rsidRPr="00BD212E" w:rsidRDefault="0051062E" w:rsidP="0051062E">
      <w:pPr>
        <w:pStyle w:val="Bullet1"/>
        <w:rPr>
          <w:ins w:id="1018" w:author="Shahid Khan" w:date="2019-09-24T15:41:00Z"/>
          <w:lang w:val="en-US"/>
        </w:rPr>
      </w:pPr>
      <w:ins w:id="1019" w:author="Shahid Khan" w:date="2019-09-24T15:41:00Z">
        <w:r w:rsidRPr="00BD212E">
          <w:rPr>
            <w:lang w:val="en-US"/>
          </w:rPr>
          <w:t>Procedures</w:t>
        </w:r>
        <w:r w:rsidRPr="00BD212E">
          <w:rPr>
            <w:spacing w:val="-12"/>
            <w:lang w:val="en-US"/>
          </w:rPr>
          <w:t xml:space="preserve"> </w:t>
        </w:r>
        <w:r w:rsidRPr="00BD212E">
          <w:rPr>
            <w:lang w:val="en-US"/>
          </w:rPr>
          <w:t>for</w:t>
        </w:r>
        <w:r w:rsidRPr="00BD212E">
          <w:rPr>
            <w:spacing w:val="-3"/>
            <w:lang w:val="en-US"/>
          </w:rPr>
          <w:t xml:space="preserve"> </w:t>
        </w:r>
        <w:r w:rsidRPr="00BD212E">
          <w:rPr>
            <w:lang w:val="en-US"/>
          </w:rPr>
          <w:t>information</w:t>
        </w:r>
        <w:r w:rsidRPr="00BD212E">
          <w:rPr>
            <w:spacing w:val="-11"/>
            <w:lang w:val="en-US"/>
          </w:rPr>
          <w:t xml:space="preserve"> </w:t>
        </w:r>
        <w:r w:rsidRPr="00BD212E">
          <w:rPr>
            <w:lang w:val="en-US"/>
          </w:rPr>
          <w:t>exchange/update</w:t>
        </w:r>
        <w:r w:rsidRPr="00BD212E">
          <w:rPr>
            <w:spacing w:val="-17"/>
            <w:lang w:val="en-US"/>
          </w:rPr>
          <w:t xml:space="preserve"> </w:t>
        </w:r>
        <w:r w:rsidRPr="00BD212E">
          <w:rPr>
            <w:lang w:val="en-US"/>
          </w:rPr>
          <w:t>on</w:t>
        </w:r>
        <w:r w:rsidRPr="00BD212E">
          <w:rPr>
            <w:spacing w:val="-3"/>
            <w:lang w:val="en-US"/>
          </w:rPr>
          <w:t xml:space="preserve"> </w:t>
        </w:r>
        <w:r w:rsidRPr="00BD212E">
          <w:rPr>
            <w:lang w:val="en-US"/>
          </w:rPr>
          <w:t>allied</w:t>
        </w:r>
        <w:r w:rsidRPr="00BD212E">
          <w:rPr>
            <w:spacing w:val="-5"/>
            <w:lang w:val="en-US"/>
          </w:rPr>
          <w:t xml:space="preserve"> </w:t>
        </w:r>
        <w:r w:rsidRPr="00BD212E">
          <w:rPr>
            <w:lang w:val="en-US"/>
          </w:rPr>
          <w:t>services.</w:t>
        </w:r>
      </w:ins>
    </w:p>
    <w:p w14:paraId="5D7F2D2E" w14:textId="1742EF22" w:rsidR="005733F7" w:rsidRPr="00BD212E" w:rsidDel="0051062E" w:rsidRDefault="005733F7" w:rsidP="005733F7">
      <w:pPr>
        <w:pStyle w:val="Bullet1"/>
        <w:rPr>
          <w:del w:id="1020" w:author="Shahid Khan" w:date="2019-09-24T15:41:00Z"/>
          <w:lang w:val="en-US"/>
        </w:rPr>
      </w:pPr>
      <w:del w:id="1021" w:author="Shahid Khan" w:date="2019-09-24T15:41:00Z">
        <w:r w:rsidRPr="00BD212E" w:rsidDel="0051062E">
          <w:rPr>
            <w:lang w:val="en-US"/>
          </w:rPr>
          <w:delText>Exchange/Update</w:delText>
        </w:r>
        <w:r w:rsidRPr="00BD212E" w:rsidDel="0051062E">
          <w:rPr>
            <w:spacing w:val="-17"/>
            <w:lang w:val="en-US"/>
          </w:rPr>
          <w:delText xml:space="preserve"> </w:delText>
        </w:r>
        <w:r w:rsidRPr="00BD212E" w:rsidDel="0051062E">
          <w:rPr>
            <w:lang w:val="en-US"/>
          </w:rPr>
          <w:delText>information</w:delText>
        </w:r>
        <w:r w:rsidRPr="00BD212E" w:rsidDel="0051062E">
          <w:rPr>
            <w:spacing w:val="-11"/>
            <w:lang w:val="en-US"/>
          </w:rPr>
          <w:delText xml:space="preserve"> </w:delText>
        </w:r>
        <w:r w:rsidRPr="00BD212E" w:rsidDel="0051062E">
          <w:rPr>
            <w:lang w:val="en-US"/>
          </w:rPr>
          <w:delText>exchange/update</w:delText>
        </w:r>
        <w:r w:rsidRPr="00BD212E" w:rsidDel="0051062E">
          <w:rPr>
            <w:spacing w:val="-18"/>
            <w:lang w:val="en-US"/>
          </w:rPr>
          <w:delText xml:space="preserve"> </w:delText>
        </w:r>
        <w:r w:rsidRPr="00BD212E" w:rsidDel="0051062E">
          <w:rPr>
            <w:lang w:val="en-US"/>
          </w:rPr>
          <w:delText>with</w:delText>
        </w:r>
        <w:r w:rsidRPr="00BD212E" w:rsidDel="0051062E">
          <w:rPr>
            <w:spacing w:val="-4"/>
            <w:lang w:val="en-US"/>
          </w:rPr>
          <w:delText xml:space="preserve"> </w:delText>
        </w:r>
        <w:r w:rsidRPr="00BD212E" w:rsidDel="0051062E">
          <w:rPr>
            <w:lang w:val="en-US"/>
          </w:rPr>
          <w:delText>respect</w:delText>
        </w:r>
        <w:r w:rsidRPr="00BD212E" w:rsidDel="0051062E">
          <w:rPr>
            <w:spacing w:val="-8"/>
            <w:lang w:val="en-US"/>
          </w:rPr>
          <w:delText xml:space="preserve"> </w:delText>
        </w:r>
        <w:r w:rsidRPr="00BD212E" w:rsidDel="0051062E">
          <w:rPr>
            <w:lang w:val="en-US"/>
          </w:rPr>
          <w:delText>to</w:delText>
        </w:r>
        <w:r w:rsidRPr="00BD212E" w:rsidDel="0051062E">
          <w:rPr>
            <w:spacing w:val="-2"/>
            <w:lang w:val="en-US"/>
          </w:rPr>
          <w:delText xml:space="preserve"> </w:delText>
        </w:r>
        <w:r w:rsidRPr="00BD212E" w:rsidDel="0051062E">
          <w:rPr>
            <w:lang w:val="en-US"/>
          </w:rPr>
          <w:delText>allied</w:delText>
        </w:r>
        <w:r w:rsidRPr="00BD212E" w:rsidDel="0051062E">
          <w:rPr>
            <w:spacing w:val="-6"/>
            <w:lang w:val="en-US"/>
          </w:rPr>
          <w:delText xml:space="preserve"> </w:delText>
        </w:r>
        <w:r w:rsidRPr="00BD212E" w:rsidDel="0051062E">
          <w:rPr>
            <w:lang w:val="en-US"/>
          </w:rPr>
          <w:delText>se</w:delText>
        </w:r>
        <w:r w:rsidRPr="00BD212E" w:rsidDel="0051062E">
          <w:rPr>
            <w:spacing w:val="-1"/>
            <w:lang w:val="en-US"/>
          </w:rPr>
          <w:delText>rv</w:delText>
        </w:r>
        <w:r w:rsidRPr="00BD212E" w:rsidDel="0051062E">
          <w:rPr>
            <w:lang w:val="en-US"/>
          </w:rPr>
          <w:delText>ices.</w:delText>
        </w:r>
        <w:bookmarkStart w:id="1022" w:name="_Toc49123595"/>
        <w:bookmarkStart w:id="1023" w:name="_Toc49123819"/>
        <w:bookmarkStart w:id="1024" w:name="_Toc49124491"/>
        <w:bookmarkStart w:id="1025" w:name="_Toc49124652"/>
        <w:bookmarkEnd w:id="1022"/>
        <w:bookmarkEnd w:id="1023"/>
        <w:bookmarkEnd w:id="1024"/>
        <w:bookmarkEnd w:id="1025"/>
      </w:del>
    </w:p>
    <w:p w14:paraId="72F52110" w14:textId="77777777" w:rsidR="005733F7" w:rsidRDefault="005733F7" w:rsidP="005733F7">
      <w:pPr>
        <w:pStyle w:val="Heading3"/>
        <w:rPr>
          <w:lang w:val="en-US"/>
        </w:rPr>
      </w:pPr>
      <w:bookmarkStart w:id="1026" w:name="_Toc49124653"/>
      <w:r>
        <w:rPr>
          <w:lang w:val="en-US"/>
        </w:rPr>
        <w:t>Vessels Departing the VTS Area</w:t>
      </w:r>
      <w:bookmarkEnd w:id="1026"/>
    </w:p>
    <w:p w14:paraId="41025D78" w14:textId="77777777" w:rsidR="005733F7" w:rsidRPr="00BD212E" w:rsidRDefault="005733F7" w:rsidP="005733F7">
      <w:pPr>
        <w:pStyle w:val="BodyText"/>
        <w:rPr>
          <w:lang w:val="en-US"/>
        </w:rPr>
      </w:pPr>
      <w:r w:rsidRPr="00BD212E">
        <w:rPr>
          <w:lang w:val="en-US"/>
        </w:rPr>
        <w:t>Procedures</w:t>
      </w:r>
      <w:r w:rsidRPr="00BD212E">
        <w:rPr>
          <w:spacing w:val="-12"/>
          <w:lang w:val="en-US"/>
        </w:rPr>
        <w:t xml:space="preserve"> </w:t>
      </w:r>
      <w:r w:rsidRPr="00BD212E">
        <w:rPr>
          <w:lang w:val="en-US"/>
        </w:rPr>
        <w:t>should</w:t>
      </w:r>
      <w:r w:rsidRPr="00BD212E">
        <w:rPr>
          <w:spacing w:val="-6"/>
          <w:lang w:val="en-US"/>
        </w:rPr>
        <w:t xml:space="preserve"> </w:t>
      </w:r>
      <w:r w:rsidRPr="00BD212E">
        <w:rPr>
          <w:lang w:val="en-US"/>
        </w:rPr>
        <w:t>be</w:t>
      </w:r>
      <w:r w:rsidRPr="00BD212E">
        <w:rPr>
          <w:spacing w:val="-2"/>
          <w:lang w:val="en-US"/>
        </w:rPr>
        <w:t xml:space="preserve"> </w:t>
      </w:r>
      <w:r w:rsidRPr="00BD212E">
        <w:rPr>
          <w:spacing w:val="-1"/>
          <w:lang w:val="en-US"/>
        </w:rPr>
        <w:t>e</w:t>
      </w:r>
      <w:r w:rsidRPr="00BD212E">
        <w:rPr>
          <w:spacing w:val="1"/>
          <w:lang w:val="en-US"/>
        </w:rPr>
        <w:t>s</w:t>
      </w:r>
      <w:r w:rsidRPr="00BD212E">
        <w:rPr>
          <w:lang w:val="en-US"/>
        </w:rPr>
        <w:t>tablished</w:t>
      </w:r>
      <w:r w:rsidRPr="00BD212E">
        <w:rPr>
          <w:spacing w:val="-12"/>
          <w:lang w:val="en-US"/>
        </w:rPr>
        <w:t xml:space="preserve"> </w:t>
      </w:r>
      <w:r w:rsidRPr="00BD212E">
        <w:rPr>
          <w:spacing w:val="-1"/>
          <w:lang w:val="en-US"/>
        </w:rPr>
        <w:t>f</w:t>
      </w:r>
      <w:r w:rsidRPr="00BD212E">
        <w:rPr>
          <w:lang w:val="en-US"/>
        </w:rPr>
        <w:t>or</w:t>
      </w:r>
      <w:r w:rsidRPr="00BD212E">
        <w:rPr>
          <w:spacing w:val="-3"/>
          <w:lang w:val="en-US"/>
        </w:rPr>
        <w:t xml:space="preserve"> </w:t>
      </w:r>
      <w:r w:rsidRPr="00BD212E">
        <w:rPr>
          <w:lang w:val="en-US"/>
        </w:rPr>
        <w:t>vessels</w:t>
      </w:r>
      <w:r w:rsidRPr="00BD212E">
        <w:rPr>
          <w:spacing w:val="-7"/>
          <w:lang w:val="en-US"/>
        </w:rPr>
        <w:t xml:space="preserve"> </w:t>
      </w:r>
      <w:r w:rsidRPr="00BD212E">
        <w:rPr>
          <w:spacing w:val="-1"/>
          <w:lang w:val="en-US"/>
        </w:rPr>
        <w:t>d</w:t>
      </w:r>
      <w:r w:rsidRPr="00BD212E">
        <w:rPr>
          <w:lang w:val="en-US"/>
        </w:rPr>
        <w:t>eparting</w:t>
      </w:r>
      <w:r w:rsidRPr="00BD212E">
        <w:rPr>
          <w:spacing w:val="-9"/>
          <w:lang w:val="en-US"/>
        </w:rPr>
        <w:t xml:space="preserve"> </w:t>
      </w:r>
      <w:r w:rsidRPr="00BD212E">
        <w:rPr>
          <w:lang w:val="en-US"/>
        </w:rPr>
        <w:t>the</w:t>
      </w:r>
      <w:r w:rsidRPr="00BD212E">
        <w:rPr>
          <w:spacing w:val="-4"/>
          <w:lang w:val="en-US"/>
        </w:rPr>
        <w:t xml:space="preserve"> </w:t>
      </w:r>
      <w:r w:rsidRPr="00BD212E">
        <w:rPr>
          <w:lang w:val="en-US"/>
        </w:rPr>
        <w:t>VTS</w:t>
      </w:r>
      <w:r w:rsidRPr="00BD212E">
        <w:rPr>
          <w:spacing w:val="-4"/>
          <w:lang w:val="en-US"/>
        </w:rPr>
        <w:t xml:space="preserve"> </w:t>
      </w:r>
      <w:r w:rsidRPr="00BD212E">
        <w:rPr>
          <w:lang w:val="en-US"/>
        </w:rPr>
        <w:t>area.</w:t>
      </w:r>
      <w:r w:rsidRPr="00BD212E">
        <w:rPr>
          <w:spacing w:val="56"/>
          <w:lang w:val="en-US"/>
        </w:rPr>
        <w:t xml:space="preserve"> </w:t>
      </w:r>
      <w:r w:rsidRPr="00BD212E">
        <w:rPr>
          <w:lang w:val="en-US"/>
        </w:rPr>
        <w:t>These</w:t>
      </w:r>
      <w:r w:rsidRPr="00BD212E">
        <w:rPr>
          <w:spacing w:val="-6"/>
          <w:lang w:val="en-US"/>
        </w:rPr>
        <w:t xml:space="preserve"> </w:t>
      </w:r>
      <w:r w:rsidRPr="00BD212E">
        <w:rPr>
          <w:lang w:val="en-US"/>
        </w:rPr>
        <w:t>may</w:t>
      </w:r>
      <w:r w:rsidRPr="00BD212E">
        <w:rPr>
          <w:spacing w:val="-4"/>
          <w:lang w:val="en-US"/>
        </w:rPr>
        <w:t xml:space="preserve"> </w:t>
      </w:r>
      <w:r w:rsidRPr="00BD212E">
        <w:rPr>
          <w:lang w:val="en-US"/>
        </w:rPr>
        <w:t>include:</w:t>
      </w:r>
    </w:p>
    <w:p w14:paraId="12C8ABC6" w14:textId="77777777" w:rsidR="005733F7" w:rsidRPr="00BD212E" w:rsidRDefault="005733F7" w:rsidP="005733F7">
      <w:pPr>
        <w:pStyle w:val="Bullet1"/>
        <w:rPr>
          <w:lang w:val="en-US"/>
        </w:rPr>
      </w:pPr>
      <w:r w:rsidRPr="00BD212E">
        <w:rPr>
          <w:lang w:val="en-US"/>
        </w:rPr>
        <w:t>Reporting</w:t>
      </w:r>
      <w:r w:rsidRPr="00BD212E">
        <w:rPr>
          <w:spacing w:val="-10"/>
          <w:lang w:val="en-US"/>
        </w:rPr>
        <w:t xml:space="preserve"> </w:t>
      </w:r>
      <w:r w:rsidRPr="00BD212E">
        <w:rPr>
          <w:lang w:val="en-US"/>
        </w:rPr>
        <w:t>requirement</w:t>
      </w:r>
      <w:r w:rsidRPr="00BD212E">
        <w:rPr>
          <w:spacing w:val="-12"/>
          <w:lang w:val="en-US"/>
        </w:rPr>
        <w:t xml:space="preserve"> </w:t>
      </w:r>
      <w:r w:rsidRPr="00BD212E">
        <w:rPr>
          <w:lang w:val="en-US"/>
        </w:rPr>
        <w:t>for</w:t>
      </w:r>
      <w:r w:rsidRPr="00BD212E">
        <w:rPr>
          <w:spacing w:val="-3"/>
          <w:lang w:val="en-US"/>
        </w:rPr>
        <w:t xml:space="preserve"> </w:t>
      </w:r>
      <w:r w:rsidRPr="00BD212E">
        <w:rPr>
          <w:lang w:val="en-US"/>
        </w:rPr>
        <w:t>vessels</w:t>
      </w:r>
      <w:r w:rsidRPr="00BD212E">
        <w:rPr>
          <w:spacing w:val="-7"/>
          <w:lang w:val="en-US"/>
        </w:rPr>
        <w:t xml:space="preserve"> </w:t>
      </w:r>
      <w:r w:rsidRPr="00BD212E">
        <w:rPr>
          <w:lang w:val="en-US"/>
        </w:rPr>
        <w:t>prior</w:t>
      </w:r>
      <w:r w:rsidRPr="00BD212E">
        <w:rPr>
          <w:spacing w:val="-4"/>
          <w:lang w:val="en-US"/>
        </w:rPr>
        <w:t xml:space="preserve"> </w:t>
      </w:r>
      <w:r w:rsidRPr="00BD212E">
        <w:rPr>
          <w:lang w:val="en-US"/>
        </w:rPr>
        <w:t>to</w:t>
      </w:r>
      <w:r w:rsidRPr="00BD212E">
        <w:rPr>
          <w:spacing w:val="-2"/>
          <w:lang w:val="en-US"/>
        </w:rPr>
        <w:t xml:space="preserve"> </w:t>
      </w:r>
      <w:r w:rsidRPr="00BD212E">
        <w:rPr>
          <w:lang w:val="en-US"/>
        </w:rPr>
        <w:t>departing</w:t>
      </w:r>
      <w:r w:rsidRPr="00BD212E">
        <w:rPr>
          <w:spacing w:val="-9"/>
          <w:lang w:val="en-US"/>
        </w:rPr>
        <w:t xml:space="preserve"> </w:t>
      </w:r>
      <w:r w:rsidRPr="00BD212E">
        <w:rPr>
          <w:lang w:val="en-US"/>
        </w:rPr>
        <w:t>the</w:t>
      </w:r>
      <w:r w:rsidRPr="00BD212E">
        <w:rPr>
          <w:spacing w:val="-3"/>
          <w:lang w:val="en-US"/>
        </w:rPr>
        <w:t xml:space="preserve"> </w:t>
      </w:r>
      <w:r w:rsidRPr="00BD212E">
        <w:rPr>
          <w:lang w:val="en-US"/>
        </w:rPr>
        <w:t>area;</w:t>
      </w:r>
    </w:p>
    <w:p w14:paraId="377282FA" w14:textId="77777777" w:rsidR="005733F7" w:rsidRPr="00BD212E" w:rsidRDefault="005733F7" w:rsidP="005733F7">
      <w:pPr>
        <w:pStyle w:val="Bullet1"/>
        <w:rPr>
          <w:lang w:val="en-US"/>
        </w:rPr>
      </w:pPr>
      <w:r w:rsidRPr="00BD212E">
        <w:rPr>
          <w:lang w:val="en-US"/>
        </w:rPr>
        <w:t>Non-compliance</w:t>
      </w:r>
      <w:r w:rsidRPr="00BD212E">
        <w:rPr>
          <w:spacing w:val="-16"/>
          <w:lang w:val="en-US"/>
        </w:rPr>
        <w:t xml:space="preserve"> </w:t>
      </w:r>
      <w:r w:rsidRPr="00BD212E">
        <w:rPr>
          <w:lang w:val="en-US"/>
        </w:rPr>
        <w:t>with</w:t>
      </w:r>
      <w:r w:rsidRPr="00BD212E">
        <w:rPr>
          <w:spacing w:val="-4"/>
          <w:lang w:val="en-US"/>
        </w:rPr>
        <w:t xml:space="preserve"> </w:t>
      </w:r>
      <w:r w:rsidRPr="00BD212E">
        <w:rPr>
          <w:lang w:val="en-US"/>
        </w:rPr>
        <w:t>t</w:t>
      </w:r>
      <w:r w:rsidRPr="00BD212E">
        <w:rPr>
          <w:spacing w:val="-1"/>
          <w:lang w:val="en-US"/>
        </w:rPr>
        <w:t>h</w:t>
      </w:r>
      <w:r w:rsidRPr="00BD212E">
        <w:rPr>
          <w:lang w:val="en-US"/>
        </w:rPr>
        <w:t>e</w:t>
      </w:r>
      <w:r w:rsidRPr="00BD212E">
        <w:rPr>
          <w:spacing w:val="-3"/>
          <w:lang w:val="en-US"/>
        </w:rPr>
        <w:t xml:space="preserve"> </w:t>
      </w:r>
      <w:r w:rsidRPr="00BD212E">
        <w:rPr>
          <w:lang w:val="en-US"/>
        </w:rPr>
        <w:t>VTS</w:t>
      </w:r>
      <w:r w:rsidRPr="00BD212E">
        <w:rPr>
          <w:spacing w:val="-4"/>
          <w:lang w:val="en-US"/>
        </w:rPr>
        <w:t xml:space="preserve"> </w:t>
      </w:r>
      <w:r w:rsidRPr="00BD212E">
        <w:rPr>
          <w:lang w:val="en-US"/>
        </w:rPr>
        <w:t>area</w:t>
      </w:r>
      <w:r w:rsidRPr="00BD212E">
        <w:rPr>
          <w:spacing w:val="-4"/>
          <w:lang w:val="en-US"/>
        </w:rPr>
        <w:t xml:space="preserve"> </w:t>
      </w:r>
      <w:r w:rsidRPr="00BD212E">
        <w:rPr>
          <w:lang w:val="en-US"/>
        </w:rPr>
        <w:t>requirements;</w:t>
      </w:r>
      <w:r w:rsidRPr="00BD212E">
        <w:rPr>
          <w:spacing w:val="-13"/>
          <w:lang w:val="en-US"/>
        </w:rPr>
        <w:t xml:space="preserve"> </w:t>
      </w:r>
      <w:r w:rsidRPr="00BD212E">
        <w:rPr>
          <w:lang w:val="en-US"/>
        </w:rPr>
        <w:t>and</w:t>
      </w:r>
    </w:p>
    <w:p w14:paraId="3F178591" w14:textId="77777777" w:rsidR="005733F7" w:rsidRPr="00BD212E" w:rsidRDefault="005733F7" w:rsidP="005733F7">
      <w:pPr>
        <w:pStyle w:val="Bullet1"/>
        <w:rPr>
          <w:lang w:val="en-US"/>
        </w:rPr>
      </w:pPr>
      <w:r w:rsidRPr="00BD212E">
        <w:rPr>
          <w:lang w:val="en-US"/>
        </w:rPr>
        <w:t>Handover</w:t>
      </w:r>
      <w:r w:rsidRPr="00BD212E">
        <w:rPr>
          <w:spacing w:val="-10"/>
          <w:lang w:val="en-US"/>
        </w:rPr>
        <w:t xml:space="preserve"> </w:t>
      </w:r>
      <w:r w:rsidRPr="00BD212E">
        <w:rPr>
          <w:lang w:val="en-US"/>
        </w:rPr>
        <w:t>r</w:t>
      </w:r>
      <w:r w:rsidRPr="00BD212E">
        <w:rPr>
          <w:spacing w:val="1"/>
          <w:lang w:val="en-US"/>
        </w:rPr>
        <w:t>e</w:t>
      </w:r>
      <w:r w:rsidRPr="00BD212E">
        <w:rPr>
          <w:lang w:val="en-US"/>
        </w:rPr>
        <w:t>quirements</w:t>
      </w:r>
      <w:r w:rsidRPr="00BD212E">
        <w:rPr>
          <w:spacing w:val="-13"/>
          <w:lang w:val="en-US"/>
        </w:rPr>
        <w:t xml:space="preserve"> </w:t>
      </w:r>
      <w:r w:rsidRPr="00BD212E">
        <w:rPr>
          <w:lang w:val="en-US"/>
        </w:rPr>
        <w:t>with</w:t>
      </w:r>
      <w:r w:rsidRPr="00BD212E">
        <w:rPr>
          <w:spacing w:val="-4"/>
          <w:lang w:val="en-US"/>
        </w:rPr>
        <w:t xml:space="preserve"> </w:t>
      </w:r>
      <w:r w:rsidRPr="00BD212E">
        <w:rPr>
          <w:lang w:val="en-US"/>
        </w:rPr>
        <w:t>adjace</w:t>
      </w:r>
      <w:r w:rsidRPr="00BD212E">
        <w:rPr>
          <w:spacing w:val="-1"/>
          <w:lang w:val="en-US"/>
        </w:rPr>
        <w:t>n</w:t>
      </w:r>
      <w:r w:rsidRPr="00BD212E">
        <w:rPr>
          <w:lang w:val="en-US"/>
        </w:rPr>
        <w:t>t</w:t>
      </w:r>
      <w:r w:rsidRPr="00BD212E">
        <w:rPr>
          <w:spacing w:val="-8"/>
          <w:lang w:val="en-US"/>
        </w:rPr>
        <w:t xml:space="preserve"> </w:t>
      </w:r>
      <w:r w:rsidRPr="00BD212E">
        <w:rPr>
          <w:lang w:val="en-US"/>
        </w:rPr>
        <w:t>or</w:t>
      </w:r>
      <w:r w:rsidRPr="00BD212E">
        <w:rPr>
          <w:spacing w:val="-2"/>
          <w:lang w:val="en-US"/>
        </w:rPr>
        <w:t xml:space="preserve"> </w:t>
      </w:r>
      <w:r w:rsidRPr="00BD212E">
        <w:rPr>
          <w:lang w:val="en-US"/>
        </w:rPr>
        <w:t>next</w:t>
      </w:r>
      <w:r w:rsidRPr="00BD212E">
        <w:rPr>
          <w:spacing w:val="-4"/>
          <w:lang w:val="en-US"/>
        </w:rPr>
        <w:t xml:space="preserve"> </w:t>
      </w:r>
      <w:r w:rsidRPr="00BD212E">
        <w:rPr>
          <w:lang w:val="en-US"/>
        </w:rPr>
        <w:t>V</w:t>
      </w:r>
      <w:r w:rsidRPr="00BD212E">
        <w:rPr>
          <w:spacing w:val="1"/>
          <w:lang w:val="en-US"/>
        </w:rPr>
        <w:t>T</w:t>
      </w:r>
      <w:r w:rsidRPr="00BD212E">
        <w:rPr>
          <w:lang w:val="en-US"/>
        </w:rPr>
        <w:t>S.</w:t>
      </w:r>
    </w:p>
    <w:p w14:paraId="046BCFDD" w14:textId="77777777" w:rsidR="005733F7" w:rsidRDefault="005733F7" w:rsidP="005733F7">
      <w:pPr>
        <w:pStyle w:val="Heading3"/>
        <w:rPr>
          <w:lang w:val="en-US"/>
        </w:rPr>
      </w:pPr>
      <w:bookmarkStart w:id="1027" w:name="_Toc49124654"/>
      <w:r>
        <w:rPr>
          <w:lang w:val="en-US"/>
        </w:rPr>
        <w:t>Transition between Adjacent VTS Areas</w:t>
      </w:r>
      <w:bookmarkEnd w:id="1027"/>
    </w:p>
    <w:p w14:paraId="37121000" w14:textId="77777777" w:rsidR="005733F7" w:rsidRPr="00BD212E" w:rsidRDefault="005733F7" w:rsidP="005733F7">
      <w:pPr>
        <w:pStyle w:val="BodyText"/>
        <w:rPr>
          <w:lang w:val="en-US"/>
        </w:rPr>
      </w:pPr>
      <w:r w:rsidRPr="00BD212E">
        <w:rPr>
          <w:lang w:val="en-US"/>
        </w:rPr>
        <w:t>Procedures should</w:t>
      </w:r>
      <w:r w:rsidRPr="00BD212E">
        <w:rPr>
          <w:spacing w:val="5"/>
          <w:lang w:val="en-US"/>
        </w:rPr>
        <w:t xml:space="preserve"> </w:t>
      </w:r>
      <w:r w:rsidRPr="00BD212E">
        <w:rPr>
          <w:lang w:val="en-US"/>
        </w:rPr>
        <w:t>be</w:t>
      </w:r>
      <w:r w:rsidRPr="00BD212E">
        <w:rPr>
          <w:spacing w:val="9"/>
          <w:lang w:val="en-US"/>
        </w:rPr>
        <w:t xml:space="preserve"> </w:t>
      </w:r>
      <w:r w:rsidRPr="00BD212E">
        <w:rPr>
          <w:lang w:val="en-US"/>
        </w:rPr>
        <w:t>establish</w:t>
      </w:r>
      <w:r w:rsidRPr="00BD212E">
        <w:rPr>
          <w:spacing w:val="-1"/>
          <w:lang w:val="en-US"/>
        </w:rPr>
        <w:t>e</w:t>
      </w:r>
      <w:r w:rsidRPr="00BD212E">
        <w:rPr>
          <w:lang w:val="en-US"/>
        </w:rPr>
        <w:t>d for</w:t>
      </w:r>
      <w:r w:rsidRPr="00BD212E">
        <w:rPr>
          <w:spacing w:val="9"/>
          <w:lang w:val="en-US"/>
        </w:rPr>
        <w:t xml:space="preserve"> </w:t>
      </w:r>
      <w:r w:rsidRPr="00BD212E">
        <w:rPr>
          <w:lang w:val="en-US"/>
        </w:rPr>
        <w:t>vessels</w:t>
      </w:r>
      <w:r w:rsidRPr="00BD212E">
        <w:rPr>
          <w:spacing w:val="4"/>
          <w:lang w:val="en-US"/>
        </w:rPr>
        <w:t xml:space="preserve"> </w:t>
      </w:r>
      <w:r w:rsidRPr="00BD212E">
        <w:rPr>
          <w:lang w:val="en-US"/>
        </w:rPr>
        <w:t>transiting</w:t>
      </w:r>
      <w:r w:rsidRPr="00BD212E">
        <w:rPr>
          <w:spacing w:val="2"/>
          <w:lang w:val="en-US"/>
        </w:rPr>
        <w:t xml:space="preserve"> </w:t>
      </w:r>
      <w:r w:rsidRPr="00BD212E">
        <w:rPr>
          <w:spacing w:val="-1"/>
          <w:lang w:val="en-US"/>
        </w:rPr>
        <w:t>b</w:t>
      </w:r>
      <w:r w:rsidRPr="00BD212E">
        <w:rPr>
          <w:lang w:val="en-US"/>
        </w:rPr>
        <w:t>etween</w:t>
      </w:r>
      <w:r w:rsidRPr="00BD212E">
        <w:rPr>
          <w:spacing w:val="3"/>
          <w:lang w:val="en-US"/>
        </w:rPr>
        <w:t xml:space="preserve"> </w:t>
      </w:r>
      <w:r w:rsidRPr="00BD212E">
        <w:rPr>
          <w:lang w:val="en-US"/>
        </w:rPr>
        <w:t>adjacent</w:t>
      </w:r>
      <w:r w:rsidRPr="00BD212E">
        <w:rPr>
          <w:spacing w:val="3"/>
          <w:lang w:val="en-US"/>
        </w:rPr>
        <w:t xml:space="preserve"> </w:t>
      </w:r>
      <w:r w:rsidRPr="00BD212E">
        <w:rPr>
          <w:lang w:val="en-US"/>
        </w:rPr>
        <w:t>VTS</w:t>
      </w:r>
      <w:r w:rsidRPr="00BD212E">
        <w:rPr>
          <w:spacing w:val="9"/>
          <w:lang w:val="en-US"/>
        </w:rPr>
        <w:t xml:space="preserve"> </w:t>
      </w:r>
      <w:r w:rsidRPr="00BD212E">
        <w:rPr>
          <w:lang w:val="en-US"/>
        </w:rPr>
        <w:t>areas. The handover</w:t>
      </w:r>
      <w:r w:rsidRPr="00BD212E">
        <w:rPr>
          <w:spacing w:val="-9"/>
          <w:lang w:val="en-US"/>
        </w:rPr>
        <w:t xml:space="preserve"> </w:t>
      </w:r>
      <w:r w:rsidRPr="00BD212E">
        <w:rPr>
          <w:lang w:val="en-US"/>
        </w:rPr>
        <w:t>arrangements</w:t>
      </w:r>
      <w:r w:rsidRPr="00BD212E">
        <w:rPr>
          <w:spacing w:val="-14"/>
          <w:lang w:val="en-US"/>
        </w:rPr>
        <w:t xml:space="preserve"> </w:t>
      </w:r>
      <w:r w:rsidRPr="00BD212E">
        <w:rPr>
          <w:lang w:val="en-US"/>
        </w:rPr>
        <w:t>may</w:t>
      </w:r>
      <w:r w:rsidRPr="00BD212E">
        <w:rPr>
          <w:spacing w:val="-4"/>
          <w:lang w:val="en-US"/>
        </w:rPr>
        <w:t xml:space="preserve"> </w:t>
      </w:r>
      <w:r w:rsidRPr="00BD212E">
        <w:rPr>
          <w:lang w:val="en-US"/>
        </w:rPr>
        <w:t>include:</w:t>
      </w:r>
    </w:p>
    <w:p w14:paraId="4AFCAB1D" w14:textId="77777777" w:rsidR="005733F7" w:rsidRPr="00BD212E" w:rsidRDefault="005733F7" w:rsidP="005733F7">
      <w:pPr>
        <w:pStyle w:val="Bullet1"/>
        <w:rPr>
          <w:lang w:val="en-US"/>
        </w:rPr>
      </w:pPr>
      <w:r w:rsidRPr="00BD212E">
        <w:rPr>
          <w:lang w:val="en-US"/>
        </w:rPr>
        <w:t>Transfer</w:t>
      </w:r>
      <w:r w:rsidRPr="00BD212E">
        <w:rPr>
          <w:spacing w:val="51"/>
          <w:lang w:val="en-US"/>
        </w:rPr>
        <w:t xml:space="preserve"> </w:t>
      </w:r>
      <w:r w:rsidRPr="00BD212E">
        <w:rPr>
          <w:lang w:val="en-US"/>
        </w:rPr>
        <w:t>of</w:t>
      </w:r>
      <w:r w:rsidRPr="00BD212E">
        <w:rPr>
          <w:spacing w:val="56"/>
          <w:lang w:val="en-US"/>
        </w:rPr>
        <w:t xml:space="preserve"> </w:t>
      </w:r>
      <w:r w:rsidRPr="00BD212E">
        <w:rPr>
          <w:lang w:val="en-US"/>
        </w:rPr>
        <w:t>vessel</w:t>
      </w:r>
      <w:r w:rsidRPr="00BD212E">
        <w:rPr>
          <w:spacing w:val="53"/>
          <w:lang w:val="en-US"/>
        </w:rPr>
        <w:t xml:space="preserve"> </w:t>
      </w:r>
      <w:r w:rsidRPr="00BD212E">
        <w:rPr>
          <w:lang w:val="en-US"/>
        </w:rPr>
        <w:t>inf</w:t>
      </w:r>
      <w:r w:rsidRPr="00BD212E">
        <w:rPr>
          <w:spacing w:val="-1"/>
          <w:lang w:val="en-US"/>
        </w:rPr>
        <w:t>o</w:t>
      </w:r>
      <w:r w:rsidRPr="00BD212E">
        <w:rPr>
          <w:lang w:val="en-US"/>
        </w:rPr>
        <w:t>rmation</w:t>
      </w:r>
      <w:r w:rsidRPr="00BD212E">
        <w:rPr>
          <w:spacing w:val="48"/>
          <w:lang w:val="en-US"/>
        </w:rPr>
        <w:t xml:space="preserve"> </w:t>
      </w:r>
      <w:r w:rsidRPr="00BD212E">
        <w:rPr>
          <w:lang w:val="en-US"/>
        </w:rPr>
        <w:t>such</w:t>
      </w:r>
      <w:r w:rsidRPr="00BD212E">
        <w:rPr>
          <w:spacing w:val="55"/>
          <w:lang w:val="en-US"/>
        </w:rPr>
        <w:t xml:space="preserve"> </w:t>
      </w:r>
      <w:r w:rsidRPr="00BD212E">
        <w:rPr>
          <w:lang w:val="en-US"/>
        </w:rPr>
        <w:t>as</w:t>
      </w:r>
      <w:r w:rsidRPr="00BD212E">
        <w:rPr>
          <w:spacing w:val="56"/>
          <w:lang w:val="en-US"/>
        </w:rPr>
        <w:t xml:space="preserve"> </w:t>
      </w:r>
      <w:r w:rsidRPr="00BD212E">
        <w:rPr>
          <w:lang w:val="en-US"/>
        </w:rPr>
        <w:t>identi</w:t>
      </w:r>
      <w:r w:rsidRPr="00BD212E">
        <w:rPr>
          <w:spacing w:val="-1"/>
          <w:lang w:val="en-US"/>
        </w:rPr>
        <w:t>f</w:t>
      </w:r>
      <w:r w:rsidRPr="00BD212E">
        <w:rPr>
          <w:lang w:val="en-US"/>
        </w:rPr>
        <w:t>ication,</w:t>
      </w:r>
      <w:r w:rsidRPr="00BD212E">
        <w:rPr>
          <w:spacing w:val="45"/>
          <w:lang w:val="en-US"/>
        </w:rPr>
        <w:t xml:space="preserve"> </w:t>
      </w:r>
      <w:r w:rsidRPr="00BD212E">
        <w:rPr>
          <w:lang w:val="en-US"/>
        </w:rPr>
        <w:t>ca</w:t>
      </w:r>
      <w:r w:rsidRPr="00BD212E">
        <w:rPr>
          <w:spacing w:val="-1"/>
          <w:lang w:val="en-US"/>
        </w:rPr>
        <w:t>r</w:t>
      </w:r>
      <w:r w:rsidRPr="00BD212E">
        <w:rPr>
          <w:lang w:val="en-US"/>
        </w:rPr>
        <w:t>go,</w:t>
      </w:r>
      <w:r w:rsidRPr="00BD212E">
        <w:rPr>
          <w:spacing w:val="53"/>
          <w:lang w:val="en-US"/>
        </w:rPr>
        <w:t xml:space="preserve"> </w:t>
      </w:r>
      <w:r w:rsidRPr="00BD212E">
        <w:rPr>
          <w:lang w:val="en-US"/>
        </w:rPr>
        <w:t>destina</w:t>
      </w:r>
      <w:r w:rsidRPr="00BD212E">
        <w:rPr>
          <w:spacing w:val="-1"/>
          <w:lang w:val="en-US"/>
        </w:rPr>
        <w:t>t</w:t>
      </w:r>
      <w:r w:rsidRPr="00BD212E">
        <w:rPr>
          <w:lang w:val="en-US"/>
        </w:rPr>
        <w:t>ion</w:t>
      </w:r>
      <w:r w:rsidRPr="00BD212E">
        <w:rPr>
          <w:spacing w:val="49"/>
          <w:lang w:val="en-US"/>
        </w:rPr>
        <w:t xml:space="preserve"> </w:t>
      </w:r>
      <w:r w:rsidRPr="00BD212E">
        <w:rPr>
          <w:lang w:val="en-US"/>
        </w:rPr>
        <w:t>and</w:t>
      </w:r>
      <w:r w:rsidRPr="00BD212E">
        <w:rPr>
          <w:spacing w:val="55"/>
          <w:lang w:val="en-US"/>
        </w:rPr>
        <w:t xml:space="preserve"> </w:t>
      </w:r>
      <w:r w:rsidRPr="00BD212E">
        <w:rPr>
          <w:lang w:val="en-US"/>
        </w:rPr>
        <w:t>E</w:t>
      </w:r>
      <w:r w:rsidRPr="00BD212E">
        <w:rPr>
          <w:spacing w:val="-1"/>
          <w:lang w:val="en-US"/>
        </w:rPr>
        <w:t>T</w:t>
      </w:r>
      <w:r w:rsidRPr="00BD212E">
        <w:rPr>
          <w:lang w:val="en-US"/>
        </w:rPr>
        <w:t>A</w:t>
      </w:r>
    </w:p>
    <w:p w14:paraId="5A3D4C94" w14:textId="16AA2BF8" w:rsidR="005733F7" w:rsidRPr="00BD212E" w:rsidDel="00BA7F72" w:rsidRDefault="005733F7" w:rsidP="005733F7">
      <w:pPr>
        <w:pStyle w:val="Bullet1"/>
        <w:rPr>
          <w:del w:id="1028" w:author="Shahid Khan" w:date="2019-09-24T15:51:00Z"/>
          <w:lang w:val="en-US"/>
        </w:rPr>
      </w:pPr>
      <w:del w:id="1029" w:author="Shahid Khan" w:date="2019-09-24T15:51:00Z">
        <w:r w:rsidRPr="00BD212E" w:rsidDel="00BA7F72">
          <w:rPr>
            <w:lang w:val="en-US"/>
          </w:rPr>
          <w:delText>destination;</w:delText>
        </w:r>
      </w:del>
    </w:p>
    <w:p w14:paraId="7CAFA9D2" w14:textId="5A56377C" w:rsidR="005733F7" w:rsidRPr="00BD212E" w:rsidRDefault="005733F7" w:rsidP="005733F7">
      <w:pPr>
        <w:pStyle w:val="Bullet1"/>
        <w:rPr>
          <w:lang w:val="en-US"/>
        </w:rPr>
      </w:pPr>
      <w:r w:rsidRPr="00BD212E">
        <w:rPr>
          <w:lang w:val="en-US"/>
        </w:rPr>
        <w:t>Process</w:t>
      </w:r>
      <w:r w:rsidRPr="00BD212E">
        <w:rPr>
          <w:spacing w:val="-8"/>
          <w:lang w:val="en-US"/>
        </w:rPr>
        <w:t xml:space="preserve"> </w:t>
      </w:r>
      <w:r w:rsidRPr="00BD212E">
        <w:rPr>
          <w:lang w:val="en-US"/>
        </w:rPr>
        <w:t>for</w:t>
      </w:r>
      <w:r w:rsidRPr="00BD212E">
        <w:rPr>
          <w:spacing w:val="-4"/>
          <w:lang w:val="en-US"/>
        </w:rPr>
        <w:t xml:space="preserve"> </w:t>
      </w:r>
      <w:del w:id="1030" w:author="Shahid Khan" w:date="2019-09-24T15:52:00Z">
        <w:r w:rsidRPr="00BD212E" w:rsidDel="00BA7F72">
          <w:rPr>
            <w:lang w:val="en-US"/>
          </w:rPr>
          <w:delText>continuous</w:delText>
        </w:r>
        <w:r w:rsidRPr="00BD212E" w:rsidDel="00BA7F72">
          <w:rPr>
            <w:spacing w:val="-12"/>
            <w:lang w:val="en-US"/>
          </w:rPr>
          <w:delText xml:space="preserve"> </w:delText>
        </w:r>
      </w:del>
      <w:r w:rsidRPr="00BD212E">
        <w:rPr>
          <w:lang w:val="en-US"/>
        </w:rPr>
        <w:t>communication</w:t>
      </w:r>
      <w:r w:rsidRPr="00BD212E">
        <w:rPr>
          <w:spacing w:val="-15"/>
          <w:lang w:val="en-US"/>
        </w:rPr>
        <w:t xml:space="preserve"> </w:t>
      </w:r>
      <w:r w:rsidRPr="00BD212E">
        <w:rPr>
          <w:lang w:val="en-US"/>
        </w:rPr>
        <w:t>procedu</w:t>
      </w:r>
      <w:r w:rsidRPr="00BD212E">
        <w:rPr>
          <w:spacing w:val="-1"/>
          <w:lang w:val="en-US"/>
        </w:rPr>
        <w:t>r</w:t>
      </w:r>
      <w:r w:rsidRPr="00BD212E">
        <w:rPr>
          <w:lang w:val="en-US"/>
        </w:rPr>
        <w:t>es;</w:t>
      </w:r>
      <w:r w:rsidRPr="00BD212E">
        <w:rPr>
          <w:spacing w:val="-12"/>
          <w:lang w:val="en-US"/>
        </w:rPr>
        <w:t xml:space="preserve"> </w:t>
      </w:r>
      <w:r w:rsidRPr="00BD212E">
        <w:rPr>
          <w:lang w:val="en-US"/>
        </w:rPr>
        <w:t>and</w:t>
      </w:r>
    </w:p>
    <w:p w14:paraId="7A12D83E" w14:textId="77777777" w:rsidR="005733F7" w:rsidRPr="00BD212E" w:rsidRDefault="005733F7" w:rsidP="005733F7">
      <w:pPr>
        <w:pStyle w:val="Bullet1"/>
        <w:rPr>
          <w:lang w:val="en-US"/>
        </w:rPr>
      </w:pPr>
      <w:r w:rsidRPr="00BD212E">
        <w:rPr>
          <w:lang w:val="en-US"/>
        </w:rPr>
        <w:t>Process</w:t>
      </w:r>
      <w:r w:rsidRPr="00BD212E">
        <w:rPr>
          <w:spacing w:val="-8"/>
          <w:lang w:val="en-US"/>
        </w:rPr>
        <w:t xml:space="preserve"> </w:t>
      </w:r>
      <w:r w:rsidRPr="00BD212E">
        <w:rPr>
          <w:lang w:val="en-US"/>
        </w:rPr>
        <w:t>to</w:t>
      </w:r>
      <w:r w:rsidRPr="00BD212E">
        <w:rPr>
          <w:spacing w:val="-2"/>
          <w:lang w:val="en-US"/>
        </w:rPr>
        <w:t xml:space="preserve"> </w:t>
      </w:r>
      <w:r w:rsidRPr="00BD212E">
        <w:rPr>
          <w:spacing w:val="-1"/>
          <w:lang w:val="en-US"/>
        </w:rPr>
        <w:t>e</w:t>
      </w:r>
      <w:r w:rsidRPr="00BD212E">
        <w:rPr>
          <w:lang w:val="en-US"/>
        </w:rPr>
        <w:t>nsure</w:t>
      </w:r>
      <w:r w:rsidRPr="00BD212E">
        <w:rPr>
          <w:spacing w:val="-7"/>
          <w:lang w:val="en-US"/>
        </w:rPr>
        <w:t xml:space="preserve"> </w:t>
      </w:r>
      <w:r w:rsidRPr="00BD212E">
        <w:rPr>
          <w:lang w:val="en-US"/>
        </w:rPr>
        <w:t>vess</w:t>
      </w:r>
      <w:r w:rsidRPr="00BD212E">
        <w:rPr>
          <w:spacing w:val="-1"/>
          <w:lang w:val="en-US"/>
        </w:rPr>
        <w:t>e</w:t>
      </w:r>
      <w:r w:rsidRPr="00BD212E">
        <w:rPr>
          <w:lang w:val="en-US"/>
        </w:rPr>
        <w:t>l</w:t>
      </w:r>
      <w:r w:rsidRPr="00BD212E">
        <w:rPr>
          <w:spacing w:val="-6"/>
          <w:lang w:val="en-US"/>
        </w:rPr>
        <w:t xml:space="preserve"> </w:t>
      </w:r>
      <w:r w:rsidRPr="00BD212E">
        <w:rPr>
          <w:lang w:val="en-US"/>
        </w:rPr>
        <w:t>monitoring.</w:t>
      </w:r>
    </w:p>
    <w:p w14:paraId="3FFEC593" w14:textId="77777777" w:rsidR="005733F7" w:rsidRDefault="005733F7" w:rsidP="005733F7">
      <w:pPr>
        <w:pStyle w:val="Heading3"/>
        <w:rPr>
          <w:lang w:val="en-US"/>
        </w:rPr>
      </w:pPr>
      <w:bookmarkStart w:id="1031" w:name="_Toc49124655"/>
      <w:r>
        <w:rPr>
          <w:lang w:val="en-US"/>
        </w:rPr>
        <w:t>Adverse Environmental Conditions</w:t>
      </w:r>
      <w:bookmarkEnd w:id="1031"/>
    </w:p>
    <w:p w14:paraId="2BEE6667" w14:textId="4C3023E2" w:rsidR="005733F7" w:rsidRPr="00BD212E" w:rsidRDefault="005733F7" w:rsidP="005733F7">
      <w:pPr>
        <w:pStyle w:val="BodyText"/>
        <w:rPr>
          <w:lang w:val="en-US"/>
        </w:rPr>
      </w:pPr>
      <w:r w:rsidRPr="00BD212E">
        <w:rPr>
          <w:lang w:val="en-US"/>
        </w:rPr>
        <w:t>In</w:t>
      </w:r>
      <w:r w:rsidRPr="00BD212E">
        <w:rPr>
          <w:spacing w:val="12"/>
          <w:lang w:val="en-US"/>
        </w:rPr>
        <w:t xml:space="preserve"> </w:t>
      </w:r>
      <w:r w:rsidRPr="00BD212E">
        <w:rPr>
          <w:lang w:val="en-US"/>
        </w:rPr>
        <w:t>situa</w:t>
      </w:r>
      <w:r w:rsidRPr="00BD212E">
        <w:rPr>
          <w:spacing w:val="-1"/>
          <w:lang w:val="en-US"/>
        </w:rPr>
        <w:t>t</w:t>
      </w:r>
      <w:r w:rsidRPr="00BD212E">
        <w:rPr>
          <w:lang w:val="en-US"/>
        </w:rPr>
        <w:t>ions</w:t>
      </w:r>
      <w:r w:rsidRPr="00BD212E">
        <w:rPr>
          <w:spacing w:val="5"/>
          <w:lang w:val="en-US"/>
        </w:rPr>
        <w:t xml:space="preserve"> </w:t>
      </w:r>
      <w:r w:rsidRPr="00BD212E">
        <w:rPr>
          <w:lang w:val="en-US"/>
        </w:rPr>
        <w:t>of</w:t>
      </w:r>
      <w:r w:rsidRPr="00BD212E">
        <w:rPr>
          <w:spacing w:val="12"/>
          <w:lang w:val="en-US"/>
        </w:rPr>
        <w:t xml:space="preserve"> </w:t>
      </w:r>
      <w:r w:rsidRPr="00BD212E">
        <w:rPr>
          <w:lang w:val="en-US"/>
        </w:rPr>
        <w:t>adverse</w:t>
      </w:r>
      <w:r w:rsidRPr="00BD212E">
        <w:rPr>
          <w:spacing w:val="5"/>
          <w:lang w:val="en-US"/>
        </w:rPr>
        <w:t xml:space="preserve"> </w:t>
      </w:r>
      <w:r w:rsidRPr="00BD212E">
        <w:rPr>
          <w:lang w:val="en-US"/>
        </w:rPr>
        <w:t>environm</w:t>
      </w:r>
      <w:r w:rsidRPr="00BD212E">
        <w:rPr>
          <w:spacing w:val="1"/>
          <w:lang w:val="en-US"/>
        </w:rPr>
        <w:t>e</w:t>
      </w:r>
      <w:r w:rsidRPr="00BD212E">
        <w:rPr>
          <w:lang w:val="en-US"/>
        </w:rPr>
        <w:t>ntal con</w:t>
      </w:r>
      <w:r w:rsidRPr="00BD212E">
        <w:rPr>
          <w:spacing w:val="-1"/>
          <w:lang w:val="en-US"/>
        </w:rPr>
        <w:t>d</w:t>
      </w:r>
      <w:r w:rsidRPr="00BD212E">
        <w:rPr>
          <w:lang w:val="en-US"/>
        </w:rPr>
        <w:t>iti</w:t>
      </w:r>
      <w:r w:rsidRPr="00BD212E">
        <w:rPr>
          <w:spacing w:val="-1"/>
          <w:lang w:val="en-US"/>
        </w:rPr>
        <w:t>o</w:t>
      </w:r>
      <w:r w:rsidRPr="00BD212E">
        <w:rPr>
          <w:lang w:val="en-US"/>
        </w:rPr>
        <w:t>ns</w:t>
      </w:r>
      <w:r w:rsidRPr="00BD212E">
        <w:rPr>
          <w:spacing w:val="3"/>
          <w:lang w:val="en-US"/>
        </w:rPr>
        <w:t xml:space="preserve"> </w:t>
      </w:r>
      <w:r w:rsidRPr="00BD212E">
        <w:rPr>
          <w:lang w:val="en-US"/>
        </w:rPr>
        <w:t>within</w:t>
      </w:r>
      <w:r w:rsidRPr="00BD212E">
        <w:rPr>
          <w:spacing w:val="7"/>
          <w:lang w:val="en-US"/>
        </w:rPr>
        <w:t xml:space="preserve"> </w:t>
      </w:r>
      <w:r w:rsidRPr="00BD212E">
        <w:rPr>
          <w:lang w:val="en-US"/>
        </w:rPr>
        <w:t>t</w:t>
      </w:r>
      <w:r w:rsidRPr="00BD212E">
        <w:rPr>
          <w:spacing w:val="-1"/>
          <w:lang w:val="en-US"/>
        </w:rPr>
        <w:t>h</w:t>
      </w:r>
      <w:r w:rsidRPr="00BD212E">
        <w:rPr>
          <w:lang w:val="en-US"/>
        </w:rPr>
        <w:t>e</w:t>
      </w:r>
      <w:r w:rsidRPr="00BD212E">
        <w:rPr>
          <w:spacing w:val="11"/>
          <w:lang w:val="en-US"/>
        </w:rPr>
        <w:t xml:space="preserve"> </w:t>
      </w:r>
      <w:r w:rsidRPr="00BD212E">
        <w:rPr>
          <w:lang w:val="en-US"/>
        </w:rPr>
        <w:t>VTS</w:t>
      </w:r>
      <w:r w:rsidRPr="00BD212E">
        <w:rPr>
          <w:spacing w:val="10"/>
          <w:lang w:val="en-US"/>
        </w:rPr>
        <w:t xml:space="preserve"> </w:t>
      </w:r>
      <w:r w:rsidRPr="00BD212E">
        <w:rPr>
          <w:lang w:val="en-US"/>
        </w:rPr>
        <w:t>area,</w:t>
      </w:r>
      <w:r w:rsidRPr="00BD212E">
        <w:rPr>
          <w:spacing w:val="9"/>
          <w:lang w:val="en-US"/>
        </w:rPr>
        <w:t xml:space="preserve"> </w:t>
      </w:r>
      <w:r w:rsidRPr="00BD212E">
        <w:rPr>
          <w:lang w:val="en-US"/>
        </w:rPr>
        <w:t>such</w:t>
      </w:r>
      <w:r w:rsidRPr="00BD212E">
        <w:rPr>
          <w:spacing w:val="8"/>
          <w:lang w:val="en-US"/>
        </w:rPr>
        <w:t xml:space="preserve"> </w:t>
      </w:r>
      <w:r w:rsidRPr="00BD212E">
        <w:rPr>
          <w:lang w:val="en-US"/>
        </w:rPr>
        <w:t>as</w:t>
      </w:r>
      <w:r w:rsidRPr="00BD212E">
        <w:rPr>
          <w:spacing w:val="11"/>
          <w:lang w:val="en-US"/>
        </w:rPr>
        <w:t xml:space="preserve"> </w:t>
      </w:r>
      <w:r w:rsidRPr="00BD212E">
        <w:rPr>
          <w:spacing w:val="-1"/>
          <w:lang w:val="en-US"/>
        </w:rPr>
        <w:t>p</w:t>
      </w:r>
      <w:r w:rsidRPr="00BD212E">
        <w:rPr>
          <w:lang w:val="en-US"/>
        </w:rPr>
        <w:t>oor</w:t>
      </w:r>
      <w:r w:rsidRPr="00BD212E">
        <w:rPr>
          <w:spacing w:val="9"/>
          <w:lang w:val="en-US"/>
        </w:rPr>
        <w:t xml:space="preserve"> </w:t>
      </w:r>
      <w:r w:rsidRPr="00BD212E">
        <w:rPr>
          <w:lang w:val="en-US"/>
        </w:rPr>
        <w:t>visibility, strong</w:t>
      </w:r>
      <w:r w:rsidRPr="00BD212E">
        <w:rPr>
          <w:spacing w:val="18"/>
          <w:lang w:val="en-US"/>
        </w:rPr>
        <w:t xml:space="preserve"> </w:t>
      </w:r>
      <w:r w:rsidRPr="00BD212E">
        <w:rPr>
          <w:lang w:val="en-US"/>
        </w:rPr>
        <w:t>curr</w:t>
      </w:r>
      <w:r w:rsidRPr="00BD212E">
        <w:rPr>
          <w:spacing w:val="-1"/>
          <w:lang w:val="en-US"/>
        </w:rPr>
        <w:t>e</w:t>
      </w:r>
      <w:r w:rsidRPr="00BD212E">
        <w:rPr>
          <w:lang w:val="en-US"/>
        </w:rPr>
        <w:t>nts</w:t>
      </w:r>
      <w:r w:rsidRPr="00BD212E">
        <w:rPr>
          <w:spacing w:val="16"/>
          <w:lang w:val="en-US"/>
        </w:rPr>
        <w:t xml:space="preserve"> </w:t>
      </w:r>
      <w:r w:rsidRPr="00BD212E">
        <w:rPr>
          <w:lang w:val="en-US"/>
        </w:rPr>
        <w:t>or</w:t>
      </w:r>
      <w:r w:rsidRPr="00BD212E">
        <w:rPr>
          <w:spacing w:val="22"/>
          <w:lang w:val="en-US"/>
        </w:rPr>
        <w:t xml:space="preserve"> </w:t>
      </w:r>
      <w:r w:rsidRPr="00BD212E">
        <w:rPr>
          <w:spacing w:val="-1"/>
          <w:lang w:val="en-US"/>
        </w:rPr>
        <w:t>t</w:t>
      </w:r>
      <w:r w:rsidRPr="00BD212E">
        <w:rPr>
          <w:lang w:val="en-US"/>
        </w:rPr>
        <w:t>idal</w:t>
      </w:r>
      <w:r w:rsidRPr="00BD212E">
        <w:rPr>
          <w:spacing w:val="19"/>
          <w:lang w:val="en-US"/>
        </w:rPr>
        <w:t xml:space="preserve"> </w:t>
      </w:r>
      <w:r w:rsidRPr="00BD212E">
        <w:rPr>
          <w:lang w:val="en-US"/>
        </w:rPr>
        <w:t>streams,</w:t>
      </w:r>
      <w:r w:rsidRPr="00BD212E">
        <w:rPr>
          <w:spacing w:val="16"/>
          <w:lang w:val="en-US"/>
        </w:rPr>
        <w:t xml:space="preserve"> </w:t>
      </w:r>
      <w:r w:rsidRPr="00BD212E">
        <w:rPr>
          <w:lang w:val="en-US"/>
        </w:rPr>
        <w:t>hi</w:t>
      </w:r>
      <w:r w:rsidRPr="00BD212E">
        <w:rPr>
          <w:spacing w:val="-1"/>
          <w:lang w:val="en-US"/>
        </w:rPr>
        <w:t>g</w:t>
      </w:r>
      <w:r w:rsidRPr="00BD212E">
        <w:rPr>
          <w:lang w:val="en-US"/>
        </w:rPr>
        <w:t>h</w:t>
      </w:r>
      <w:r w:rsidRPr="00BD212E">
        <w:rPr>
          <w:spacing w:val="20"/>
          <w:lang w:val="en-US"/>
        </w:rPr>
        <w:t xml:space="preserve"> </w:t>
      </w:r>
      <w:r w:rsidRPr="00BD212E">
        <w:rPr>
          <w:lang w:val="en-US"/>
        </w:rPr>
        <w:t>winds,</w:t>
      </w:r>
      <w:ins w:id="1032" w:author="Shahid Khan" w:date="2019-09-24T15:53:00Z">
        <w:r w:rsidR="00BA7F72">
          <w:rPr>
            <w:lang w:val="en-US"/>
          </w:rPr>
          <w:t xml:space="preserve"> ice</w:t>
        </w:r>
      </w:ins>
      <w:r w:rsidRPr="00BD212E">
        <w:rPr>
          <w:spacing w:val="18"/>
          <w:lang w:val="en-US"/>
        </w:rPr>
        <w:t xml:space="preserve"> </w:t>
      </w:r>
      <w:r w:rsidRPr="00BD212E">
        <w:rPr>
          <w:lang w:val="en-US"/>
        </w:rPr>
        <w:t>e</w:t>
      </w:r>
      <w:r w:rsidRPr="00BD212E">
        <w:rPr>
          <w:spacing w:val="-1"/>
          <w:lang w:val="en-US"/>
        </w:rPr>
        <w:t>t</w:t>
      </w:r>
      <w:r w:rsidRPr="00BD212E">
        <w:rPr>
          <w:lang w:val="en-US"/>
        </w:rPr>
        <w:t>c.</w:t>
      </w:r>
      <w:r w:rsidRPr="00BD212E">
        <w:rPr>
          <w:spacing w:val="20"/>
          <w:lang w:val="en-US"/>
        </w:rPr>
        <w:t xml:space="preserve"> </w:t>
      </w:r>
      <w:r w:rsidRPr="00BD212E">
        <w:rPr>
          <w:lang w:val="en-US"/>
        </w:rPr>
        <w:t>special</w:t>
      </w:r>
      <w:r w:rsidRPr="00BD212E">
        <w:rPr>
          <w:spacing w:val="17"/>
          <w:lang w:val="en-US"/>
        </w:rPr>
        <w:t xml:space="preserve"> </w:t>
      </w:r>
      <w:r w:rsidRPr="00BD212E">
        <w:rPr>
          <w:lang w:val="en-US"/>
        </w:rPr>
        <w:t>p</w:t>
      </w:r>
      <w:r w:rsidRPr="00BD212E">
        <w:rPr>
          <w:spacing w:val="-1"/>
          <w:lang w:val="en-US"/>
        </w:rPr>
        <w:t>r</w:t>
      </w:r>
      <w:r w:rsidRPr="00BD212E">
        <w:rPr>
          <w:lang w:val="en-US"/>
        </w:rPr>
        <w:t>ocedures</w:t>
      </w:r>
      <w:r w:rsidRPr="00BD212E">
        <w:rPr>
          <w:spacing w:val="13"/>
          <w:lang w:val="en-US"/>
        </w:rPr>
        <w:t xml:space="preserve"> </w:t>
      </w:r>
      <w:r w:rsidRPr="00BD212E">
        <w:rPr>
          <w:spacing w:val="-2"/>
          <w:lang w:val="en-US"/>
        </w:rPr>
        <w:t>m</w:t>
      </w:r>
      <w:r w:rsidRPr="00BD212E">
        <w:rPr>
          <w:lang w:val="en-US"/>
        </w:rPr>
        <w:t>ay</w:t>
      </w:r>
      <w:r w:rsidRPr="00BD212E">
        <w:rPr>
          <w:spacing w:val="20"/>
          <w:lang w:val="en-US"/>
        </w:rPr>
        <w:t xml:space="preserve"> </w:t>
      </w:r>
      <w:r w:rsidRPr="00BD212E">
        <w:rPr>
          <w:lang w:val="en-US"/>
        </w:rPr>
        <w:t>be</w:t>
      </w:r>
      <w:r w:rsidRPr="00BD212E">
        <w:rPr>
          <w:spacing w:val="22"/>
          <w:lang w:val="en-US"/>
        </w:rPr>
        <w:t xml:space="preserve"> </w:t>
      </w:r>
      <w:r w:rsidRPr="00BD212E">
        <w:rPr>
          <w:lang w:val="en-US"/>
        </w:rPr>
        <w:t>requi</w:t>
      </w:r>
      <w:r w:rsidRPr="00BD212E">
        <w:rPr>
          <w:spacing w:val="-1"/>
          <w:lang w:val="en-US"/>
        </w:rPr>
        <w:t>r</w:t>
      </w:r>
      <w:r w:rsidRPr="00BD212E">
        <w:rPr>
          <w:lang w:val="en-US"/>
        </w:rPr>
        <w:t>ed.</w:t>
      </w:r>
      <w:r w:rsidRPr="00BD212E">
        <w:rPr>
          <w:spacing w:val="39"/>
          <w:lang w:val="en-US"/>
        </w:rPr>
        <w:t xml:space="preserve"> </w:t>
      </w:r>
      <w:r w:rsidRPr="00BD212E">
        <w:rPr>
          <w:lang w:val="en-US"/>
        </w:rPr>
        <w:t>These may</w:t>
      </w:r>
      <w:r w:rsidRPr="00BD212E">
        <w:rPr>
          <w:spacing w:val="-4"/>
          <w:lang w:val="en-US"/>
        </w:rPr>
        <w:t xml:space="preserve"> </w:t>
      </w:r>
      <w:r w:rsidRPr="00BD212E">
        <w:rPr>
          <w:lang w:val="en-US"/>
        </w:rPr>
        <w:t>include:</w:t>
      </w:r>
    </w:p>
    <w:p w14:paraId="73DB5AA0" w14:textId="77777777" w:rsidR="005733F7" w:rsidRPr="00BD212E" w:rsidRDefault="005733F7" w:rsidP="005733F7">
      <w:pPr>
        <w:pStyle w:val="Bullet1"/>
        <w:rPr>
          <w:lang w:val="en-US"/>
        </w:rPr>
      </w:pPr>
      <w:r w:rsidRPr="00BD212E">
        <w:rPr>
          <w:lang w:val="en-US"/>
        </w:rPr>
        <w:t>Restriction</w:t>
      </w:r>
      <w:r w:rsidRPr="00BD212E">
        <w:rPr>
          <w:spacing w:val="-10"/>
          <w:lang w:val="en-US"/>
        </w:rPr>
        <w:t xml:space="preserve"> </w:t>
      </w:r>
      <w:r w:rsidRPr="00BD212E">
        <w:rPr>
          <w:spacing w:val="-1"/>
          <w:lang w:val="en-US"/>
        </w:rPr>
        <w:t>o</w:t>
      </w:r>
      <w:r w:rsidRPr="00BD212E">
        <w:rPr>
          <w:lang w:val="en-US"/>
        </w:rPr>
        <w:t>r</w:t>
      </w:r>
      <w:r w:rsidRPr="00BD212E">
        <w:rPr>
          <w:spacing w:val="-2"/>
          <w:lang w:val="en-US"/>
        </w:rPr>
        <w:t xml:space="preserve"> </w:t>
      </w:r>
      <w:r w:rsidRPr="00BD212E">
        <w:rPr>
          <w:lang w:val="en-US"/>
        </w:rPr>
        <w:t>prohibition</w:t>
      </w:r>
      <w:r w:rsidRPr="00BD212E">
        <w:rPr>
          <w:spacing w:val="-11"/>
          <w:lang w:val="en-US"/>
        </w:rPr>
        <w:t xml:space="preserve"> </w:t>
      </w:r>
      <w:r w:rsidRPr="00BD212E">
        <w:rPr>
          <w:lang w:val="en-US"/>
        </w:rPr>
        <w:t>on</w:t>
      </w:r>
      <w:r w:rsidRPr="00BD212E">
        <w:rPr>
          <w:spacing w:val="-2"/>
          <w:lang w:val="en-US"/>
        </w:rPr>
        <w:t xml:space="preserve"> </w:t>
      </w:r>
      <w:r w:rsidRPr="00BD212E">
        <w:rPr>
          <w:lang w:val="en-US"/>
        </w:rPr>
        <w:t>mov</w:t>
      </w:r>
      <w:r w:rsidRPr="00BD212E">
        <w:rPr>
          <w:spacing w:val="1"/>
          <w:lang w:val="en-US"/>
        </w:rPr>
        <w:t>e</w:t>
      </w:r>
      <w:r w:rsidRPr="00BD212E">
        <w:rPr>
          <w:lang w:val="en-US"/>
        </w:rPr>
        <w:t>m</w:t>
      </w:r>
      <w:r w:rsidRPr="00BD212E">
        <w:rPr>
          <w:spacing w:val="1"/>
          <w:lang w:val="en-US"/>
        </w:rPr>
        <w:t>e</w:t>
      </w:r>
      <w:r w:rsidRPr="00BD212E">
        <w:rPr>
          <w:lang w:val="en-US"/>
        </w:rPr>
        <w:t>nt;</w:t>
      </w:r>
    </w:p>
    <w:p w14:paraId="4130AAD4" w14:textId="77777777" w:rsidR="005733F7" w:rsidRPr="00BD212E" w:rsidRDefault="005733F7" w:rsidP="005733F7">
      <w:pPr>
        <w:pStyle w:val="Bullet1"/>
        <w:rPr>
          <w:lang w:val="en-US"/>
        </w:rPr>
      </w:pPr>
      <w:r w:rsidRPr="00BD212E">
        <w:rPr>
          <w:lang w:val="en-US"/>
        </w:rPr>
        <w:t>Additional</w:t>
      </w:r>
      <w:r w:rsidRPr="00BD212E">
        <w:rPr>
          <w:spacing w:val="-10"/>
          <w:lang w:val="en-US"/>
        </w:rPr>
        <w:t xml:space="preserve"> </w:t>
      </w:r>
      <w:r w:rsidRPr="00BD212E">
        <w:rPr>
          <w:lang w:val="en-US"/>
        </w:rPr>
        <w:t>r</w:t>
      </w:r>
      <w:r w:rsidRPr="00BD212E">
        <w:rPr>
          <w:spacing w:val="-1"/>
          <w:lang w:val="en-US"/>
        </w:rPr>
        <w:t>e</w:t>
      </w:r>
      <w:r w:rsidRPr="00BD212E">
        <w:rPr>
          <w:lang w:val="en-US"/>
        </w:rPr>
        <w:t>porting</w:t>
      </w:r>
      <w:r w:rsidRPr="00BD212E">
        <w:rPr>
          <w:spacing w:val="-9"/>
          <w:lang w:val="en-US"/>
        </w:rPr>
        <w:t xml:space="preserve"> </w:t>
      </w:r>
      <w:r w:rsidRPr="00BD212E">
        <w:rPr>
          <w:lang w:val="en-US"/>
        </w:rPr>
        <w:t>requirements;</w:t>
      </w:r>
    </w:p>
    <w:p w14:paraId="031666DA" w14:textId="77777777" w:rsidR="005733F7" w:rsidRPr="00BD212E" w:rsidRDefault="005733F7" w:rsidP="005733F7">
      <w:pPr>
        <w:pStyle w:val="Bullet1"/>
        <w:rPr>
          <w:lang w:val="en-US"/>
        </w:rPr>
      </w:pPr>
      <w:r w:rsidRPr="00BD212E">
        <w:rPr>
          <w:lang w:val="en-US"/>
        </w:rPr>
        <w:t>Additional</w:t>
      </w:r>
      <w:r w:rsidRPr="00BD212E">
        <w:rPr>
          <w:spacing w:val="-10"/>
          <w:lang w:val="en-US"/>
        </w:rPr>
        <w:t xml:space="preserve"> </w:t>
      </w:r>
      <w:r w:rsidRPr="00BD212E">
        <w:rPr>
          <w:lang w:val="en-US"/>
        </w:rPr>
        <w:t>separation</w:t>
      </w:r>
      <w:r w:rsidRPr="00BD212E">
        <w:rPr>
          <w:spacing w:val="-10"/>
          <w:lang w:val="en-US"/>
        </w:rPr>
        <w:t xml:space="preserve"> </w:t>
      </w:r>
      <w:r w:rsidRPr="00BD212E">
        <w:rPr>
          <w:lang w:val="en-US"/>
        </w:rPr>
        <w:t>b</w:t>
      </w:r>
      <w:r w:rsidRPr="00BD212E">
        <w:rPr>
          <w:spacing w:val="-1"/>
          <w:lang w:val="en-US"/>
        </w:rPr>
        <w:t>e</w:t>
      </w:r>
      <w:r w:rsidRPr="00BD212E">
        <w:rPr>
          <w:lang w:val="en-US"/>
        </w:rPr>
        <w:t>tween</w:t>
      </w:r>
      <w:r w:rsidRPr="00BD212E">
        <w:rPr>
          <w:spacing w:val="-8"/>
          <w:lang w:val="en-US"/>
        </w:rPr>
        <w:t xml:space="preserve"> </w:t>
      </w:r>
      <w:r w:rsidRPr="00BD212E">
        <w:rPr>
          <w:lang w:val="en-US"/>
        </w:rPr>
        <w:t>vessels;</w:t>
      </w:r>
    </w:p>
    <w:p w14:paraId="0D7478E3" w14:textId="77777777" w:rsidR="005733F7" w:rsidRPr="00BD212E" w:rsidRDefault="005733F7" w:rsidP="005733F7">
      <w:pPr>
        <w:pStyle w:val="Bullet1"/>
        <w:rPr>
          <w:rFonts w:eastAsia="Calibri"/>
          <w:lang w:val="en-US"/>
        </w:rPr>
      </w:pPr>
      <w:r w:rsidRPr="00BD212E">
        <w:rPr>
          <w:lang w:val="en-US"/>
        </w:rPr>
        <w:t>Additional</w:t>
      </w:r>
      <w:r w:rsidRPr="00BD212E">
        <w:rPr>
          <w:spacing w:val="-10"/>
          <w:lang w:val="en-US"/>
        </w:rPr>
        <w:t xml:space="preserve"> </w:t>
      </w:r>
      <w:r w:rsidRPr="00BD212E">
        <w:rPr>
          <w:lang w:val="en-US"/>
        </w:rPr>
        <w:t>r</w:t>
      </w:r>
      <w:r w:rsidRPr="00BD212E">
        <w:rPr>
          <w:spacing w:val="-1"/>
          <w:lang w:val="en-US"/>
        </w:rPr>
        <w:t>e</w:t>
      </w:r>
      <w:r w:rsidRPr="00BD212E">
        <w:rPr>
          <w:lang w:val="en-US"/>
        </w:rPr>
        <w:t>quirements</w:t>
      </w:r>
      <w:r w:rsidRPr="00BD212E">
        <w:rPr>
          <w:spacing w:val="-13"/>
          <w:lang w:val="en-US"/>
        </w:rPr>
        <w:t xml:space="preserve"> </w:t>
      </w:r>
      <w:r w:rsidRPr="00BD212E">
        <w:rPr>
          <w:lang w:val="en-US"/>
        </w:rPr>
        <w:t>(e.g.</w:t>
      </w:r>
      <w:r w:rsidRPr="00BD212E">
        <w:rPr>
          <w:spacing w:val="-4"/>
          <w:lang w:val="en-US"/>
        </w:rPr>
        <w:t xml:space="preserve"> </w:t>
      </w:r>
      <w:r w:rsidRPr="00BD212E">
        <w:rPr>
          <w:lang w:val="en-US"/>
        </w:rPr>
        <w:t>mandatory</w:t>
      </w:r>
      <w:r w:rsidRPr="00BD212E">
        <w:rPr>
          <w:spacing w:val="-10"/>
          <w:lang w:val="en-US"/>
        </w:rPr>
        <w:t xml:space="preserve"> </w:t>
      </w:r>
      <w:r w:rsidRPr="00BD212E">
        <w:rPr>
          <w:lang w:val="en-US"/>
        </w:rPr>
        <w:t>tug</w:t>
      </w:r>
      <w:r w:rsidRPr="00BD212E">
        <w:rPr>
          <w:spacing w:val="-3"/>
          <w:lang w:val="en-US"/>
        </w:rPr>
        <w:t xml:space="preserve"> </w:t>
      </w:r>
      <w:r w:rsidRPr="00BD212E">
        <w:rPr>
          <w:lang w:val="en-US"/>
        </w:rPr>
        <w:t>service,</w:t>
      </w:r>
      <w:r w:rsidRPr="00BD212E">
        <w:rPr>
          <w:spacing w:val="-8"/>
          <w:lang w:val="en-US"/>
        </w:rPr>
        <w:t xml:space="preserve"> </w:t>
      </w:r>
      <w:r w:rsidRPr="00BD212E">
        <w:rPr>
          <w:lang w:val="en-US"/>
        </w:rPr>
        <w:t>pilot,</w:t>
      </w:r>
      <w:r w:rsidRPr="00BD212E">
        <w:rPr>
          <w:spacing w:val="-5"/>
          <w:lang w:val="en-US"/>
        </w:rPr>
        <w:t xml:space="preserve"> </w:t>
      </w:r>
      <w:r w:rsidRPr="00BD212E">
        <w:rPr>
          <w:lang w:val="en-US"/>
        </w:rPr>
        <w:t>e</w:t>
      </w:r>
      <w:r w:rsidRPr="00BD212E">
        <w:rPr>
          <w:spacing w:val="-1"/>
          <w:lang w:val="en-US"/>
        </w:rPr>
        <w:t>t</w:t>
      </w:r>
      <w:r w:rsidRPr="00BD212E">
        <w:rPr>
          <w:lang w:val="en-US"/>
        </w:rPr>
        <w:t>c.).</w:t>
      </w:r>
    </w:p>
    <w:p w14:paraId="484E5F14" w14:textId="0E94B3F1" w:rsidR="005733F7" w:rsidRDefault="005733F7" w:rsidP="005733F7">
      <w:pPr>
        <w:pStyle w:val="BodyText"/>
        <w:rPr>
          <w:ins w:id="1033" w:author="Ski, Trond" w:date="2020-10-12T12:42:00Z"/>
          <w:lang w:val="en-US"/>
        </w:rPr>
      </w:pPr>
      <w:r w:rsidRPr="00BD212E">
        <w:rPr>
          <w:lang w:val="en-US"/>
        </w:rPr>
        <w:t>Special</w:t>
      </w:r>
      <w:r w:rsidRPr="00BD212E">
        <w:rPr>
          <w:spacing w:val="44"/>
          <w:lang w:val="en-US"/>
        </w:rPr>
        <w:t xml:space="preserve"> </w:t>
      </w:r>
      <w:r w:rsidRPr="00BD212E">
        <w:rPr>
          <w:lang w:val="en-US"/>
        </w:rPr>
        <w:t>co</w:t>
      </w:r>
      <w:r w:rsidRPr="00BD212E">
        <w:rPr>
          <w:spacing w:val="-1"/>
          <w:lang w:val="en-US"/>
        </w:rPr>
        <w:t>n</w:t>
      </w:r>
      <w:r w:rsidRPr="00BD212E">
        <w:rPr>
          <w:spacing w:val="1"/>
          <w:lang w:val="en-US"/>
        </w:rPr>
        <w:t>s</w:t>
      </w:r>
      <w:r w:rsidRPr="00BD212E">
        <w:rPr>
          <w:lang w:val="en-US"/>
        </w:rPr>
        <w:t>ideration</w:t>
      </w:r>
      <w:r w:rsidRPr="00BD212E">
        <w:rPr>
          <w:spacing w:val="36"/>
          <w:lang w:val="en-US"/>
        </w:rPr>
        <w:t xml:space="preserve"> </w:t>
      </w:r>
      <w:r w:rsidRPr="00BD212E">
        <w:rPr>
          <w:lang w:val="en-US"/>
        </w:rPr>
        <w:t>may</w:t>
      </w:r>
      <w:r w:rsidRPr="00BD212E">
        <w:rPr>
          <w:spacing w:val="47"/>
          <w:lang w:val="en-US"/>
        </w:rPr>
        <w:t xml:space="preserve"> </w:t>
      </w:r>
      <w:r w:rsidRPr="00BD212E">
        <w:rPr>
          <w:lang w:val="en-US"/>
        </w:rPr>
        <w:t>need</w:t>
      </w:r>
      <w:r w:rsidRPr="00BD212E">
        <w:rPr>
          <w:spacing w:val="46"/>
          <w:lang w:val="en-US"/>
        </w:rPr>
        <w:t xml:space="preserve"> </w:t>
      </w:r>
      <w:r w:rsidRPr="00BD212E">
        <w:rPr>
          <w:spacing w:val="1"/>
          <w:lang w:val="en-US"/>
        </w:rPr>
        <w:t>t</w:t>
      </w:r>
      <w:r w:rsidRPr="00BD212E">
        <w:rPr>
          <w:lang w:val="en-US"/>
        </w:rPr>
        <w:t>o</w:t>
      </w:r>
      <w:r w:rsidRPr="00BD212E">
        <w:rPr>
          <w:spacing w:val="49"/>
          <w:lang w:val="en-US"/>
        </w:rPr>
        <w:t xml:space="preserve"> </w:t>
      </w:r>
      <w:r w:rsidRPr="00BD212E">
        <w:rPr>
          <w:lang w:val="en-US"/>
        </w:rPr>
        <w:t>be</w:t>
      </w:r>
      <w:r w:rsidRPr="00BD212E">
        <w:rPr>
          <w:spacing w:val="49"/>
          <w:lang w:val="en-US"/>
        </w:rPr>
        <w:t xml:space="preserve"> </w:t>
      </w:r>
      <w:r w:rsidRPr="00BD212E">
        <w:rPr>
          <w:lang w:val="en-US"/>
        </w:rPr>
        <w:t>given</w:t>
      </w:r>
      <w:r w:rsidRPr="00BD212E">
        <w:rPr>
          <w:spacing w:val="47"/>
          <w:lang w:val="en-US"/>
        </w:rPr>
        <w:t xml:space="preserve"> </w:t>
      </w:r>
      <w:r w:rsidRPr="00BD212E">
        <w:rPr>
          <w:lang w:val="en-US"/>
        </w:rPr>
        <w:t>depending</w:t>
      </w:r>
      <w:r w:rsidRPr="00BD212E">
        <w:rPr>
          <w:spacing w:val="41"/>
          <w:lang w:val="en-US"/>
        </w:rPr>
        <w:t xml:space="preserve"> </w:t>
      </w:r>
      <w:r w:rsidRPr="00BD212E">
        <w:rPr>
          <w:lang w:val="en-US"/>
        </w:rPr>
        <w:t>on</w:t>
      </w:r>
      <w:r w:rsidRPr="00BD212E">
        <w:rPr>
          <w:spacing w:val="49"/>
          <w:lang w:val="en-US"/>
        </w:rPr>
        <w:t xml:space="preserve"> </w:t>
      </w:r>
      <w:r w:rsidRPr="00BD212E">
        <w:rPr>
          <w:lang w:val="en-US"/>
        </w:rPr>
        <w:t>vessel</w:t>
      </w:r>
      <w:r w:rsidRPr="00BD212E">
        <w:rPr>
          <w:spacing w:val="45"/>
          <w:lang w:val="en-US"/>
        </w:rPr>
        <w:t xml:space="preserve"> </w:t>
      </w:r>
      <w:r w:rsidRPr="00BD212E">
        <w:rPr>
          <w:lang w:val="en-US"/>
        </w:rPr>
        <w:t>characteris</w:t>
      </w:r>
      <w:r w:rsidRPr="00BD212E">
        <w:rPr>
          <w:spacing w:val="-1"/>
          <w:lang w:val="en-US"/>
        </w:rPr>
        <w:t>t</w:t>
      </w:r>
      <w:r w:rsidRPr="00BD212E">
        <w:rPr>
          <w:lang w:val="en-US"/>
        </w:rPr>
        <w:t>ics</w:t>
      </w:r>
      <w:r w:rsidRPr="00BD212E">
        <w:rPr>
          <w:spacing w:val="37"/>
          <w:lang w:val="en-US"/>
        </w:rPr>
        <w:t xml:space="preserve"> </w:t>
      </w:r>
      <w:r w:rsidRPr="00BD212E">
        <w:rPr>
          <w:lang w:val="en-US"/>
        </w:rPr>
        <w:t>and</w:t>
      </w:r>
      <w:r w:rsidRPr="00BD212E">
        <w:rPr>
          <w:spacing w:val="47"/>
          <w:lang w:val="en-US"/>
        </w:rPr>
        <w:t xml:space="preserve"> </w:t>
      </w:r>
      <w:r w:rsidRPr="00BD212E">
        <w:rPr>
          <w:lang w:val="en-US"/>
        </w:rPr>
        <w:t>loc</w:t>
      </w:r>
      <w:r w:rsidRPr="00BD212E">
        <w:rPr>
          <w:spacing w:val="-1"/>
          <w:lang w:val="en-US"/>
        </w:rPr>
        <w:t>a</w:t>
      </w:r>
      <w:r w:rsidRPr="00BD212E">
        <w:rPr>
          <w:lang w:val="en-US"/>
        </w:rPr>
        <w:t>l geography</w:t>
      </w:r>
      <w:r w:rsidRPr="00BD212E">
        <w:rPr>
          <w:spacing w:val="-10"/>
          <w:lang w:val="en-US"/>
        </w:rPr>
        <w:t xml:space="preserve"> </w:t>
      </w:r>
      <w:r w:rsidRPr="00BD212E">
        <w:rPr>
          <w:lang w:val="en-US"/>
        </w:rPr>
        <w:t>and</w:t>
      </w:r>
      <w:r w:rsidRPr="00BD212E">
        <w:rPr>
          <w:spacing w:val="-4"/>
          <w:lang w:val="en-US"/>
        </w:rPr>
        <w:t xml:space="preserve"> </w:t>
      </w:r>
      <w:r w:rsidRPr="00BD212E">
        <w:rPr>
          <w:lang w:val="en-US"/>
        </w:rPr>
        <w:t>conditio</w:t>
      </w:r>
      <w:r w:rsidRPr="00BD212E">
        <w:rPr>
          <w:spacing w:val="-1"/>
          <w:lang w:val="en-US"/>
        </w:rPr>
        <w:t>n</w:t>
      </w:r>
      <w:r w:rsidRPr="00BD212E">
        <w:rPr>
          <w:lang w:val="en-US"/>
        </w:rPr>
        <w:t>s.</w:t>
      </w:r>
    </w:p>
    <w:p w14:paraId="678620FB" w14:textId="5FEE96DF" w:rsidR="00BF1624" w:rsidRPr="00E741CC" w:rsidRDefault="00BF1624" w:rsidP="00BF1624">
      <w:pPr>
        <w:pStyle w:val="Heading3"/>
        <w:rPr>
          <w:ins w:id="1034" w:author="Ski, Trond" w:date="2020-10-15T11:00:00Z"/>
          <w:lang w:val="en-US"/>
        </w:rPr>
      </w:pPr>
      <w:ins w:id="1035" w:author="Ski, Trond" w:date="2020-10-15T11:01:00Z">
        <w:r>
          <w:rPr>
            <w:lang w:val="en-US"/>
          </w:rPr>
          <w:t>Environmental Protection</w:t>
        </w:r>
      </w:ins>
    </w:p>
    <w:p w14:paraId="2319D2F9" w14:textId="77777777" w:rsidR="00BF1624" w:rsidRPr="00BF1624" w:rsidRDefault="00BF1624" w:rsidP="00BF1624">
      <w:pPr>
        <w:pStyle w:val="BodyText"/>
        <w:rPr>
          <w:ins w:id="1036" w:author="Ski, Trond" w:date="2020-10-15T11:01:00Z"/>
          <w:lang w:val="en-US"/>
        </w:rPr>
      </w:pPr>
      <w:ins w:id="1037" w:author="Ski, Trond" w:date="2020-10-15T11:01:00Z">
        <w:r w:rsidRPr="00BF1624">
          <w:rPr>
            <w:lang w:val="en-US"/>
          </w:rPr>
          <w:t>The role of VTS to assist with environmental protection and marine conservation measures is increasingly being recognized internationally as a means to:</w:t>
        </w:r>
      </w:ins>
    </w:p>
    <w:p w14:paraId="30BF5820" w14:textId="0B809B1D" w:rsidR="00BF1624" w:rsidRPr="00BF1624" w:rsidRDefault="009116A0" w:rsidP="00CC73BB">
      <w:pPr>
        <w:pStyle w:val="BodyText"/>
        <w:numPr>
          <w:ilvl w:val="0"/>
          <w:numId w:val="61"/>
        </w:numPr>
        <w:rPr>
          <w:ins w:id="1038" w:author="Ski, Trond" w:date="2020-10-15T11:01:00Z"/>
          <w:lang w:val="en-US"/>
        </w:rPr>
      </w:pPr>
      <w:ins w:id="1039" w:author="Ski, Trond" w:date="2020-10-15T11:04:00Z">
        <w:r>
          <w:rPr>
            <w:lang w:val="en-US"/>
          </w:rPr>
          <w:t>m</w:t>
        </w:r>
      </w:ins>
      <w:ins w:id="1040" w:author="Ski, Trond" w:date="2020-10-15T11:01:00Z">
        <w:r w:rsidR="00BF1624" w:rsidRPr="00BF1624">
          <w:rPr>
            <w:lang w:val="en-US"/>
          </w:rPr>
          <w:t xml:space="preserve">itigate risks such as ship collisions with cetaceans, disturbance of </w:t>
        </w:r>
        <w:r>
          <w:rPr>
            <w:lang w:val="en-US"/>
          </w:rPr>
          <w:t>marine mammals in nursery areas;</w:t>
        </w:r>
      </w:ins>
    </w:p>
    <w:p w14:paraId="37A489E9" w14:textId="5F938BF9" w:rsidR="00BF1624" w:rsidRPr="00BF1624" w:rsidRDefault="009116A0" w:rsidP="00CC73BB">
      <w:pPr>
        <w:pStyle w:val="BodyText"/>
        <w:numPr>
          <w:ilvl w:val="0"/>
          <w:numId w:val="61"/>
        </w:numPr>
        <w:rPr>
          <w:ins w:id="1041" w:author="Ski, Trond" w:date="2020-10-15T11:01:00Z"/>
          <w:lang w:val="en-US"/>
        </w:rPr>
      </w:pPr>
      <w:ins w:id="1042" w:author="Ski, Trond" w:date="2020-10-15T11:04:00Z">
        <w:r>
          <w:rPr>
            <w:lang w:val="en-US"/>
          </w:rPr>
          <w:t>m</w:t>
        </w:r>
      </w:ins>
      <w:ins w:id="1043" w:author="Ski, Trond" w:date="2020-10-15T11:01:00Z">
        <w:r w:rsidR="00BF1624" w:rsidRPr="00BF1624">
          <w:rPr>
            <w:lang w:val="en-US"/>
          </w:rPr>
          <w:t>itigate the effect of ship wash on the shore in the vi</w:t>
        </w:r>
        <w:r>
          <w:rPr>
            <w:lang w:val="en-US"/>
          </w:rPr>
          <w:t>cinity of low lying communities; and</w:t>
        </w:r>
      </w:ins>
    </w:p>
    <w:p w14:paraId="3E4B71A8" w14:textId="675C325E" w:rsidR="00BF1624" w:rsidRPr="00BF1624" w:rsidRDefault="009116A0" w:rsidP="00CC73BB">
      <w:pPr>
        <w:pStyle w:val="BodyText"/>
        <w:numPr>
          <w:ilvl w:val="0"/>
          <w:numId w:val="61"/>
        </w:numPr>
        <w:rPr>
          <w:ins w:id="1044" w:author="Ski, Trond" w:date="2020-10-15T11:01:00Z"/>
          <w:lang w:val="en-US"/>
        </w:rPr>
      </w:pPr>
      <w:ins w:id="1045" w:author="Ski, Trond" w:date="2020-10-15T11:04:00Z">
        <w:r>
          <w:rPr>
            <w:lang w:val="en-US"/>
          </w:rPr>
          <w:t>s</w:t>
        </w:r>
      </w:ins>
      <w:ins w:id="1046" w:author="Ski, Trond" w:date="2020-10-15T11:01:00Z">
        <w:r w:rsidR="00BF1624" w:rsidRPr="00BF1624">
          <w:rPr>
            <w:lang w:val="en-US"/>
          </w:rPr>
          <w:t>upport the protection of PSSA’s or locally declared environmentally sensitive areas.</w:t>
        </w:r>
      </w:ins>
    </w:p>
    <w:p w14:paraId="6F5414D7" w14:textId="77777777" w:rsidR="00BF1624" w:rsidRPr="00BF1624" w:rsidRDefault="00BF1624" w:rsidP="00BF1624">
      <w:pPr>
        <w:pStyle w:val="BodyText"/>
        <w:rPr>
          <w:ins w:id="1047" w:author="Ski, Trond" w:date="2020-10-15T11:01:00Z"/>
          <w:lang w:val="en-US"/>
        </w:rPr>
      </w:pPr>
      <w:ins w:id="1048" w:author="Ski, Trond" w:date="2020-10-15T11:01:00Z">
        <w:r w:rsidRPr="00BF1624">
          <w:rPr>
            <w:lang w:val="en-US"/>
          </w:rPr>
          <w:t>It may be appropriate to develop procedures to:</w:t>
        </w:r>
      </w:ins>
    </w:p>
    <w:p w14:paraId="07B08202" w14:textId="3FEE23B5" w:rsidR="00BF1624" w:rsidRPr="00BF1624" w:rsidRDefault="009116A0" w:rsidP="00CC73BB">
      <w:pPr>
        <w:pStyle w:val="BodyText"/>
        <w:numPr>
          <w:ilvl w:val="0"/>
          <w:numId w:val="61"/>
        </w:numPr>
        <w:rPr>
          <w:ins w:id="1049" w:author="Ski, Trond" w:date="2020-10-15T11:01:00Z"/>
          <w:lang w:val="en-US"/>
        </w:rPr>
      </w:pPr>
      <w:ins w:id="1050" w:author="Ski, Trond" w:date="2020-10-15T11:01:00Z">
        <w:r>
          <w:rPr>
            <w:lang w:val="en-US"/>
          </w:rPr>
          <w:t>b</w:t>
        </w:r>
        <w:r w:rsidR="00BF1624" w:rsidRPr="00BF1624">
          <w:rPr>
            <w:lang w:val="en-US"/>
          </w:rPr>
          <w:t>roadcast relevant inf</w:t>
        </w:r>
        <w:r>
          <w:rPr>
            <w:lang w:val="en-US"/>
          </w:rPr>
          <w:t>ormation on times and locations;</w:t>
        </w:r>
      </w:ins>
    </w:p>
    <w:p w14:paraId="19782A9F" w14:textId="1FA8AE74" w:rsidR="00BF1624" w:rsidRPr="00BF1624" w:rsidRDefault="009116A0" w:rsidP="00CC73BB">
      <w:pPr>
        <w:pStyle w:val="BodyText"/>
        <w:numPr>
          <w:ilvl w:val="0"/>
          <w:numId w:val="61"/>
        </w:numPr>
        <w:rPr>
          <w:ins w:id="1051" w:author="Ski, Trond" w:date="2020-10-15T11:01:00Z"/>
          <w:lang w:val="en-US"/>
        </w:rPr>
      </w:pPr>
      <w:ins w:id="1052" w:author="Ski, Trond" w:date="2020-10-15T11:04:00Z">
        <w:r>
          <w:rPr>
            <w:lang w:val="en-US"/>
          </w:rPr>
          <w:t>i</w:t>
        </w:r>
      </w:ins>
      <w:ins w:id="1053" w:author="Ski, Trond" w:date="2020-10-15T11:01:00Z">
        <w:r w:rsidR="00BF1624" w:rsidRPr="00BF1624">
          <w:rPr>
            <w:lang w:val="en-US"/>
          </w:rPr>
          <w:t>nteract with individual ships in</w:t>
        </w:r>
        <w:r>
          <w:rPr>
            <w:lang w:val="en-US"/>
          </w:rPr>
          <w:t xml:space="preserve"> the vicinity of marine mammals;</w:t>
        </w:r>
      </w:ins>
    </w:p>
    <w:p w14:paraId="3207C977" w14:textId="034327AF" w:rsidR="00BF1624" w:rsidRPr="00BF1624" w:rsidRDefault="009116A0" w:rsidP="00CC73BB">
      <w:pPr>
        <w:pStyle w:val="BodyText"/>
        <w:numPr>
          <w:ilvl w:val="0"/>
          <w:numId w:val="61"/>
        </w:numPr>
        <w:rPr>
          <w:ins w:id="1054" w:author="Ski, Trond" w:date="2020-10-15T11:01:00Z"/>
          <w:lang w:val="en-US"/>
        </w:rPr>
      </w:pPr>
      <w:ins w:id="1055" w:author="Ski, Trond" w:date="2020-10-15T11:01:00Z">
        <w:r>
          <w:rPr>
            <w:lang w:val="en-US"/>
          </w:rPr>
          <w:t>k</w:t>
        </w:r>
        <w:r w:rsidR="00BF1624" w:rsidRPr="00BF1624">
          <w:rPr>
            <w:lang w:val="en-US"/>
          </w:rPr>
          <w:t>eep p</w:t>
        </w:r>
        <w:r>
          <w:rPr>
            <w:lang w:val="en-US"/>
          </w:rPr>
          <w:t>rotected areas clear of traffic;</w:t>
        </w:r>
      </w:ins>
    </w:p>
    <w:p w14:paraId="6FC89A71" w14:textId="4C69FCF4" w:rsidR="00BF1624" w:rsidRPr="00BF1624" w:rsidRDefault="009116A0" w:rsidP="00CC73BB">
      <w:pPr>
        <w:pStyle w:val="BodyText"/>
        <w:numPr>
          <w:ilvl w:val="0"/>
          <w:numId w:val="61"/>
        </w:numPr>
        <w:rPr>
          <w:ins w:id="1056" w:author="Ski, Trond" w:date="2020-10-15T11:01:00Z"/>
          <w:lang w:val="en-US"/>
        </w:rPr>
      </w:pPr>
      <w:ins w:id="1057" w:author="Ski, Trond" w:date="2020-10-15T11:05:00Z">
        <w:r>
          <w:rPr>
            <w:lang w:val="en-US"/>
          </w:rPr>
          <w:lastRenderedPageBreak/>
          <w:t>a</w:t>
        </w:r>
      </w:ins>
      <w:ins w:id="1058" w:author="Ski, Trond" w:date="2020-10-15T11:01:00Z">
        <w:r w:rsidR="00BF1624" w:rsidRPr="00BF1624">
          <w:rPr>
            <w:lang w:val="en-US"/>
          </w:rPr>
          <w:t>dvise speed restrictions where marine mammals have been sighted, or t</w:t>
        </w:r>
        <w:r>
          <w:rPr>
            <w:lang w:val="en-US"/>
          </w:rPr>
          <w:t>o reduce ship wash on the shore;</w:t>
        </w:r>
      </w:ins>
    </w:p>
    <w:p w14:paraId="7DD9D470" w14:textId="48E84FCC" w:rsidR="00BF1624" w:rsidRPr="00BF1624" w:rsidRDefault="009116A0" w:rsidP="00CC73BB">
      <w:pPr>
        <w:pStyle w:val="BodyText"/>
        <w:numPr>
          <w:ilvl w:val="0"/>
          <w:numId w:val="61"/>
        </w:numPr>
        <w:rPr>
          <w:ins w:id="1059" w:author="Ski, Trond" w:date="2020-10-15T11:01:00Z"/>
          <w:lang w:val="en-US"/>
        </w:rPr>
      </w:pPr>
      <w:ins w:id="1060" w:author="Ski, Trond" w:date="2020-10-15T11:01:00Z">
        <w:r>
          <w:rPr>
            <w:lang w:val="en-US"/>
          </w:rPr>
          <w:t>r</w:t>
        </w:r>
        <w:r w:rsidR="00BF1624" w:rsidRPr="00BF1624">
          <w:rPr>
            <w:lang w:val="en-US"/>
          </w:rPr>
          <w:t>e-ro</w:t>
        </w:r>
        <w:r>
          <w:rPr>
            <w:lang w:val="en-US"/>
          </w:rPr>
          <w:t>ute traffic away from sightings; and</w:t>
        </w:r>
      </w:ins>
    </w:p>
    <w:p w14:paraId="0520DA87" w14:textId="6C31E19F" w:rsidR="00BF1624" w:rsidRPr="009116A0" w:rsidRDefault="009116A0" w:rsidP="00CC73BB">
      <w:pPr>
        <w:pStyle w:val="BodyText"/>
        <w:numPr>
          <w:ilvl w:val="0"/>
          <w:numId w:val="61"/>
        </w:numPr>
        <w:rPr>
          <w:ins w:id="1061" w:author="Martikainen Tuomas" w:date="2020-05-15T10:45:00Z"/>
          <w:lang w:val="en-US"/>
        </w:rPr>
      </w:pPr>
      <w:ins w:id="1062" w:author="Ski, Trond" w:date="2020-10-15T11:05:00Z">
        <w:r>
          <w:rPr>
            <w:lang w:val="en-US"/>
          </w:rPr>
          <w:t>c</w:t>
        </w:r>
      </w:ins>
      <w:ins w:id="1063" w:author="Ski, Trond" w:date="2020-10-15T11:01:00Z">
        <w:r w:rsidR="00BF1624" w:rsidRPr="00BF1624">
          <w:rPr>
            <w:lang w:val="en-US"/>
          </w:rPr>
          <w:t>ollect information to identify potential interaction hotspots to assist in planning future mitigation measures</w:t>
        </w:r>
      </w:ins>
      <w:ins w:id="1064" w:author="Ski, Trond" w:date="2020-10-15T11:05:00Z">
        <w:r>
          <w:rPr>
            <w:lang w:val="en-US"/>
          </w:rPr>
          <w:t>.</w:t>
        </w:r>
      </w:ins>
    </w:p>
    <w:p w14:paraId="39E2F6BB" w14:textId="24C63E7E" w:rsidR="00E741CC" w:rsidRPr="00E741CC" w:rsidRDefault="00736E5E">
      <w:pPr>
        <w:pStyle w:val="Heading3"/>
        <w:rPr>
          <w:ins w:id="1065" w:author="Martikainen Tuomas" w:date="2020-05-15T13:57:00Z"/>
          <w:lang w:val="en-US"/>
        </w:rPr>
      </w:pPr>
      <w:bookmarkStart w:id="1066" w:name="_Toc49124656"/>
      <w:ins w:id="1067" w:author="Martikainen Tuomas" w:date="2020-05-15T10:47:00Z">
        <w:r w:rsidRPr="00434449">
          <w:rPr>
            <w:lang w:val="en-US"/>
          </w:rPr>
          <w:t>D</w:t>
        </w:r>
        <w:r w:rsidR="009736C9" w:rsidRPr="00434449">
          <w:rPr>
            <w:lang w:val="en-US"/>
          </w:rPr>
          <w:t xml:space="preserve">igital </w:t>
        </w:r>
        <w:r w:rsidRPr="00434449">
          <w:rPr>
            <w:lang w:val="en-US"/>
          </w:rPr>
          <w:t>M</w:t>
        </w:r>
        <w:r w:rsidR="009736C9" w:rsidRPr="00434449">
          <w:rPr>
            <w:lang w:val="en-US"/>
          </w:rPr>
          <w:t>aritime Services</w:t>
        </w:r>
      </w:ins>
      <w:bookmarkEnd w:id="1066"/>
    </w:p>
    <w:p w14:paraId="745A5805" w14:textId="0241ED20" w:rsidR="00A74C25" w:rsidRPr="00434449" w:rsidRDefault="00294449" w:rsidP="00A74C25">
      <w:pPr>
        <w:pStyle w:val="BodyText"/>
        <w:rPr>
          <w:ins w:id="1068" w:author="Martikainen Tuomas" w:date="2020-05-15T14:11:00Z"/>
          <w:lang w:val="en-US"/>
        </w:rPr>
      </w:pPr>
      <w:ins w:id="1069" w:author="Martikainen Tuomas" w:date="2020-05-15T14:01:00Z">
        <w:r w:rsidRPr="00434449">
          <w:rPr>
            <w:lang w:val="en-US"/>
          </w:rPr>
          <w:t>If the VTS</w:t>
        </w:r>
      </w:ins>
      <w:ins w:id="1070" w:author="Ski, Trond" w:date="2020-06-03T11:22:00Z">
        <w:r w:rsidR="00434449" w:rsidRPr="00B03FDA">
          <w:rPr>
            <w:lang w:val="en-US"/>
          </w:rPr>
          <w:t xml:space="preserve">, </w:t>
        </w:r>
      </w:ins>
      <w:ins w:id="1071" w:author="Martikainen Tuomas" w:date="2020-05-15T14:01:00Z">
        <w:del w:id="1072" w:author="Ski, Trond" w:date="2020-06-03T11:22:00Z">
          <w:r w:rsidRPr="00434449" w:rsidDel="00434449">
            <w:rPr>
              <w:lang w:val="en-US"/>
            </w:rPr>
            <w:delText xml:space="preserve"> </w:delText>
          </w:r>
        </w:del>
      </w:ins>
      <w:ins w:id="1073" w:author="Ski, Trond" w:date="2020-06-03T11:23:00Z">
        <w:r w:rsidR="00434449" w:rsidRPr="00B03FDA">
          <w:rPr>
            <w:lang w:val="en-US"/>
          </w:rPr>
          <w:t xml:space="preserve">in addition to VHF communication, also </w:t>
        </w:r>
      </w:ins>
      <w:ins w:id="1074" w:author="Martikainen Tuomas" w:date="2020-05-15T14:01:00Z">
        <w:r w:rsidRPr="00434449">
          <w:rPr>
            <w:lang w:val="en-US"/>
          </w:rPr>
          <w:t xml:space="preserve">provides </w:t>
        </w:r>
      </w:ins>
      <w:ins w:id="1075" w:author="Martikainen Tuomas" w:date="2020-05-15T14:02:00Z">
        <w:del w:id="1076" w:author="Ski, Trond" w:date="2020-06-03T11:23:00Z">
          <w:r w:rsidRPr="00434449" w:rsidDel="00434449">
            <w:rPr>
              <w:lang w:val="en-US"/>
            </w:rPr>
            <w:delText xml:space="preserve">vessels </w:delText>
          </w:r>
        </w:del>
        <w:r w:rsidRPr="00434449">
          <w:rPr>
            <w:lang w:val="en-US"/>
          </w:rPr>
          <w:t xml:space="preserve">information </w:t>
        </w:r>
      </w:ins>
      <w:ins w:id="1077" w:author="Martikainen Tuomas" w:date="2020-05-15T14:06:00Z">
        <w:del w:id="1078" w:author="Ski, Trond" w:date="2020-06-03T11:22:00Z">
          <w:r w:rsidR="00A74C25" w:rsidRPr="00434449" w:rsidDel="00434449">
            <w:rPr>
              <w:lang w:val="en-US"/>
            </w:rPr>
            <w:delText xml:space="preserve">also </w:delText>
          </w:r>
        </w:del>
      </w:ins>
      <w:ins w:id="1079" w:author="Martikainen Tuomas" w:date="2020-05-15T14:02:00Z">
        <w:r w:rsidRPr="00434449">
          <w:rPr>
            <w:lang w:val="en-US"/>
          </w:rPr>
          <w:t xml:space="preserve">in digital format, </w:t>
        </w:r>
        <w:del w:id="1080" w:author="Ski, Trond" w:date="2020-06-03T11:23:00Z">
          <w:r w:rsidRPr="00434449" w:rsidDel="00434449">
            <w:rPr>
              <w:lang w:val="en-US"/>
            </w:rPr>
            <w:delText>in addition to VHF communication</w:delText>
          </w:r>
        </w:del>
        <w:del w:id="1081" w:author="Ski, Trond" w:date="2020-06-12T11:54:00Z">
          <w:r w:rsidR="00A74C25" w:rsidRPr="00434449" w:rsidDel="00562679">
            <w:rPr>
              <w:lang w:val="en-US"/>
            </w:rPr>
            <w:delText xml:space="preserve">, </w:delText>
          </w:r>
        </w:del>
        <w:r w:rsidR="00A74C25" w:rsidRPr="00434449">
          <w:rPr>
            <w:lang w:val="en-US"/>
          </w:rPr>
          <w:t>procedures on</w:t>
        </w:r>
      </w:ins>
      <w:ins w:id="1082" w:author="Martikainen Tuomas" w:date="2020-05-15T14:06:00Z">
        <w:r w:rsidR="00A74C25" w:rsidRPr="00434449">
          <w:rPr>
            <w:lang w:val="en-US"/>
          </w:rPr>
          <w:t xml:space="preserve"> digital information exchange should be established. </w:t>
        </w:r>
      </w:ins>
      <w:ins w:id="1083" w:author="Martikainen Tuomas" w:date="2020-05-15T14:11:00Z">
        <w:r w:rsidR="00A74C25" w:rsidRPr="00434449">
          <w:rPr>
            <w:lang w:val="en-US"/>
          </w:rPr>
          <w:t xml:space="preserve">This information may include </w:t>
        </w:r>
      </w:ins>
      <w:ins w:id="1084" w:author="Martikainen Tuomas" w:date="2020-05-15T14:12:00Z">
        <w:r w:rsidR="00A74C25" w:rsidRPr="00434449">
          <w:rPr>
            <w:lang w:val="en-US"/>
          </w:rPr>
          <w:t xml:space="preserve">e.g. </w:t>
        </w:r>
      </w:ins>
      <w:ins w:id="1085" w:author="Martikainen Tuomas" w:date="2020-05-15T14:11:00Z">
        <w:r w:rsidR="00A74C25" w:rsidRPr="00434449">
          <w:rPr>
            <w:lang w:val="en-US"/>
          </w:rPr>
          <w:t>use of AIS messages to provide informatio</w:t>
        </w:r>
        <w:r w:rsidR="00885D9D" w:rsidRPr="00434449">
          <w:rPr>
            <w:lang w:val="en-US"/>
          </w:rPr>
          <w:t xml:space="preserve">n on weather and </w:t>
        </w:r>
        <w:r w:rsidR="00A74C25" w:rsidRPr="00434449">
          <w:rPr>
            <w:lang w:val="en-US"/>
          </w:rPr>
          <w:t>virtual AtoN's</w:t>
        </w:r>
      </w:ins>
      <w:ins w:id="1086" w:author="Martikainen Tuomas" w:date="2020-05-15T14:12:00Z">
        <w:r w:rsidR="00A74C25" w:rsidRPr="00434449">
          <w:rPr>
            <w:lang w:val="en-US"/>
          </w:rPr>
          <w:t xml:space="preserve"> </w:t>
        </w:r>
      </w:ins>
      <w:ins w:id="1087" w:author="Martikainen Tuomas" w:date="2020-05-15T14:30:00Z">
        <w:r w:rsidR="00885D9D" w:rsidRPr="00434449">
          <w:rPr>
            <w:lang w:val="en-US"/>
          </w:rPr>
          <w:t>or</w:t>
        </w:r>
      </w:ins>
      <w:ins w:id="1088" w:author="Martikainen Tuomas" w:date="2020-05-15T14:13:00Z">
        <w:r w:rsidR="00A74C25" w:rsidRPr="00434449">
          <w:rPr>
            <w:lang w:val="en-US"/>
          </w:rPr>
          <w:t xml:space="preserve"> the</w:t>
        </w:r>
      </w:ins>
      <w:ins w:id="1089" w:author="Martikainen Tuomas" w:date="2020-05-15T14:12:00Z">
        <w:r w:rsidR="00A74C25" w:rsidRPr="00434449">
          <w:rPr>
            <w:lang w:val="en-US"/>
          </w:rPr>
          <w:t xml:space="preserve"> exchange of route information.</w:t>
        </w:r>
      </w:ins>
    </w:p>
    <w:p w14:paraId="555C4967" w14:textId="16717CAA" w:rsidR="00EB5D00" w:rsidRDefault="00A74C25">
      <w:pPr>
        <w:pStyle w:val="BodyText"/>
        <w:rPr>
          <w:ins w:id="1090" w:author="Ski, Trond" w:date="2020-06-03T02:13:00Z"/>
          <w:lang w:val="en-US"/>
        </w:rPr>
      </w:pPr>
      <w:ins w:id="1091" w:author="Martikainen Tuomas" w:date="2020-05-15T14:07:00Z">
        <w:r w:rsidRPr="00434449">
          <w:rPr>
            <w:lang w:val="en-US"/>
          </w:rPr>
          <w:t>The procedures should</w:t>
        </w:r>
        <w:r w:rsidR="00885D9D" w:rsidRPr="00434449">
          <w:rPr>
            <w:lang w:val="en-US"/>
          </w:rPr>
          <w:t xml:space="preserve"> include </w:t>
        </w:r>
      </w:ins>
      <w:ins w:id="1092" w:author="Ski, Trond" w:date="2020-06-12T11:54:00Z">
        <w:r w:rsidR="00562679">
          <w:rPr>
            <w:lang w:val="en-US"/>
          </w:rPr>
          <w:t xml:space="preserve">a </w:t>
        </w:r>
      </w:ins>
      <w:ins w:id="1093" w:author="Martikainen Tuomas" w:date="2020-05-15T14:07:00Z">
        <w:r w:rsidR="00885D9D" w:rsidRPr="00434449">
          <w:rPr>
            <w:lang w:val="en-US"/>
          </w:rPr>
          <w:t>description</w:t>
        </w:r>
        <w:r w:rsidRPr="00434449">
          <w:rPr>
            <w:lang w:val="en-US"/>
          </w:rPr>
          <w:t xml:space="preserve"> </w:t>
        </w:r>
      </w:ins>
      <w:ins w:id="1094" w:author="Ski, Trond" w:date="2020-06-12T11:54:00Z">
        <w:r w:rsidR="00562679">
          <w:rPr>
            <w:lang w:val="en-US"/>
          </w:rPr>
          <w:t xml:space="preserve">of </w:t>
        </w:r>
      </w:ins>
      <w:ins w:id="1095" w:author="Martikainen Tuomas" w:date="2020-05-15T14:07:00Z">
        <w:r w:rsidRPr="00434449">
          <w:rPr>
            <w:lang w:val="en-US"/>
          </w:rPr>
          <w:t xml:space="preserve">the information </w:t>
        </w:r>
      </w:ins>
      <w:ins w:id="1096" w:author="Martikainen Tuomas" w:date="2020-05-15T14:08:00Z">
        <w:del w:id="1097" w:author="Ski, Trond" w:date="2020-06-12T11:54:00Z">
          <w:r w:rsidRPr="00434449" w:rsidDel="00562679">
            <w:rPr>
              <w:lang w:val="en-US"/>
            </w:rPr>
            <w:delText>which</w:delText>
          </w:r>
        </w:del>
      </w:ins>
      <w:ins w:id="1098" w:author="Martikainen Tuomas" w:date="2020-05-15T14:07:00Z">
        <w:del w:id="1099" w:author="Ski, Trond" w:date="2020-06-12T11:54:00Z">
          <w:r w:rsidRPr="00434449" w:rsidDel="00562679">
            <w:rPr>
              <w:lang w:val="en-US"/>
            </w:rPr>
            <w:delText xml:space="preserve"> is </w:delText>
          </w:r>
        </w:del>
        <w:r w:rsidRPr="00434449">
          <w:rPr>
            <w:lang w:val="en-US"/>
          </w:rPr>
          <w:t xml:space="preserve">delivered digitally and the communication means used for </w:t>
        </w:r>
      </w:ins>
      <w:ins w:id="1100" w:author="Martikainen Tuomas" w:date="2020-05-15T14:35:00Z">
        <w:r w:rsidR="00885D9D" w:rsidRPr="00434449">
          <w:rPr>
            <w:lang w:val="en-US"/>
          </w:rPr>
          <w:t xml:space="preserve">the </w:t>
        </w:r>
      </w:ins>
      <w:ins w:id="1101" w:author="Martikainen Tuomas" w:date="2020-05-15T14:08:00Z">
        <w:r w:rsidRPr="00434449">
          <w:rPr>
            <w:lang w:val="en-US"/>
          </w:rPr>
          <w:t>information exchange.</w:t>
        </w:r>
      </w:ins>
    </w:p>
    <w:p w14:paraId="222E0921" w14:textId="77777777" w:rsidR="00EB5D00" w:rsidRPr="00434449" w:rsidRDefault="00EB5D00" w:rsidP="00EB5D00">
      <w:pPr>
        <w:pStyle w:val="Heading3"/>
        <w:rPr>
          <w:ins w:id="1102" w:author="Ski, Trond" w:date="2020-06-03T02:13:00Z"/>
          <w:lang w:val="en-US"/>
        </w:rPr>
      </w:pPr>
      <w:bookmarkStart w:id="1103" w:name="_Toc49124657"/>
      <w:ins w:id="1104" w:author="Ski, Trond" w:date="2020-06-03T02:13:00Z">
        <w:r w:rsidRPr="00434449">
          <w:rPr>
            <w:lang w:val="en-US"/>
          </w:rPr>
          <w:t>Interaction with Allied Services</w:t>
        </w:r>
        <w:bookmarkEnd w:id="1103"/>
      </w:ins>
    </w:p>
    <w:p w14:paraId="5B20EA03" w14:textId="7D98FB88" w:rsidR="00EB5D00" w:rsidRPr="00434449" w:rsidRDefault="00EB5D00" w:rsidP="00EB5D00">
      <w:pPr>
        <w:pStyle w:val="BodyText"/>
        <w:rPr>
          <w:ins w:id="1105" w:author="Ski, Trond" w:date="2020-06-03T02:13:00Z"/>
          <w:lang w:val="en-US"/>
        </w:rPr>
      </w:pPr>
      <w:ins w:id="1106" w:author="Ski, Trond" w:date="2020-06-03T02:13:00Z">
        <w:r w:rsidRPr="00434449">
          <w:rPr>
            <w:lang w:val="en-US"/>
          </w:rPr>
          <w:t>This</w:t>
        </w:r>
        <w:r w:rsidRPr="00434449">
          <w:rPr>
            <w:spacing w:val="-4"/>
            <w:lang w:val="en-US"/>
          </w:rPr>
          <w:t xml:space="preserve"> </w:t>
        </w:r>
        <w:r w:rsidRPr="00434449">
          <w:rPr>
            <w:lang w:val="en-US"/>
          </w:rPr>
          <w:t>should</w:t>
        </w:r>
        <w:r w:rsidRPr="00434449">
          <w:rPr>
            <w:spacing w:val="-7"/>
            <w:lang w:val="en-US"/>
          </w:rPr>
          <w:t xml:space="preserve"> </w:t>
        </w:r>
        <w:r w:rsidRPr="00434449">
          <w:rPr>
            <w:lang w:val="en-US"/>
          </w:rPr>
          <w:t>include</w:t>
        </w:r>
        <w:r w:rsidRPr="00434449">
          <w:rPr>
            <w:spacing w:val="-7"/>
            <w:lang w:val="en-US"/>
          </w:rPr>
          <w:t xml:space="preserve"> </w:t>
        </w:r>
      </w:ins>
      <w:ins w:id="1107" w:author="Ski, Trond" w:date="2020-06-03T11:24:00Z">
        <w:r w:rsidR="00434449">
          <w:rPr>
            <w:spacing w:val="-7"/>
            <w:lang w:val="en-US"/>
          </w:rPr>
          <w:t xml:space="preserve">procedures for </w:t>
        </w:r>
      </w:ins>
      <w:ins w:id="1108" w:author="Ski, Trond" w:date="2020-06-03T02:13:00Z">
        <w:r w:rsidRPr="00434449">
          <w:rPr>
            <w:lang w:val="en-US"/>
          </w:rPr>
          <w:t>interaction</w:t>
        </w:r>
        <w:r w:rsidRPr="00434449">
          <w:rPr>
            <w:spacing w:val="-11"/>
            <w:lang w:val="en-US"/>
          </w:rPr>
          <w:t xml:space="preserve"> </w:t>
        </w:r>
        <w:r w:rsidRPr="00434449">
          <w:rPr>
            <w:lang w:val="en-US"/>
          </w:rPr>
          <w:t>with,</w:t>
        </w:r>
        <w:r w:rsidRPr="00434449">
          <w:rPr>
            <w:spacing w:val="-5"/>
            <w:lang w:val="en-US"/>
          </w:rPr>
          <w:t xml:space="preserve"> </w:t>
        </w:r>
        <w:r w:rsidRPr="00434449">
          <w:rPr>
            <w:lang w:val="en-US"/>
          </w:rPr>
          <w:t>for</w:t>
        </w:r>
        <w:r w:rsidRPr="00434449">
          <w:rPr>
            <w:spacing w:val="-3"/>
            <w:lang w:val="en-US"/>
          </w:rPr>
          <w:t xml:space="preserve"> </w:t>
        </w:r>
        <w:r w:rsidRPr="00434449">
          <w:rPr>
            <w:lang w:val="en-US"/>
          </w:rPr>
          <w:t>example:</w:t>
        </w:r>
      </w:ins>
    </w:p>
    <w:p w14:paraId="18BE69AE" w14:textId="77777777" w:rsidR="00EB5D00" w:rsidRPr="00434449" w:rsidRDefault="00EB5D00" w:rsidP="00EB5D00">
      <w:pPr>
        <w:pStyle w:val="Bullet1"/>
        <w:rPr>
          <w:ins w:id="1109" w:author="Ski, Trond" w:date="2020-06-03T02:13:00Z"/>
          <w:lang w:val="en-US"/>
        </w:rPr>
      </w:pPr>
      <w:ins w:id="1110" w:author="Ski, Trond" w:date="2020-06-03T02:13:00Z">
        <w:r w:rsidRPr="00434449">
          <w:rPr>
            <w:lang w:val="en-US"/>
          </w:rPr>
          <w:t>Pilots;</w:t>
        </w:r>
      </w:ins>
    </w:p>
    <w:p w14:paraId="5BE903F6" w14:textId="776F33BB" w:rsidR="00EB5D00" w:rsidRDefault="00EB5D00" w:rsidP="00EB5D00">
      <w:pPr>
        <w:pStyle w:val="Bullet1"/>
        <w:rPr>
          <w:ins w:id="1111" w:author="Ski, Trond" w:date="2020-06-03T11:25:00Z"/>
          <w:lang w:val="en-US"/>
        </w:rPr>
      </w:pPr>
      <w:ins w:id="1112" w:author="Ski, Trond" w:date="2020-06-03T02:13:00Z">
        <w:r w:rsidRPr="00434449">
          <w:rPr>
            <w:lang w:val="en-US"/>
          </w:rPr>
          <w:t>Tug</w:t>
        </w:r>
      </w:ins>
      <w:ins w:id="1113" w:author="Ski, Trond" w:date="2020-06-03T11:26:00Z">
        <w:r w:rsidR="000A45A0">
          <w:rPr>
            <w:lang w:val="en-US"/>
          </w:rPr>
          <w:t>s</w:t>
        </w:r>
      </w:ins>
      <w:ins w:id="1114" w:author="Ski, Trond" w:date="2020-06-03T02:13:00Z">
        <w:r w:rsidR="000A45A0" w:rsidRPr="000A45A0">
          <w:rPr>
            <w:lang w:val="en-US"/>
          </w:rPr>
          <w:t xml:space="preserve"> </w:t>
        </w:r>
      </w:ins>
      <w:ins w:id="1115" w:author="Ski, Trond" w:date="2020-06-03T11:26:00Z">
        <w:r w:rsidR="000A45A0">
          <w:rPr>
            <w:lang w:val="en-US"/>
          </w:rPr>
          <w:t xml:space="preserve">and tug </w:t>
        </w:r>
      </w:ins>
      <w:ins w:id="1116" w:author="Ski, Trond" w:date="2020-06-03T02:13:00Z">
        <w:r w:rsidRPr="000A45A0">
          <w:rPr>
            <w:lang w:val="en-US"/>
          </w:rPr>
          <w:t>operators;</w:t>
        </w:r>
      </w:ins>
    </w:p>
    <w:p w14:paraId="762532FF" w14:textId="1DE299D6" w:rsidR="000A45A0" w:rsidRPr="000A45A0" w:rsidRDefault="000A45A0" w:rsidP="00EB5D00">
      <w:pPr>
        <w:pStyle w:val="Bullet1"/>
        <w:rPr>
          <w:ins w:id="1117" w:author="Ski, Trond" w:date="2020-06-03T02:13:00Z"/>
          <w:lang w:val="en-US"/>
        </w:rPr>
      </w:pPr>
      <w:ins w:id="1118" w:author="Ski, Trond" w:date="2020-06-03T11:25:00Z">
        <w:r>
          <w:rPr>
            <w:lang w:val="en-US"/>
          </w:rPr>
          <w:t>Icebreaker</w:t>
        </w:r>
      </w:ins>
      <w:ins w:id="1119" w:author="Ski, Trond" w:date="2020-06-03T11:26:00Z">
        <w:r>
          <w:rPr>
            <w:lang w:val="en-US"/>
          </w:rPr>
          <w:t>s and icebreaker</w:t>
        </w:r>
      </w:ins>
      <w:ins w:id="1120" w:author="Ski, Trond" w:date="2020-06-03T11:25:00Z">
        <w:r>
          <w:rPr>
            <w:lang w:val="en-US"/>
          </w:rPr>
          <w:t xml:space="preserve"> operators;</w:t>
        </w:r>
      </w:ins>
    </w:p>
    <w:p w14:paraId="1549E6B6" w14:textId="58C19172" w:rsidR="00EB5D00" w:rsidRPr="00AC125C" w:rsidRDefault="00EB5D00" w:rsidP="00EB5D00">
      <w:pPr>
        <w:pStyle w:val="Bullet1"/>
        <w:rPr>
          <w:ins w:id="1121" w:author="Ski, Trond" w:date="2020-06-03T02:13:00Z"/>
          <w:lang w:val="en-US"/>
        </w:rPr>
      </w:pPr>
      <w:ins w:id="1122" w:author="Ski, Trond" w:date="2020-06-03T02:13:00Z">
        <w:r w:rsidRPr="000A45A0">
          <w:rPr>
            <w:lang w:val="en-US"/>
          </w:rPr>
          <w:t>Shipping</w:t>
        </w:r>
        <w:r w:rsidRPr="000A45A0">
          <w:rPr>
            <w:spacing w:val="-9"/>
            <w:lang w:val="en-US"/>
          </w:rPr>
          <w:t xml:space="preserve"> </w:t>
        </w:r>
        <w:r w:rsidRPr="000A45A0">
          <w:rPr>
            <w:lang w:val="en-US"/>
          </w:rPr>
          <w:t>a</w:t>
        </w:r>
        <w:r w:rsidRPr="00AC125C">
          <w:rPr>
            <w:spacing w:val="-1"/>
            <w:lang w:val="en-US"/>
          </w:rPr>
          <w:t>g</w:t>
        </w:r>
        <w:r w:rsidRPr="00AC125C">
          <w:rPr>
            <w:lang w:val="en-US"/>
          </w:rPr>
          <w:t>ents;</w:t>
        </w:r>
      </w:ins>
      <w:ins w:id="1123" w:author="Ski, Trond" w:date="2020-06-03T11:28:00Z">
        <w:r w:rsidR="00AC125C">
          <w:rPr>
            <w:lang w:val="en-US"/>
          </w:rPr>
          <w:t xml:space="preserve"> and</w:t>
        </w:r>
      </w:ins>
    </w:p>
    <w:p w14:paraId="4F248EA3" w14:textId="494ED78D" w:rsidR="00EB5D00" w:rsidRPr="00AC125C" w:rsidRDefault="00EB5D00" w:rsidP="00EB5D00">
      <w:pPr>
        <w:pStyle w:val="Bullet1"/>
        <w:rPr>
          <w:ins w:id="1124" w:author="Ski, Trond" w:date="2020-06-03T02:13:00Z"/>
          <w:lang w:val="en-US"/>
        </w:rPr>
      </w:pPr>
      <w:ins w:id="1125" w:author="Ski, Trond" w:date="2020-06-03T02:13:00Z">
        <w:r w:rsidRPr="00AC125C">
          <w:rPr>
            <w:lang w:val="en-US"/>
          </w:rPr>
          <w:t>Gover</w:t>
        </w:r>
        <w:r w:rsidRPr="00AC125C">
          <w:rPr>
            <w:spacing w:val="1"/>
            <w:lang w:val="en-US"/>
          </w:rPr>
          <w:t>n</w:t>
        </w:r>
        <w:r w:rsidRPr="00AC125C">
          <w:rPr>
            <w:lang w:val="en-US"/>
          </w:rPr>
          <w:t>ment</w:t>
        </w:r>
        <w:r w:rsidRPr="00AC125C">
          <w:rPr>
            <w:spacing w:val="-11"/>
            <w:lang w:val="en-US"/>
          </w:rPr>
          <w:t xml:space="preserve"> </w:t>
        </w:r>
        <w:r w:rsidRPr="00AC125C">
          <w:rPr>
            <w:lang w:val="en-US"/>
          </w:rPr>
          <w:t>agencies,</w:t>
        </w:r>
        <w:r w:rsidRPr="00AC125C">
          <w:rPr>
            <w:spacing w:val="-10"/>
            <w:lang w:val="en-US"/>
          </w:rPr>
          <w:t xml:space="preserve"> </w:t>
        </w:r>
        <w:r w:rsidRPr="00AC125C">
          <w:rPr>
            <w:lang w:val="en-US"/>
          </w:rPr>
          <w:t>including</w:t>
        </w:r>
        <w:r w:rsidRPr="00AC125C">
          <w:rPr>
            <w:spacing w:val="-9"/>
            <w:lang w:val="en-US"/>
          </w:rPr>
          <w:t xml:space="preserve"> </w:t>
        </w:r>
        <w:r w:rsidRPr="00AC125C">
          <w:rPr>
            <w:lang w:val="en-US"/>
          </w:rPr>
          <w:t>law</w:t>
        </w:r>
        <w:r w:rsidRPr="00AC125C">
          <w:rPr>
            <w:spacing w:val="-4"/>
            <w:lang w:val="en-US"/>
          </w:rPr>
          <w:t xml:space="preserve"> </w:t>
        </w:r>
        <w:r w:rsidRPr="00AC125C">
          <w:rPr>
            <w:lang w:val="en-US"/>
          </w:rPr>
          <w:t>enforcement</w:t>
        </w:r>
        <w:r w:rsidRPr="00AC125C">
          <w:rPr>
            <w:spacing w:val="-12"/>
            <w:lang w:val="en-US"/>
          </w:rPr>
          <w:t xml:space="preserve"> </w:t>
        </w:r>
        <w:r w:rsidR="00AC125C" w:rsidRPr="00AC125C">
          <w:rPr>
            <w:lang w:val="en-US"/>
          </w:rPr>
          <w:t>agencies</w:t>
        </w:r>
      </w:ins>
    </w:p>
    <w:p w14:paraId="2383A9A8" w14:textId="27CE175C" w:rsidR="00EB5D00" w:rsidDel="00A315DE" w:rsidRDefault="006E0020">
      <w:pPr>
        <w:pStyle w:val="BodyText"/>
        <w:rPr>
          <w:ins w:id="1126" w:author="Martikainen Tuomas" w:date="2020-05-15T14:08:00Z"/>
          <w:del w:id="1127" w:author="Ski, Trond" w:date="2020-08-24T01:22:00Z"/>
          <w:lang w:val="en-US"/>
        </w:rPr>
      </w:pPr>
      <w:ins w:id="1128" w:author="Ski, Trond" w:date="2020-06-08T11:22:00Z">
        <w:r w:rsidRPr="00B03FDA">
          <w:rPr>
            <w:lang w:val="en-US"/>
          </w:rPr>
          <w:t xml:space="preserve">IALA Guideline G1102 – </w:t>
        </w:r>
      </w:ins>
      <w:ins w:id="1129" w:author="Ski, Trond" w:date="2020-06-08T11:24:00Z">
        <w:r w:rsidRPr="00796765">
          <w:rPr>
            <w:lang w:val="en-US"/>
          </w:rPr>
          <w:t>VTS Interaction with Allied or Other Services</w:t>
        </w:r>
      </w:ins>
      <w:ins w:id="1130" w:author="Ski, Trond" w:date="2020-06-08T11:22:00Z">
        <w:r w:rsidRPr="00B03FDA">
          <w:rPr>
            <w:lang w:val="en-US"/>
          </w:rPr>
          <w:t>– refers.</w:t>
        </w:r>
      </w:ins>
    </w:p>
    <w:p w14:paraId="4FA688B7" w14:textId="77777777" w:rsidR="009736C9" w:rsidRPr="009736C9" w:rsidRDefault="009736C9">
      <w:pPr>
        <w:pStyle w:val="BodyText"/>
        <w:rPr>
          <w:lang w:val="en-US"/>
        </w:rPr>
      </w:pPr>
    </w:p>
    <w:p w14:paraId="01A25F1B" w14:textId="77777777" w:rsidR="005733F7" w:rsidRDefault="005733F7" w:rsidP="005733F7">
      <w:pPr>
        <w:pStyle w:val="Heading2"/>
        <w:rPr>
          <w:lang w:val="en-US"/>
        </w:rPr>
      </w:pPr>
      <w:bookmarkStart w:id="1131" w:name="_Toc49124658"/>
      <w:r>
        <w:rPr>
          <w:lang w:val="en-US"/>
        </w:rPr>
        <w:t>Emergency Procedures</w:t>
      </w:r>
      <w:bookmarkEnd w:id="1131"/>
    </w:p>
    <w:p w14:paraId="4D27444F" w14:textId="77777777" w:rsidR="007E17CF" w:rsidRPr="007E17CF" w:rsidRDefault="007E17CF" w:rsidP="007E17CF">
      <w:pPr>
        <w:pStyle w:val="Heading2separationline"/>
        <w:rPr>
          <w:lang w:val="en-US"/>
        </w:rPr>
      </w:pPr>
    </w:p>
    <w:p w14:paraId="767458B3" w14:textId="185061E9" w:rsidR="005733F7" w:rsidRPr="00BD212E" w:rsidRDefault="005733F7" w:rsidP="005733F7">
      <w:pPr>
        <w:pStyle w:val="BodyText"/>
        <w:rPr>
          <w:lang w:val="en-US"/>
        </w:rPr>
      </w:pPr>
      <w:r w:rsidRPr="00BD212E">
        <w:rPr>
          <w:lang w:val="en-US"/>
        </w:rPr>
        <w:t>The</w:t>
      </w:r>
      <w:r w:rsidRPr="00BD212E">
        <w:rPr>
          <w:spacing w:val="-4"/>
          <w:lang w:val="en-US"/>
        </w:rPr>
        <w:t xml:space="preserve"> </w:t>
      </w:r>
      <w:del w:id="1132" w:author="Shahid Khan" w:date="2019-09-24T15:55:00Z">
        <w:r w:rsidRPr="00BD212E" w:rsidDel="00BA7F72">
          <w:rPr>
            <w:lang w:val="en-US"/>
          </w:rPr>
          <w:delText>services</w:delText>
        </w:r>
        <w:r w:rsidRPr="00BD212E" w:rsidDel="00BA7F72">
          <w:rPr>
            <w:spacing w:val="-8"/>
            <w:lang w:val="en-US"/>
          </w:rPr>
          <w:delText xml:space="preserve"> </w:delText>
        </w:r>
      </w:del>
      <w:ins w:id="1133" w:author="Shahid Khan" w:date="2019-09-24T15:55:00Z">
        <w:r w:rsidR="00BA7F72">
          <w:rPr>
            <w:lang w:val="en-US"/>
          </w:rPr>
          <w:t>activities</w:t>
        </w:r>
        <w:r w:rsidR="00BA7F72" w:rsidRPr="00BD212E">
          <w:rPr>
            <w:spacing w:val="-8"/>
            <w:lang w:val="en-US"/>
          </w:rPr>
          <w:t xml:space="preserve"> </w:t>
        </w:r>
      </w:ins>
      <w:r w:rsidRPr="00BD212E">
        <w:rPr>
          <w:lang w:val="en-US"/>
        </w:rPr>
        <w:t>of</w:t>
      </w:r>
      <w:r w:rsidRPr="00BD212E">
        <w:rPr>
          <w:spacing w:val="-2"/>
          <w:lang w:val="en-US"/>
        </w:rPr>
        <w:t xml:space="preserve"> </w:t>
      </w:r>
      <w:r w:rsidRPr="00BD212E">
        <w:rPr>
          <w:lang w:val="en-US"/>
        </w:rPr>
        <w:t>the</w:t>
      </w:r>
      <w:r w:rsidRPr="00BD212E">
        <w:rPr>
          <w:spacing w:val="-3"/>
          <w:lang w:val="en-US"/>
        </w:rPr>
        <w:t xml:space="preserve"> </w:t>
      </w:r>
      <w:r w:rsidRPr="00BD212E">
        <w:rPr>
          <w:lang w:val="en-US"/>
        </w:rPr>
        <w:t>VTS</w:t>
      </w:r>
      <w:r w:rsidRPr="00BD212E">
        <w:rPr>
          <w:spacing w:val="-4"/>
          <w:lang w:val="en-US"/>
        </w:rPr>
        <w:t xml:space="preserve"> </w:t>
      </w:r>
      <w:r w:rsidRPr="00BD212E">
        <w:rPr>
          <w:lang w:val="en-US"/>
        </w:rPr>
        <w:t>centre</w:t>
      </w:r>
      <w:r w:rsidRPr="00BD212E">
        <w:rPr>
          <w:spacing w:val="-6"/>
          <w:lang w:val="en-US"/>
        </w:rPr>
        <w:t xml:space="preserve"> </w:t>
      </w:r>
      <w:r w:rsidRPr="00BD212E">
        <w:rPr>
          <w:lang w:val="en-US"/>
        </w:rPr>
        <w:t>sho</w:t>
      </w:r>
      <w:r w:rsidRPr="00BD212E">
        <w:rPr>
          <w:spacing w:val="-1"/>
          <w:lang w:val="en-US"/>
        </w:rPr>
        <w:t>u</w:t>
      </w:r>
      <w:r w:rsidRPr="00BD212E">
        <w:rPr>
          <w:lang w:val="en-US"/>
        </w:rPr>
        <w:t>ld</w:t>
      </w:r>
      <w:r w:rsidRPr="00BD212E">
        <w:rPr>
          <w:spacing w:val="-6"/>
          <w:lang w:val="en-US"/>
        </w:rPr>
        <w:t xml:space="preserve"> </w:t>
      </w:r>
      <w:r w:rsidRPr="00BD212E">
        <w:rPr>
          <w:lang w:val="en-US"/>
        </w:rPr>
        <w:t>be</w:t>
      </w:r>
      <w:r w:rsidRPr="00BD212E">
        <w:rPr>
          <w:spacing w:val="-2"/>
          <w:lang w:val="en-US"/>
        </w:rPr>
        <w:t xml:space="preserve"> </w:t>
      </w:r>
      <w:r w:rsidRPr="00BD212E">
        <w:rPr>
          <w:lang w:val="en-US"/>
        </w:rPr>
        <w:t>maintained</w:t>
      </w:r>
      <w:r w:rsidRPr="00BD212E">
        <w:rPr>
          <w:spacing w:val="-11"/>
          <w:lang w:val="en-US"/>
        </w:rPr>
        <w:t xml:space="preserve"> </w:t>
      </w:r>
      <w:r w:rsidRPr="00BD212E">
        <w:rPr>
          <w:lang w:val="en-US"/>
        </w:rPr>
        <w:t>during</w:t>
      </w:r>
      <w:r w:rsidRPr="00BD212E">
        <w:rPr>
          <w:spacing w:val="-7"/>
          <w:lang w:val="en-US"/>
        </w:rPr>
        <w:t xml:space="preserve"> </w:t>
      </w:r>
      <w:r w:rsidRPr="00BD212E">
        <w:rPr>
          <w:lang w:val="en-US"/>
        </w:rPr>
        <w:t>any</w:t>
      </w:r>
      <w:r w:rsidRPr="00BD212E">
        <w:rPr>
          <w:spacing w:val="-4"/>
          <w:lang w:val="en-US"/>
        </w:rPr>
        <w:t xml:space="preserve"> </w:t>
      </w:r>
      <w:r w:rsidRPr="00BD212E">
        <w:rPr>
          <w:lang w:val="en-US"/>
        </w:rPr>
        <w:t>emerg</w:t>
      </w:r>
      <w:r w:rsidRPr="00BD212E">
        <w:rPr>
          <w:spacing w:val="1"/>
          <w:lang w:val="en-US"/>
        </w:rPr>
        <w:t>e</w:t>
      </w:r>
      <w:r w:rsidRPr="00BD212E">
        <w:rPr>
          <w:lang w:val="en-US"/>
        </w:rPr>
        <w:t>ncy</w:t>
      </w:r>
      <w:r w:rsidRPr="00BD212E">
        <w:rPr>
          <w:spacing w:val="-11"/>
          <w:lang w:val="en-US"/>
        </w:rPr>
        <w:t xml:space="preserve"> </w:t>
      </w:r>
      <w:r w:rsidRPr="00BD212E">
        <w:rPr>
          <w:lang w:val="en-US"/>
        </w:rPr>
        <w:t>response.</w:t>
      </w:r>
    </w:p>
    <w:p w14:paraId="687BB3B3" w14:textId="55F83745" w:rsidR="005733F7" w:rsidRDefault="005733F7" w:rsidP="005733F7">
      <w:pPr>
        <w:pStyle w:val="BodyText"/>
        <w:rPr>
          <w:ins w:id="1134" w:author="Ski, Trond" w:date="2020-10-15T11:28:00Z"/>
          <w:lang w:val="en-US"/>
        </w:rPr>
      </w:pPr>
      <w:r w:rsidRPr="00BD212E">
        <w:rPr>
          <w:lang w:val="en-US"/>
        </w:rPr>
        <w:t>Other authorities</w:t>
      </w:r>
      <w:r w:rsidRPr="00BD212E">
        <w:rPr>
          <w:spacing w:val="-4"/>
          <w:lang w:val="en-US"/>
        </w:rPr>
        <w:t xml:space="preserve"> </w:t>
      </w:r>
      <w:r w:rsidRPr="00BD212E">
        <w:rPr>
          <w:lang w:val="en-US"/>
        </w:rPr>
        <w:t>(e.</w:t>
      </w:r>
      <w:r w:rsidRPr="00BD212E">
        <w:rPr>
          <w:spacing w:val="-1"/>
          <w:lang w:val="en-US"/>
        </w:rPr>
        <w:t>g</w:t>
      </w:r>
      <w:r w:rsidRPr="00BD212E">
        <w:rPr>
          <w:lang w:val="en-US"/>
        </w:rPr>
        <w:t>.</w:t>
      </w:r>
      <w:r w:rsidRPr="00BD212E">
        <w:rPr>
          <w:spacing w:val="2"/>
          <w:lang w:val="en-US"/>
        </w:rPr>
        <w:t xml:space="preserve"> </w:t>
      </w:r>
      <w:r w:rsidRPr="00BD212E">
        <w:rPr>
          <w:lang w:val="en-US"/>
        </w:rPr>
        <w:t>Maritime</w:t>
      </w:r>
      <w:r w:rsidRPr="00BD212E">
        <w:rPr>
          <w:spacing w:val="-2"/>
          <w:lang w:val="en-US"/>
        </w:rPr>
        <w:t xml:space="preserve"> </w:t>
      </w:r>
      <w:r w:rsidRPr="00BD212E">
        <w:rPr>
          <w:lang w:val="en-US"/>
        </w:rPr>
        <w:t>Rescue</w:t>
      </w:r>
      <w:r w:rsidRPr="00BD212E">
        <w:rPr>
          <w:spacing w:val="-1"/>
          <w:lang w:val="en-US"/>
        </w:rPr>
        <w:t xml:space="preserve"> </w:t>
      </w:r>
      <w:r w:rsidRPr="00BD212E">
        <w:rPr>
          <w:lang w:val="en-US"/>
        </w:rPr>
        <w:t>Co-ordination</w:t>
      </w:r>
      <w:r w:rsidRPr="00BD212E">
        <w:rPr>
          <w:spacing w:val="-7"/>
          <w:lang w:val="en-US"/>
        </w:rPr>
        <w:t xml:space="preserve"> </w:t>
      </w:r>
      <w:r w:rsidRPr="00BD212E">
        <w:rPr>
          <w:lang w:val="en-US"/>
        </w:rPr>
        <w:t>Centre</w:t>
      </w:r>
      <w:r w:rsidRPr="00BD212E">
        <w:rPr>
          <w:spacing w:val="-2"/>
          <w:lang w:val="en-US"/>
        </w:rPr>
        <w:t xml:space="preserve"> </w:t>
      </w:r>
      <w:r w:rsidRPr="00BD212E">
        <w:rPr>
          <w:lang w:val="en-US"/>
        </w:rPr>
        <w:t>(MRCC))</w:t>
      </w:r>
      <w:r w:rsidRPr="00BD212E">
        <w:rPr>
          <w:spacing w:val="-3"/>
          <w:lang w:val="en-US"/>
        </w:rPr>
        <w:t xml:space="preserve"> </w:t>
      </w:r>
      <w:r w:rsidRPr="00BD212E">
        <w:rPr>
          <w:lang w:val="en-US"/>
        </w:rPr>
        <w:t>might</w:t>
      </w:r>
      <w:r w:rsidRPr="00BD212E">
        <w:rPr>
          <w:spacing w:val="1"/>
          <w:lang w:val="en-US"/>
        </w:rPr>
        <w:t xml:space="preserve"> </w:t>
      </w:r>
      <w:r w:rsidRPr="00BD212E">
        <w:rPr>
          <w:lang w:val="en-US"/>
        </w:rPr>
        <w:t>be</w:t>
      </w:r>
      <w:r w:rsidRPr="00BD212E">
        <w:rPr>
          <w:spacing w:val="4"/>
          <w:lang w:val="en-US"/>
        </w:rPr>
        <w:t xml:space="preserve"> </w:t>
      </w:r>
      <w:r w:rsidRPr="00BD212E">
        <w:rPr>
          <w:lang w:val="en-US"/>
        </w:rPr>
        <w:t>r</w:t>
      </w:r>
      <w:r w:rsidRPr="00BD212E">
        <w:rPr>
          <w:spacing w:val="-1"/>
          <w:lang w:val="en-US"/>
        </w:rPr>
        <w:t>e</w:t>
      </w:r>
      <w:r w:rsidRPr="00BD212E">
        <w:rPr>
          <w:lang w:val="en-US"/>
        </w:rPr>
        <w:t>s</w:t>
      </w:r>
      <w:r w:rsidRPr="00BD212E">
        <w:rPr>
          <w:spacing w:val="-1"/>
          <w:lang w:val="en-US"/>
        </w:rPr>
        <w:t>p</w:t>
      </w:r>
      <w:r w:rsidRPr="00BD212E">
        <w:rPr>
          <w:lang w:val="en-US"/>
        </w:rPr>
        <w:t>onsible</w:t>
      </w:r>
      <w:r w:rsidRPr="00BD212E">
        <w:rPr>
          <w:spacing w:val="-6"/>
          <w:lang w:val="en-US"/>
        </w:rPr>
        <w:t xml:space="preserve"> </w:t>
      </w:r>
      <w:r w:rsidRPr="00BD212E">
        <w:rPr>
          <w:lang w:val="en-US"/>
        </w:rPr>
        <w:t>for handling</w:t>
      </w:r>
      <w:r w:rsidRPr="00BD212E">
        <w:rPr>
          <w:spacing w:val="3"/>
          <w:lang w:val="en-US"/>
        </w:rPr>
        <w:t xml:space="preserve"> </w:t>
      </w:r>
      <w:r w:rsidRPr="00BD212E">
        <w:rPr>
          <w:lang w:val="en-US"/>
        </w:rPr>
        <w:t>ex</w:t>
      </w:r>
      <w:r w:rsidRPr="00BD212E">
        <w:rPr>
          <w:spacing w:val="-1"/>
          <w:lang w:val="en-US"/>
        </w:rPr>
        <w:t>t</w:t>
      </w:r>
      <w:r w:rsidRPr="00BD212E">
        <w:rPr>
          <w:lang w:val="en-US"/>
        </w:rPr>
        <w:t>ernal</w:t>
      </w:r>
      <w:r w:rsidRPr="00BD212E">
        <w:rPr>
          <w:spacing w:val="3"/>
          <w:lang w:val="en-US"/>
        </w:rPr>
        <w:t xml:space="preserve"> </w:t>
      </w:r>
      <w:r w:rsidRPr="00BD212E">
        <w:rPr>
          <w:lang w:val="en-US"/>
        </w:rPr>
        <w:t>emergencies</w:t>
      </w:r>
      <w:r w:rsidRPr="00BD212E">
        <w:rPr>
          <w:spacing w:val="-2"/>
          <w:lang w:val="en-US"/>
        </w:rPr>
        <w:t xml:space="preserve"> </w:t>
      </w:r>
      <w:r w:rsidRPr="00BD212E">
        <w:rPr>
          <w:lang w:val="en-US"/>
        </w:rPr>
        <w:t>wit</w:t>
      </w:r>
      <w:r w:rsidRPr="00BD212E">
        <w:rPr>
          <w:spacing w:val="-1"/>
          <w:lang w:val="en-US"/>
        </w:rPr>
        <w:t>h</w:t>
      </w:r>
      <w:r w:rsidRPr="00BD212E">
        <w:rPr>
          <w:lang w:val="en-US"/>
        </w:rPr>
        <w:t>in</w:t>
      </w:r>
      <w:r w:rsidRPr="00BD212E">
        <w:rPr>
          <w:spacing w:val="5"/>
          <w:lang w:val="en-US"/>
        </w:rPr>
        <w:t xml:space="preserve"> </w:t>
      </w:r>
      <w:r w:rsidRPr="00BD212E">
        <w:rPr>
          <w:lang w:val="en-US"/>
        </w:rPr>
        <w:t>the</w:t>
      </w:r>
      <w:r w:rsidRPr="00BD212E">
        <w:rPr>
          <w:spacing w:val="8"/>
          <w:lang w:val="en-US"/>
        </w:rPr>
        <w:t xml:space="preserve"> </w:t>
      </w:r>
      <w:r w:rsidRPr="00BD212E">
        <w:rPr>
          <w:lang w:val="en-US"/>
        </w:rPr>
        <w:t>VTS</w:t>
      </w:r>
      <w:r w:rsidRPr="00BD212E">
        <w:rPr>
          <w:spacing w:val="7"/>
          <w:lang w:val="en-US"/>
        </w:rPr>
        <w:t xml:space="preserve"> </w:t>
      </w:r>
      <w:r w:rsidRPr="00BD212E">
        <w:rPr>
          <w:spacing w:val="-1"/>
          <w:lang w:val="en-US"/>
        </w:rPr>
        <w:t>a</w:t>
      </w:r>
      <w:r w:rsidRPr="00BD212E">
        <w:rPr>
          <w:lang w:val="en-US"/>
        </w:rPr>
        <w:t xml:space="preserve">rea. </w:t>
      </w:r>
      <w:del w:id="1135" w:author="Shahid Khan" w:date="2019-09-24T15:56:00Z">
        <w:r w:rsidRPr="00BD212E" w:rsidDel="00A45AA6">
          <w:rPr>
            <w:spacing w:val="17"/>
            <w:lang w:val="en-US"/>
          </w:rPr>
          <w:delText xml:space="preserve"> </w:delText>
        </w:r>
      </w:del>
      <w:r w:rsidRPr="00BD212E">
        <w:rPr>
          <w:lang w:val="en-US"/>
        </w:rPr>
        <w:t>In</w:t>
      </w:r>
      <w:r w:rsidRPr="00BD212E">
        <w:rPr>
          <w:spacing w:val="8"/>
          <w:lang w:val="en-US"/>
        </w:rPr>
        <w:t xml:space="preserve"> </w:t>
      </w:r>
      <w:r w:rsidRPr="00BD212E">
        <w:rPr>
          <w:lang w:val="en-US"/>
        </w:rPr>
        <w:t>that</w:t>
      </w:r>
      <w:r w:rsidRPr="00BD212E">
        <w:rPr>
          <w:spacing w:val="6"/>
          <w:lang w:val="en-US"/>
        </w:rPr>
        <w:t xml:space="preserve"> </w:t>
      </w:r>
      <w:r w:rsidRPr="00BD212E">
        <w:rPr>
          <w:lang w:val="en-US"/>
        </w:rPr>
        <w:t>case</w:t>
      </w:r>
      <w:r w:rsidRPr="00BD212E">
        <w:rPr>
          <w:spacing w:val="6"/>
          <w:lang w:val="en-US"/>
        </w:rPr>
        <w:t xml:space="preserve"> </w:t>
      </w:r>
      <w:r w:rsidRPr="00BD212E">
        <w:rPr>
          <w:lang w:val="en-US"/>
        </w:rPr>
        <w:t>pr</w:t>
      </w:r>
      <w:r w:rsidRPr="00BD212E">
        <w:rPr>
          <w:spacing w:val="-1"/>
          <w:lang w:val="en-US"/>
        </w:rPr>
        <w:t>o</w:t>
      </w:r>
      <w:r w:rsidRPr="00BD212E">
        <w:rPr>
          <w:spacing w:val="1"/>
          <w:lang w:val="en-US"/>
        </w:rPr>
        <w:t>c</w:t>
      </w:r>
      <w:r w:rsidRPr="00BD212E">
        <w:rPr>
          <w:lang w:val="en-US"/>
        </w:rPr>
        <w:t>e</w:t>
      </w:r>
      <w:r w:rsidRPr="00BD212E">
        <w:rPr>
          <w:spacing w:val="-1"/>
          <w:lang w:val="en-US"/>
        </w:rPr>
        <w:t>d</w:t>
      </w:r>
      <w:r w:rsidRPr="00BD212E">
        <w:rPr>
          <w:lang w:val="en-US"/>
        </w:rPr>
        <w:t>ures on</w:t>
      </w:r>
      <w:r w:rsidRPr="00BD212E">
        <w:rPr>
          <w:spacing w:val="9"/>
          <w:lang w:val="en-US"/>
        </w:rPr>
        <w:t xml:space="preserve"> </w:t>
      </w:r>
      <w:r w:rsidRPr="00BD212E">
        <w:rPr>
          <w:lang w:val="en-US"/>
        </w:rPr>
        <w:t>the</w:t>
      </w:r>
      <w:r w:rsidRPr="00BD212E">
        <w:rPr>
          <w:spacing w:val="6"/>
          <w:lang w:val="en-US"/>
        </w:rPr>
        <w:t xml:space="preserve"> </w:t>
      </w:r>
      <w:r w:rsidRPr="00BD212E">
        <w:rPr>
          <w:lang w:val="en-US"/>
        </w:rPr>
        <w:t>interaction between</w:t>
      </w:r>
      <w:r w:rsidRPr="00BD212E">
        <w:rPr>
          <w:spacing w:val="-8"/>
          <w:lang w:val="en-US"/>
        </w:rPr>
        <w:t xml:space="preserve"> </w:t>
      </w:r>
      <w:r w:rsidRPr="00BD212E">
        <w:rPr>
          <w:lang w:val="en-US"/>
        </w:rPr>
        <w:t>the</w:t>
      </w:r>
      <w:r w:rsidRPr="00BD212E">
        <w:rPr>
          <w:spacing w:val="-3"/>
          <w:lang w:val="en-US"/>
        </w:rPr>
        <w:t xml:space="preserve"> </w:t>
      </w:r>
      <w:r w:rsidRPr="00BD212E">
        <w:rPr>
          <w:lang w:val="en-US"/>
        </w:rPr>
        <w:t>VTS</w:t>
      </w:r>
      <w:r w:rsidRPr="00BD212E">
        <w:rPr>
          <w:spacing w:val="-4"/>
          <w:lang w:val="en-US"/>
        </w:rPr>
        <w:t xml:space="preserve"> </w:t>
      </w:r>
      <w:r w:rsidRPr="00BD212E">
        <w:rPr>
          <w:lang w:val="en-US"/>
        </w:rPr>
        <w:t>and</w:t>
      </w:r>
      <w:r w:rsidRPr="00BD212E">
        <w:rPr>
          <w:spacing w:val="-4"/>
          <w:lang w:val="en-US"/>
        </w:rPr>
        <w:t xml:space="preserve"> </w:t>
      </w:r>
      <w:r w:rsidRPr="00BD212E">
        <w:rPr>
          <w:lang w:val="en-US"/>
        </w:rPr>
        <w:t>these</w:t>
      </w:r>
      <w:r w:rsidRPr="00BD212E">
        <w:rPr>
          <w:spacing w:val="-5"/>
          <w:lang w:val="en-US"/>
        </w:rPr>
        <w:t xml:space="preserve"> </w:t>
      </w:r>
      <w:r w:rsidRPr="00BD212E">
        <w:rPr>
          <w:lang w:val="en-US"/>
        </w:rPr>
        <w:t>authorities</w:t>
      </w:r>
      <w:r w:rsidRPr="00BD212E">
        <w:rPr>
          <w:spacing w:val="-10"/>
          <w:lang w:val="en-US"/>
        </w:rPr>
        <w:t xml:space="preserve"> </w:t>
      </w:r>
      <w:r w:rsidRPr="00BD212E">
        <w:rPr>
          <w:lang w:val="en-US"/>
        </w:rPr>
        <w:t>need</w:t>
      </w:r>
      <w:r w:rsidRPr="00BD212E">
        <w:rPr>
          <w:spacing w:val="-5"/>
          <w:lang w:val="en-US"/>
        </w:rPr>
        <w:t xml:space="preserve"> </w:t>
      </w:r>
      <w:r w:rsidRPr="00BD212E">
        <w:rPr>
          <w:lang w:val="en-US"/>
        </w:rPr>
        <w:t>to</w:t>
      </w:r>
      <w:r w:rsidRPr="00BD212E">
        <w:rPr>
          <w:spacing w:val="-2"/>
          <w:lang w:val="en-US"/>
        </w:rPr>
        <w:t xml:space="preserve"> </w:t>
      </w:r>
      <w:r w:rsidRPr="00BD212E">
        <w:rPr>
          <w:spacing w:val="-1"/>
          <w:lang w:val="en-US"/>
        </w:rPr>
        <w:t>b</w:t>
      </w:r>
      <w:r w:rsidRPr="00BD212E">
        <w:rPr>
          <w:lang w:val="en-US"/>
        </w:rPr>
        <w:t>e</w:t>
      </w:r>
      <w:r w:rsidRPr="00BD212E">
        <w:rPr>
          <w:spacing w:val="-2"/>
          <w:lang w:val="en-US"/>
        </w:rPr>
        <w:t xml:space="preserve"> </w:t>
      </w:r>
      <w:r w:rsidRPr="00BD212E">
        <w:rPr>
          <w:lang w:val="en-US"/>
        </w:rPr>
        <w:t>establish</w:t>
      </w:r>
      <w:r w:rsidRPr="00BD212E">
        <w:rPr>
          <w:spacing w:val="-1"/>
          <w:lang w:val="en-US"/>
        </w:rPr>
        <w:t>e</w:t>
      </w:r>
      <w:r w:rsidRPr="00BD212E">
        <w:rPr>
          <w:lang w:val="en-US"/>
        </w:rPr>
        <w:t>d.</w:t>
      </w:r>
    </w:p>
    <w:p w14:paraId="2E6D33ED" w14:textId="7B64AE7B" w:rsidR="000E6552" w:rsidRDefault="0070193D" w:rsidP="005733F7">
      <w:pPr>
        <w:pStyle w:val="BodyText"/>
        <w:rPr>
          <w:lang w:val="en-US"/>
        </w:rPr>
      </w:pPr>
      <w:ins w:id="1136" w:author="Ski, Trond" w:date="2020-10-15T11:31:00Z">
        <w:r>
          <w:rPr>
            <w:lang w:val="en-US"/>
          </w:rPr>
          <w:t>D</w:t>
        </w:r>
        <w:r w:rsidRPr="0070193D">
          <w:rPr>
            <w:lang w:val="en-US"/>
          </w:rPr>
          <w:t xml:space="preserve">espite </w:t>
        </w:r>
        <w:r>
          <w:rPr>
            <w:lang w:val="en-US"/>
          </w:rPr>
          <w:t xml:space="preserve">of this, </w:t>
        </w:r>
      </w:ins>
      <w:ins w:id="1137" w:author="Ski, Trond" w:date="2020-10-15T11:30:00Z">
        <w:r>
          <w:rPr>
            <w:lang w:val="en-US"/>
          </w:rPr>
          <w:t>t</w:t>
        </w:r>
        <w:r w:rsidRPr="0070193D">
          <w:rPr>
            <w:lang w:val="en-US"/>
          </w:rPr>
          <w:t>he VTS may be one</w:t>
        </w:r>
        <w:r>
          <w:rPr>
            <w:lang w:val="en-US"/>
          </w:rPr>
          <w:t xml:space="preserve"> of the first to respond to a call from a </w:t>
        </w:r>
        <w:r w:rsidRPr="0070193D">
          <w:rPr>
            <w:lang w:val="en-US"/>
          </w:rPr>
          <w:t xml:space="preserve">vessel that has an emergency situation.  It is important that VTS requests and collects any further information to help in response activities and to pass on to other authorities.  Some considerations for information that a VTS might try and establish from the vessel under these situations </w:t>
        </w:r>
      </w:ins>
      <w:ins w:id="1138" w:author="Ski, Trond" w:date="2020-10-15T11:33:00Z">
        <w:r>
          <w:rPr>
            <w:lang w:val="en-US"/>
          </w:rPr>
          <w:t xml:space="preserve">can be found </w:t>
        </w:r>
      </w:ins>
      <w:ins w:id="1139" w:author="Ski, Trond" w:date="2020-10-15T11:30:00Z">
        <w:r w:rsidRPr="0070193D">
          <w:rPr>
            <w:lang w:val="en-US"/>
          </w:rPr>
          <w:t>at Annex B.</w:t>
        </w:r>
      </w:ins>
    </w:p>
    <w:p w14:paraId="6CA9D0C9" w14:textId="54118060" w:rsidR="005733F7" w:rsidRDefault="005733F7" w:rsidP="005733F7">
      <w:pPr>
        <w:pStyle w:val="Heading3"/>
        <w:rPr>
          <w:rFonts w:eastAsia="Arial"/>
          <w:lang w:val="en-US"/>
        </w:rPr>
      </w:pPr>
      <w:bookmarkStart w:id="1140" w:name="_Toc49124659"/>
      <w:r>
        <w:rPr>
          <w:rFonts w:eastAsia="Arial"/>
          <w:lang w:val="en-US"/>
        </w:rPr>
        <w:t>Collision, Capsiz</w:t>
      </w:r>
      <w:ins w:id="1141" w:author="Shahid Khan" w:date="2019-09-24T16:03:00Z">
        <w:r w:rsidR="00A45AA6">
          <w:rPr>
            <w:rFonts w:eastAsia="Arial"/>
            <w:lang w:val="en-US"/>
          </w:rPr>
          <w:t>ing</w:t>
        </w:r>
      </w:ins>
      <w:del w:id="1142" w:author="Shahid Khan" w:date="2019-09-24T16:03:00Z">
        <w:r w:rsidDel="00A45AA6">
          <w:rPr>
            <w:rFonts w:eastAsia="Arial"/>
            <w:lang w:val="en-US"/>
          </w:rPr>
          <w:delText>e</w:delText>
        </w:r>
      </w:del>
      <w:r>
        <w:rPr>
          <w:rFonts w:eastAsia="Arial"/>
          <w:lang w:val="en-US"/>
        </w:rPr>
        <w:t>, Sinking, Grounding, Fire on</w:t>
      </w:r>
      <w:ins w:id="1143" w:author="Shahid Khan" w:date="2019-09-24T16:02:00Z">
        <w:r w:rsidR="00A45AA6">
          <w:rPr>
            <w:rFonts w:eastAsia="Arial"/>
            <w:lang w:val="en-US"/>
          </w:rPr>
          <w:t>BOARD</w:t>
        </w:r>
      </w:ins>
      <w:del w:id="1144" w:author="Shahid Khan" w:date="2019-09-24T16:02:00Z">
        <w:r w:rsidDel="00A45AA6">
          <w:rPr>
            <w:rFonts w:eastAsia="Arial"/>
            <w:lang w:val="en-US"/>
          </w:rPr>
          <w:delText xml:space="preserve"> Vessel</w:delText>
        </w:r>
      </w:del>
      <w:r>
        <w:rPr>
          <w:rFonts w:eastAsia="Arial"/>
          <w:lang w:val="en-US"/>
        </w:rPr>
        <w:t>, Man Overboard</w:t>
      </w:r>
      <w:bookmarkEnd w:id="1140"/>
    </w:p>
    <w:p w14:paraId="49BBAB66" w14:textId="7496150D" w:rsidR="005733F7" w:rsidRPr="00BD212E" w:rsidRDefault="005733F7" w:rsidP="005733F7">
      <w:pPr>
        <w:pStyle w:val="BodyText"/>
        <w:rPr>
          <w:lang w:val="en-US"/>
        </w:rPr>
      </w:pPr>
      <w:r w:rsidRPr="00BD212E">
        <w:rPr>
          <w:lang w:val="en-US"/>
        </w:rPr>
        <w:t>Procedures</w:t>
      </w:r>
      <w:r w:rsidRPr="00BD212E">
        <w:rPr>
          <w:spacing w:val="34"/>
          <w:lang w:val="en-US"/>
        </w:rPr>
        <w:t xml:space="preserve"> </w:t>
      </w:r>
      <w:r w:rsidRPr="00BD212E">
        <w:rPr>
          <w:lang w:val="en-US"/>
        </w:rPr>
        <w:t>should</w:t>
      </w:r>
      <w:r w:rsidRPr="00BD212E">
        <w:rPr>
          <w:spacing w:val="39"/>
          <w:lang w:val="en-US"/>
        </w:rPr>
        <w:t xml:space="preserve"> </w:t>
      </w:r>
      <w:r w:rsidRPr="00BD212E">
        <w:rPr>
          <w:lang w:val="en-US"/>
        </w:rPr>
        <w:t>be</w:t>
      </w:r>
      <w:r w:rsidRPr="00BD212E">
        <w:rPr>
          <w:spacing w:val="43"/>
          <w:lang w:val="en-US"/>
        </w:rPr>
        <w:t xml:space="preserve"> </w:t>
      </w:r>
      <w:r w:rsidRPr="00BD212E">
        <w:rPr>
          <w:lang w:val="en-US"/>
        </w:rPr>
        <w:t>establish</w:t>
      </w:r>
      <w:r w:rsidRPr="00BD212E">
        <w:rPr>
          <w:spacing w:val="-1"/>
          <w:lang w:val="en-US"/>
        </w:rPr>
        <w:t>e</w:t>
      </w:r>
      <w:r w:rsidRPr="00BD212E">
        <w:rPr>
          <w:lang w:val="en-US"/>
        </w:rPr>
        <w:t>d</w:t>
      </w:r>
      <w:r w:rsidRPr="00BD212E">
        <w:rPr>
          <w:spacing w:val="34"/>
          <w:lang w:val="en-US"/>
        </w:rPr>
        <w:t xml:space="preserve"> </w:t>
      </w:r>
      <w:r w:rsidRPr="00BD212E">
        <w:rPr>
          <w:lang w:val="en-US"/>
        </w:rPr>
        <w:t>to</w:t>
      </w:r>
      <w:r w:rsidRPr="00BD212E">
        <w:rPr>
          <w:spacing w:val="43"/>
          <w:lang w:val="en-US"/>
        </w:rPr>
        <w:t xml:space="preserve"> </w:t>
      </w:r>
      <w:r w:rsidRPr="00BD212E">
        <w:rPr>
          <w:lang w:val="en-US"/>
        </w:rPr>
        <w:t>deal</w:t>
      </w:r>
      <w:r w:rsidRPr="00BD212E">
        <w:rPr>
          <w:spacing w:val="41"/>
          <w:lang w:val="en-US"/>
        </w:rPr>
        <w:t xml:space="preserve"> </w:t>
      </w:r>
      <w:r w:rsidRPr="00BD212E">
        <w:rPr>
          <w:lang w:val="en-US"/>
        </w:rPr>
        <w:t>with</w:t>
      </w:r>
      <w:r w:rsidRPr="00BD212E">
        <w:rPr>
          <w:spacing w:val="41"/>
          <w:lang w:val="en-US"/>
        </w:rPr>
        <w:t xml:space="preserve"> </w:t>
      </w:r>
      <w:del w:id="1145" w:author="Shahid Khan" w:date="2019-09-24T16:07:00Z">
        <w:r w:rsidRPr="00BD212E" w:rsidDel="003C0A0E">
          <w:rPr>
            <w:lang w:val="en-US"/>
          </w:rPr>
          <w:delText>incidents</w:delText>
        </w:r>
        <w:r w:rsidRPr="00BD212E" w:rsidDel="003C0A0E">
          <w:rPr>
            <w:spacing w:val="36"/>
            <w:lang w:val="en-US"/>
          </w:rPr>
          <w:delText xml:space="preserve"> </w:delText>
        </w:r>
      </w:del>
      <w:ins w:id="1146" w:author="Shahid Khan" w:date="2019-09-24T16:07:00Z">
        <w:r w:rsidR="003C0A0E">
          <w:rPr>
            <w:lang w:val="en-US"/>
          </w:rPr>
          <w:t>situation</w:t>
        </w:r>
        <w:r w:rsidR="003C0A0E" w:rsidRPr="00BD212E">
          <w:rPr>
            <w:lang w:val="en-US"/>
          </w:rPr>
          <w:t>s</w:t>
        </w:r>
        <w:r w:rsidR="003C0A0E" w:rsidRPr="00BD212E">
          <w:rPr>
            <w:spacing w:val="36"/>
            <w:lang w:val="en-US"/>
          </w:rPr>
          <w:t xml:space="preserve"> </w:t>
        </w:r>
      </w:ins>
      <w:r w:rsidRPr="00BD212E">
        <w:rPr>
          <w:lang w:val="en-US"/>
        </w:rPr>
        <w:t>such</w:t>
      </w:r>
      <w:r w:rsidRPr="00BD212E">
        <w:rPr>
          <w:spacing w:val="41"/>
          <w:lang w:val="en-US"/>
        </w:rPr>
        <w:t xml:space="preserve"> </w:t>
      </w:r>
      <w:r w:rsidRPr="00BD212E">
        <w:rPr>
          <w:lang w:val="en-US"/>
        </w:rPr>
        <w:t>as</w:t>
      </w:r>
      <w:r w:rsidRPr="00BD212E">
        <w:rPr>
          <w:spacing w:val="43"/>
          <w:lang w:val="en-US"/>
        </w:rPr>
        <w:t xml:space="preserve"> </w:t>
      </w:r>
      <w:r w:rsidRPr="00BD212E">
        <w:rPr>
          <w:lang w:val="en-US"/>
        </w:rPr>
        <w:t>collision,</w:t>
      </w:r>
      <w:r w:rsidRPr="00BD212E">
        <w:rPr>
          <w:spacing w:val="37"/>
          <w:lang w:val="en-US"/>
        </w:rPr>
        <w:t xml:space="preserve"> </w:t>
      </w:r>
      <w:r w:rsidRPr="00BD212E">
        <w:rPr>
          <w:lang w:val="en-US"/>
        </w:rPr>
        <w:t>capsiz</w:t>
      </w:r>
      <w:ins w:id="1147" w:author="Shahid Khan" w:date="2019-09-24T16:03:00Z">
        <w:r w:rsidR="00A45AA6">
          <w:rPr>
            <w:lang w:val="en-US"/>
          </w:rPr>
          <w:t>ing</w:t>
        </w:r>
      </w:ins>
      <w:del w:id="1148" w:author="Shahid Khan" w:date="2019-09-24T16:03:00Z">
        <w:r w:rsidRPr="00BD212E" w:rsidDel="00A45AA6">
          <w:rPr>
            <w:lang w:val="en-US"/>
          </w:rPr>
          <w:delText>e</w:delText>
        </w:r>
      </w:del>
      <w:r w:rsidRPr="00BD212E">
        <w:rPr>
          <w:lang w:val="en-US"/>
        </w:rPr>
        <w:t>,</w:t>
      </w:r>
      <w:r w:rsidRPr="00BD212E">
        <w:rPr>
          <w:spacing w:val="37"/>
          <w:lang w:val="en-US"/>
        </w:rPr>
        <w:t xml:space="preserve"> </w:t>
      </w:r>
      <w:r w:rsidRPr="00BD212E">
        <w:rPr>
          <w:lang w:val="en-US"/>
        </w:rPr>
        <w:t>sinking, grounding,</w:t>
      </w:r>
      <w:r w:rsidRPr="00BD212E">
        <w:rPr>
          <w:spacing w:val="-10"/>
          <w:lang w:val="en-US"/>
        </w:rPr>
        <w:t xml:space="preserve"> </w:t>
      </w:r>
      <w:r w:rsidRPr="00BD212E">
        <w:rPr>
          <w:lang w:val="en-US"/>
        </w:rPr>
        <w:t>fire</w:t>
      </w:r>
      <w:r w:rsidRPr="00BD212E">
        <w:rPr>
          <w:spacing w:val="-3"/>
          <w:lang w:val="en-US"/>
        </w:rPr>
        <w:t xml:space="preserve"> </w:t>
      </w:r>
      <w:r w:rsidRPr="00BD212E">
        <w:rPr>
          <w:lang w:val="en-US"/>
        </w:rPr>
        <w:t>on</w:t>
      </w:r>
      <w:ins w:id="1149" w:author="Shahid Khan" w:date="2019-09-24T16:03:00Z">
        <w:r w:rsidR="00A45AA6">
          <w:rPr>
            <w:lang w:val="en-US"/>
          </w:rPr>
          <w:t>board</w:t>
        </w:r>
      </w:ins>
      <w:del w:id="1150" w:author="Shahid Khan" w:date="2019-09-24T16:03:00Z">
        <w:r w:rsidRPr="00BD212E" w:rsidDel="00A45AA6">
          <w:rPr>
            <w:spacing w:val="-2"/>
            <w:lang w:val="en-US"/>
          </w:rPr>
          <w:delText xml:space="preserve"> </w:delText>
        </w:r>
        <w:r w:rsidRPr="00BD212E" w:rsidDel="00A45AA6">
          <w:rPr>
            <w:lang w:val="en-US"/>
          </w:rPr>
          <w:delText>vessel</w:delText>
        </w:r>
      </w:del>
      <w:r w:rsidRPr="00BD212E">
        <w:rPr>
          <w:lang w:val="en-US"/>
        </w:rPr>
        <w:t>,</w:t>
      </w:r>
      <w:r w:rsidRPr="00BD212E">
        <w:rPr>
          <w:spacing w:val="-7"/>
          <w:lang w:val="en-US"/>
        </w:rPr>
        <w:t xml:space="preserve"> </w:t>
      </w:r>
      <w:del w:id="1151" w:author="Shahid Khan" w:date="2019-09-24T16:03:00Z">
        <w:r w:rsidRPr="00BD212E" w:rsidDel="00A45AA6">
          <w:rPr>
            <w:lang w:val="en-US"/>
          </w:rPr>
          <w:delText>‘</w:delText>
        </w:r>
      </w:del>
      <w:r w:rsidRPr="00BD212E">
        <w:rPr>
          <w:lang w:val="en-US"/>
        </w:rPr>
        <w:t>man</w:t>
      </w:r>
      <w:r w:rsidRPr="00BD212E">
        <w:rPr>
          <w:spacing w:val="-5"/>
          <w:lang w:val="en-US"/>
        </w:rPr>
        <w:t xml:space="preserve"> </w:t>
      </w:r>
      <w:r w:rsidRPr="00BD212E">
        <w:rPr>
          <w:lang w:val="en-US"/>
        </w:rPr>
        <w:t>over</w:t>
      </w:r>
      <w:r w:rsidRPr="00BD212E">
        <w:rPr>
          <w:spacing w:val="1"/>
          <w:lang w:val="en-US"/>
        </w:rPr>
        <w:t>b</w:t>
      </w:r>
      <w:r w:rsidRPr="00BD212E">
        <w:rPr>
          <w:lang w:val="en-US"/>
        </w:rPr>
        <w:t>oard</w:t>
      </w:r>
      <w:del w:id="1152" w:author="Shahid Khan" w:date="2019-09-24T16:03:00Z">
        <w:r w:rsidRPr="00BD212E" w:rsidDel="00A45AA6">
          <w:rPr>
            <w:lang w:val="en-US"/>
          </w:rPr>
          <w:delText>’</w:delText>
        </w:r>
      </w:del>
      <w:r w:rsidRPr="00BD212E">
        <w:rPr>
          <w:lang w:val="en-US"/>
        </w:rPr>
        <w:t>,</w:t>
      </w:r>
      <w:r w:rsidRPr="00BD212E">
        <w:rPr>
          <w:spacing w:val="-11"/>
          <w:lang w:val="en-US"/>
        </w:rPr>
        <w:t xml:space="preserve"> </w:t>
      </w:r>
      <w:r w:rsidRPr="00BD212E">
        <w:rPr>
          <w:lang w:val="en-US"/>
        </w:rPr>
        <w:t>which</w:t>
      </w:r>
      <w:r w:rsidRPr="00BD212E">
        <w:rPr>
          <w:spacing w:val="-7"/>
          <w:lang w:val="en-US"/>
        </w:rPr>
        <w:t xml:space="preserve"> </w:t>
      </w:r>
      <w:r w:rsidRPr="00BD212E">
        <w:rPr>
          <w:lang w:val="en-US"/>
        </w:rPr>
        <w:t>may</w:t>
      </w:r>
      <w:r w:rsidRPr="00BD212E">
        <w:rPr>
          <w:spacing w:val="-4"/>
          <w:lang w:val="en-US"/>
        </w:rPr>
        <w:t xml:space="preserve"> </w:t>
      </w:r>
      <w:r w:rsidRPr="00BD212E">
        <w:rPr>
          <w:lang w:val="en-US"/>
        </w:rPr>
        <w:t>include</w:t>
      </w:r>
      <w:r w:rsidRPr="00BD212E">
        <w:rPr>
          <w:spacing w:val="-7"/>
          <w:lang w:val="en-US"/>
        </w:rPr>
        <w:t xml:space="preserve"> </w:t>
      </w:r>
      <w:r w:rsidRPr="00BD212E">
        <w:rPr>
          <w:lang w:val="en-US"/>
        </w:rPr>
        <w:t>the</w:t>
      </w:r>
      <w:r w:rsidRPr="00BD212E">
        <w:rPr>
          <w:spacing w:val="-3"/>
          <w:lang w:val="en-US"/>
        </w:rPr>
        <w:t xml:space="preserve"> </w:t>
      </w:r>
      <w:r w:rsidRPr="00BD212E">
        <w:rPr>
          <w:lang w:val="en-US"/>
        </w:rPr>
        <w:t>following</w:t>
      </w:r>
      <w:r w:rsidRPr="00BD212E">
        <w:rPr>
          <w:spacing w:val="-9"/>
          <w:lang w:val="en-US"/>
        </w:rPr>
        <w:t xml:space="preserve"> </w:t>
      </w:r>
      <w:r w:rsidRPr="00BD212E">
        <w:rPr>
          <w:lang w:val="en-US"/>
        </w:rPr>
        <w:t>actions:</w:t>
      </w:r>
    </w:p>
    <w:p w14:paraId="3FAB55FA" w14:textId="07AB8E11" w:rsidR="005733F7" w:rsidRPr="00BD212E" w:rsidRDefault="005733F7" w:rsidP="00B96FAE">
      <w:pPr>
        <w:pStyle w:val="Bullet1"/>
        <w:rPr>
          <w:lang w:val="en-US"/>
        </w:rPr>
      </w:pPr>
      <w:r w:rsidRPr="00BD212E">
        <w:rPr>
          <w:lang w:val="en-US"/>
        </w:rPr>
        <w:t>Alert</w:t>
      </w:r>
      <w:r w:rsidRPr="00BD212E">
        <w:rPr>
          <w:spacing w:val="-5"/>
          <w:lang w:val="en-US"/>
        </w:rPr>
        <w:t xml:space="preserve"> </w:t>
      </w:r>
      <w:ins w:id="1153" w:author="Shahid Khan" w:date="2019-09-25T08:40:00Z">
        <w:r w:rsidR="00514BA9">
          <w:rPr>
            <w:spacing w:val="-6"/>
            <w:lang w:val="en-US"/>
          </w:rPr>
          <w:t>MRCC</w:t>
        </w:r>
      </w:ins>
      <w:del w:id="1154" w:author="Shahid Khan" w:date="2019-09-25T08:40:00Z">
        <w:r w:rsidRPr="00BD212E" w:rsidDel="00514BA9">
          <w:rPr>
            <w:lang w:val="en-US"/>
          </w:rPr>
          <w:delText>rescue</w:delText>
        </w:r>
        <w:r w:rsidRPr="00BD212E" w:rsidDel="00514BA9">
          <w:rPr>
            <w:spacing w:val="-8"/>
            <w:lang w:val="en-US"/>
          </w:rPr>
          <w:delText xml:space="preserve"> </w:delText>
        </w:r>
        <w:r w:rsidRPr="00BD212E" w:rsidDel="00514BA9">
          <w:rPr>
            <w:lang w:val="en-US"/>
          </w:rPr>
          <w:delText>co-ordinati</w:delText>
        </w:r>
        <w:r w:rsidRPr="00BD212E" w:rsidDel="00514BA9">
          <w:rPr>
            <w:spacing w:val="-1"/>
            <w:lang w:val="en-US"/>
          </w:rPr>
          <w:delText>o</w:delText>
        </w:r>
        <w:r w:rsidRPr="00BD212E" w:rsidDel="00514BA9">
          <w:rPr>
            <w:lang w:val="en-US"/>
          </w:rPr>
          <w:delText>n</w:delText>
        </w:r>
        <w:r w:rsidRPr="00BD212E" w:rsidDel="00514BA9">
          <w:rPr>
            <w:spacing w:val="-13"/>
            <w:lang w:val="en-US"/>
          </w:rPr>
          <w:delText xml:space="preserve"> </w:delText>
        </w:r>
        <w:r w:rsidRPr="00BD212E" w:rsidDel="00514BA9">
          <w:rPr>
            <w:lang w:val="en-US"/>
          </w:rPr>
          <w:delText>centre</w:delText>
        </w:r>
      </w:del>
      <w:r w:rsidRPr="00BD212E">
        <w:rPr>
          <w:lang w:val="en-US"/>
        </w:rPr>
        <w:t>;</w:t>
      </w:r>
    </w:p>
    <w:p w14:paraId="2B0E1D35" w14:textId="77777777" w:rsidR="005733F7" w:rsidRPr="00BD212E" w:rsidRDefault="005733F7" w:rsidP="00B96FAE">
      <w:pPr>
        <w:pStyle w:val="Bullet1"/>
        <w:rPr>
          <w:lang w:val="en-US"/>
        </w:rPr>
      </w:pPr>
      <w:r w:rsidRPr="00BD212E">
        <w:rPr>
          <w:lang w:val="en-US"/>
        </w:rPr>
        <w:t>Inform</w:t>
      </w:r>
      <w:r w:rsidRPr="00BD212E">
        <w:rPr>
          <w:spacing w:val="-6"/>
          <w:lang w:val="en-US"/>
        </w:rPr>
        <w:t xml:space="preserve"> </w:t>
      </w:r>
      <w:r w:rsidRPr="00BD212E">
        <w:rPr>
          <w:lang w:val="en-US"/>
        </w:rPr>
        <w:t>and</w:t>
      </w:r>
      <w:r w:rsidRPr="00BD212E">
        <w:rPr>
          <w:spacing w:val="-4"/>
          <w:lang w:val="en-US"/>
        </w:rPr>
        <w:t xml:space="preserve"> </w:t>
      </w:r>
      <w:r w:rsidRPr="00BD212E">
        <w:rPr>
          <w:lang w:val="en-US"/>
        </w:rPr>
        <w:t>co-operate</w:t>
      </w:r>
      <w:r w:rsidRPr="00BD212E">
        <w:rPr>
          <w:spacing w:val="-11"/>
          <w:lang w:val="en-US"/>
        </w:rPr>
        <w:t xml:space="preserve"> </w:t>
      </w:r>
      <w:r w:rsidRPr="00BD212E">
        <w:rPr>
          <w:lang w:val="en-US"/>
        </w:rPr>
        <w:t>with</w:t>
      </w:r>
      <w:r w:rsidRPr="00BD212E">
        <w:rPr>
          <w:spacing w:val="-4"/>
          <w:lang w:val="en-US"/>
        </w:rPr>
        <w:t xml:space="preserve"> </w:t>
      </w:r>
      <w:r w:rsidRPr="00BD212E">
        <w:rPr>
          <w:lang w:val="en-US"/>
        </w:rPr>
        <w:t>relevant</w:t>
      </w:r>
      <w:r w:rsidRPr="00BD212E">
        <w:rPr>
          <w:spacing w:val="-8"/>
          <w:lang w:val="en-US"/>
        </w:rPr>
        <w:t xml:space="preserve"> </w:t>
      </w:r>
      <w:r w:rsidRPr="00BD212E">
        <w:rPr>
          <w:lang w:val="en-US"/>
        </w:rPr>
        <w:t>emergency</w:t>
      </w:r>
      <w:r w:rsidRPr="00BD212E">
        <w:rPr>
          <w:spacing w:val="-11"/>
          <w:lang w:val="en-US"/>
        </w:rPr>
        <w:t xml:space="preserve"> </w:t>
      </w:r>
      <w:r w:rsidRPr="00BD212E">
        <w:rPr>
          <w:spacing w:val="2"/>
          <w:lang w:val="en-US"/>
        </w:rPr>
        <w:t>s</w:t>
      </w:r>
      <w:r w:rsidRPr="00BD212E">
        <w:rPr>
          <w:lang w:val="en-US"/>
        </w:rPr>
        <w:t>ervices;</w:t>
      </w:r>
    </w:p>
    <w:p w14:paraId="5783355F" w14:textId="77777777" w:rsidR="005733F7" w:rsidRPr="00BD212E" w:rsidRDefault="005733F7" w:rsidP="00B96FAE">
      <w:pPr>
        <w:pStyle w:val="Bullet1"/>
        <w:rPr>
          <w:lang w:val="en-US"/>
        </w:rPr>
      </w:pPr>
      <w:r w:rsidRPr="00BD212E">
        <w:rPr>
          <w:lang w:val="en-US"/>
        </w:rPr>
        <w:t>Inform</w:t>
      </w:r>
      <w:r w:rsidRPr="00BD212E">
        <w:rPr>
          <w:spacing w:val="-6"/>
          <w:lang w:val="en-US"/>
        </w:rPr>
        <w:t xml:space="preserve"> </w:t>
      </w:r>
      <w:r w:rsidRPr="00BD212E">
        <w:rPr>
          <w:lang w:val="en-US"/>
        </w:rPr>
        <w:t>relevant</w:t>
      </w:r>
      <w:r w:rsidRPr="00BD212E">
        <w:rPr>
          <w:spacing w:val="-8"/>
          <w:lang w:val="en-US"/>
        </w:rPr>
        <w:t xml:space="preserve"> </w:t>
      </w:r>
      <w:r w:rsidRPr="00BD212E">
        <w:rPr>
          <w:lang w:val="en-US"/>
        </w:rPr>
        <w:t>regulat</w:t>
      </w:r>
      <w:r w:rsidRPr="00BD212E">
        <w:rPr>
          <w:spacing w:val="-1"/>
          <w:lang w:val="en-US"/>
        </w:rPr>
        <w:t>o</w:t>
      </w:r>
      <w:r w:rsidRPr="00BD212E">
        <w:rPr>
          <w:lang w:val="en-US"/>
        </w:rPr>
        <w:t>ry</w:t>
      </w:r>
      <w:r w:rsidRPr="00BD212E">
        <w:rPr>
          <w:spacing w:val="-10"/>
          <w:lang w:val="en-US"/>
        </w:rPr>
        <w:t xml:space="preserve"> </w:t>
      </w:r>
      <w:r w:rsidRPr="00BD212E">
        <w:rPr>
          <w:lang w:val="en-US"/>
        </w:rPr>
        <w:t>authority/ies;</w:t>
      </w:r>
    </w:p>
    <w:p w14:paraId="5FA3636A" w14:textId="77777777" w:rsidR="005733F7" w:rsidRPr="00BD212E" w:rsidRDefault="005733F7" w:rsidP="00B96FAE">
      <w:pPr>
        <w:pStyle w:val="Bullet1"/>
        <w:rPr>
          <w:lang w:val="en-US"/>
        </w:rPr>
      </w:pPr>
      <w:r w:rsidRPr="00BD212E">
        <w:rPr>
          <w:lang w:val="en-US"/>
        </w:rPr>
        <w:t>Act</w:t>
      </w:r>
      <w:r w:rsidRPr="00BD212E">
        <w:rPr>
          <w:spacing w:val="-3"/>
          <w:lang w:val="en-US"/>
        </w:rPr>
        <w:t xml:space="preserve"> </w:t>
      </w:r>
      <w:r w:rsidRPr="00BD212E">
        <w:rPr>
          <w:lang w:val="en-US"/>
        </w:rPr>
        <w:t>on</w:t>
      </w:r>
      <w:r w:rsidRPr="00BD212E">
        <w:rPr>
          <w:spacing w:val="-2"/>
          <w:lang w:val="en-US"/>
        </w:rPr>
        <w:t xml:space="preserve"> </w:t>
      </w:r>
      <w:r w:rsidRPr="00BD212E">
        <w:rPr>
          <w:lang w:val="en-US"/>
        </w:rPr>
        <w:t>local</w:t>
      </w:r>
      <w:r w:rsidRPr="00BD212E">
        <w:rPr>
          <w:spacing w:val="-6"/>
          <w:lang w:val="en-US"/>
        </w:rPr>
        <w:t xml:space="preserve"> </w:t>
      </w:r>
      <w:r w:rsidRPr="00BD212E">
        <w:rPr>
          <w:lang w:val="en-US"/>
        </w:rPr>
        <w:t>call-out</w:t>
      </w:r>
      <w:r w:rsidRPr="00BD212E">
        <w:rPr>
          <w:spacing w:val="-7"/>
          <w:lang w:val="en-US"/>
        </w:rPr>
        <w:t xml:space="preserve"> </w:t>
      </w:r>
      <w:r w:rsidRPr="00BD212E">
        <w:rPr>
          <w:lang w:val="en-US"/>
        </w:rPr>
        <w:t>procedures;</w:t>
      </w:r>
    </w:p>
    <w:p w14:paraId="1A29B48C" w14:textId="77777777" w:rsidR="005733F7" w:rsidRPr="00BD212E" w:rsidRDefault="005733F7" w:rsidP="00B96FAE">
      <w:pPr>
        <w:pStyle w:val="Bullet1"/>
        <w:rPr>
          <w:lang w:val="en-US"/>
        </w:rPr>
      </w:pPr>
      <w:r w:rsidRPr="00BD212E">
        <w:rPr>
          <w:lang w:val="en-US"/>
        </w:rPr>
        <w:t>Consider</w:t>
      </w:r>
      <w:r w:rsidRPr="00BD212E">
        <w:rPr>
          <w:spacing w:val="-9"/>
          <w:lang w:val="en-US"/>
        </w:rPr>
        <w:t xml:space="preserve"> </w:t>
      </w:r>
      <w:r w:rsidRPr="00BD212E">
        <w:rPr>
          <w:lang w:val="en-US"/>
        </w:rPr>
        <w:t>back-up</w:t>
      </w:r>
      <w:r w:rsidRPr="00BD212E">
        <w:rPr>
          <w:spacing w:val="-8"/>
          <w:lang w:val="en-US"/>
        </w:rPr>
        <w:t xml:space="preserve"> </w:t>
      </w:r>
      <w:r w:rsidRPr="00BD212E">
        <w:rPr>
          <w:lang w:val="en-US"/>
        </w:rPr>
        <w:t>VTS</w:t>
      </w:r>
      <w:r w:rsidRPr="00BD212E">
        <w:rPr>
          <w:spacing w:val="-4"/>
          <w:lang w:val="en-US"/>
        </w:rPr>
        <w:t xml:space="preserve"> </w:t>
      </w:r>
      <w:r w:rsidRPr="00BD212E">
        <w:rPr>
          <w:lang w:val="en-US"/>
        </w:rPr>
        <w:t>personnel;</w:t>
      </w:r>
    </w:p>
    <w:p w14:paraId="4D002CEF" w14:textId="170C30B5" w:rsidR="005733F7" w:rsidRPr="00BD212E" w:rsidRDefault="005733F7" w:rsidP="00B96FAE">
      <w:pPr>
        <w:pStyle w:val="Bullet1"/>
        <w:rPr>
          <w:lang w:val="en-US"/>
        </w:rPr>
      </w:pPr>
      <w:r w:rsidRPr="00BD212E">
        <w:rPr>
          <w:lang w:val="en-US"/>
        </w:rPr>
        <w:t>Promulgate</w:t>
      </w:r>
      <w:ins w:id="1155" w:author="Shahid Khan" w:date="2019-09-24T16:06:00Z">
        <w:r w:rsidR="003C0A0E">
          <w:rPr>
            <w:lang w:val="en-US"/>
          </w:rPr>
          <w:t xml:space="preserve"> or relay</w:t>
        </w:r>
      </w:ins>
      <w:r w:rsidRPr="00BD212E">
        <w:rPr>
          <w:spacing w:val="-11"/>
          <w:lang w:val="en-US"/>
        </w:rPr>
        <w:t xml:space="preserve"> </w:t>
      </w:r>
      <w:r w:rsidRPr="00BD212E">
        <w:rPr>
          <w:lang w:val="en-US"/>
        </w:rPr>
        <w:t>information</w:t>
      </w:r>
      <w:r w:rsidRPr="00BD212E">
        <w:rPr>
          <w:spacing w:val="-11"/>
          <w:lang w:val="en-US"/>
        </w:rPr>
        <w:t xml:space="preserve"> </w:t>
      </w:r>
      <w:r w:rsidRPr="00BD212E">
        <w:rPr>
          <w:lang w:val="en-US"/>
        </w:rPr>
        <w:t>concerning</w:t>
      </w:r>
      <w:r w:rsidRPr="00BD212E">
        <w:rPr>
          <w:spacing w:val="-11"/>
          <w:lang w:val="en-US"/>
        </w:rPr>
        <w:t xml:space="preserve"> </w:t>
      </w:r>
      <w:del w:id="1156" w:author="Shahid Khan" w:date="2019-09-24T16:08:00Z">
        <w:r w:rsidRPr="00BD212E" w:rsidDel="003C0A0E">
          <w:rPr>
            <w:lang w:val="en-US"/>
          </w:rPr>
          <w:delText>incident</w:delText>
        </w:r>
        <w:r w:rsidRPr="00BD212E" w:rsidDel="003C0A0E">
          <w:rPr>
            <w:spacing w:val="-8"/>
            <w:lang w:val="en-US"/>
          </w:rPr>
          <w:delText xml:space="preserve"> </w:delText>
        </w:r>
      </w:del>
      <w:ins w:id="1157" w:author="Shahid Khan" w:date="2019-09-24T16:08:00Z">
        <w:r w:rsidR="003C0A0E">
          <w:rPr>
            <w:lang w:val="en-US"/>
          </w:rPr>
          <w:t>situations with</w:t>
        </w:r>
      </w:ins>
      <w:del w:id="1158" w:author="Shahid Khan" w:date="2019-09-24T16:08:00Z">
        <w:r w:rsidRPr="00BD212E" w:rsidDel="003C0A0E">
          <w:rPr>
            <w:lang w:val="en-US"/>
          </w:rPr>
          <w:delText>to</w:delText>
        </w:r>
      </w:del>
      <w:r w:rsidRPr="00BD212E">
        <w:rPr>
          <w:spacing w:val="-2"/>
          <w:lang w:val="en-US"/>
        </w:rPr>
        <w:t xml:space="preserve"> </w:t>
      </w:r>
      <w:r w:rsidRPr="00BD212E">
        <w:rPr>
          <w:lang w:val="en-US"/>
        </w:rPr>
        <w:t>vessels</w:t>
      </w:r>
      <w:r w:rsidRPr="00BD212E">
        <w:rPr>
          <w:spacing w:val="-8"/>
          <w:lang w:val="en-US"/>
        </w:rPr>
        <w:t xml:space="preserve"> </w:t>
      </w:r>
      <w:r w:rsidRPr="00BD212E">
        <w:rPr>
          <w:lang w:val="en-US"/>
        </w:rPr>
        <w:t>in</w:t>
      </w:r>
      <w:r w:rsidRPr="00BD212E">
        <w:rPr>
          <w:spacing w:val="-2"/>
          <w:lang w:val="en-US"/>
        </w:rPr>
        <w:t xml:space="preserve"> </w:t>
      </w:r>
      <w:r w:rsidRPr="00BD212E">
        <w:rPr>
          <w:lang w:val="en-US"/>
        </w:rPr>
        <w:t>V</w:t>
      </w:r>
      <w:r w:rsidRPr="00BD212E">
        <w:rPr>
          <w:spacing w:val="-1"/>
          <w:lang w:val="en-US"/>
        </w:rPr>
        <w:t>T</w:t>
      </w:r>
      <w:r w:rsidRPr="00BD212E">
        <w:rPr>
          <w:lang w:val="en-US"/>
        </w:rPr>
        <w:t>S</w:t>
      </w:r>
      <w:r w:rsidRPr="00BD212E">
        <w:rPr>
          <w:spacing w:val="-4"/>
          <w:lang w:val="en-US"/>
        </w:rPr>
        <w:t xml:space="preserve"> </w:t>
      </w:r>
      <w:r w:rsidRPr="00BD212E">
        <w:rPr>
          <w:lang w:val="en-US"/>
        </w:rPr>
        <w:t>area;</w:t>
      </w:r>
    </w:p>
    <w:p w14:paraId="1AC8B102" w14:textId="77777777" w:rsidR="005733F7" w:rsidRPr="00BD212E" w:rsidRDefault="005733F7" w:rsidP="00B96FAE">
      <w:pPr>
        <w:pStyle w:val="Bullet1"/>
        <w:rPr>
          <w:lang w:val="en-US"/>
        </w:rPr>
      </w:pPr>
      <w:r w:rsidRPr="00BD212E">
        <w:rPr>
          <w:lang w:val="en-US"/>
        </w:rPr>
        <w:t>Restrict</w:t>
      </w:r>
      <w:r w:rsidRPr="00BD212E">
        <w:rPr>
          <w:spacing w:val="-7"/>
          <w:lang w:val="en-US"/>
        </w:rPr>
        <w:t xml:space="preserve"> </w:t>
      </w:r>
      <w:r w:rsidRPr="00BD212E">
        <w:rPr>
          <w:lang w:val="en-US"/>
        </w:rPr>
        <w:t>traf</w:t>
      </w:r>
      <w:r w:rsidRPr="00BD212E">
        <w:rPr>
          <w:spacing w:val="-1"/>
          <w:lang w:val="en-US"/>
        </w:rPr>
        <w:t>f</w:t>
      </w:r>
      <w:r w:rsidRPr="00BD212E">
        <w:rPr>
          <w:lang w:val="en-US"/>
        </w:rPr>
        <w:t>ic</w:t>
      </w:r>
      <w:r w:rsidRPr="00BD212E">
        <w:rPr>
          <w:spacing w:val="-5"/>
          <w:lang w:val="en-US"/>
        </w:rPr>
        <w:t xml:space="preserve"> </w:t>
      </w:r>
      <w:r w:rsidRPr="00BD212E">
        <w:rPr>
          <w:lang w:val="en-US"/>
        </w:rPr>
        <w:t>in</w:t>
      </w:r>
      <w:r w:rsidRPr="00BD212E">
        <w:rPr>
          <w:spacing w:val="-2"/>
          <w:lang w:val="en-US"/>
        </w:rPr>
        <w:t xml:space="preserve"> </w:t>
      </w:r>
      <w:r w:rsidRPr="00BD212E">
        <w:rPr>
          <w:lang w:val="en-US"/>
        </w:rPr>
        <w:t>the</w:t>
      </w:r>
      <w:r w:rsidRPr="00BD212E">
        <w:rPr>
          <w:spacing w:val="-3"/>
          <w:lang w:val="en-US"/>
        </w:rPr>
        <w:t xml:space="preserve"> </w:t>
      </w:r>
      <w:r w:rsidRPr="00BD212E">
        <w:rPr>
          <w:lang w:val="en-US"/>
        </w:rPr>
        <w:t>ar</w:t>
      </w:r>
      <w:r w:rsidRPr="00BD212E">
        <w:rPr>
          <w:spacing w:val="-1"/>
          <w:lang w:val="en-US"/>
        </w:rPr>
        <w:t>e</w:t>
      </w:r>
      <w:r w:rsidRPr="00BD212E">
        <w:rPr>
          <w:lang w:val="en-US"/>
        </w:rPr>
        <w:t>a;</w:t>
      </w:r>
    </w:p>
    <w:p w14:paraId="203B4796" w14:textId="6D52B74B" w:rsidR="005733F7" w:rsidRPr="00BD212E" w:rsidRDefault="005733F7" w:rsidP="00B96FAE">
      <w:pPr>
        <w:pStyle w:val="Bullet1"/>
        <w:rPr>
          <w:lang w:val="en-US"/>
        </w:rPr>
      </w:pPr>
      <w:r w:rsidRPr="00BD212E">
        <w:rPr>
          <w:lang w:val="en-US"/>
        </w:rPr>
        <w:t>A</w:t>
      </w:r>
      <w:ins w:id="1159" w:author="Ski, Trond" w:date="2020-10-06T11:57:00Z">
        <w:r w:rsidR="00BC2F75">
          <w:rPr>
            <w:lang w:val="en-US"/>
          </w:rPr>
          <w:t>lert</w:t>
        </w:r>
      </w:ins>
      <w:del w:id="1160" w:author="Ski, Trond" w:date="2020-10-06T11:57:00Z">
        <w:r w:rsidRPr="00BD212E" w:rsidDel="00BC2F75">
          <w:rPr>
            <w:lang w:val="en-US"/>
          </w:rPr>
          <w:delText>ctivate</w:delText>
        </w:r>
      </w:del>
      <w:r w:rsidRPr="00BD212E">
        <w:rPr>
          <w:spacing w:val="-8"/>
          <w:lang w:val="en-US"/>
        </w:rPr>
        <w:t xml:space="preserve"> </w:t>
      </w:r>
      <w:ins w:id="1161" w:author="Ski, Trond" w:date="2020-09-29T14:59:00Z">
        <w:r w:rsidR="00BC2F75">
          <w:rPr>
            <w:spacing w:val="-8"/>
            <w:lang w:val="en-US"/>
          </w:rPr>
          <w:t xml:space="preserve">allied services </w:t>
        </w:r>
      </w:ins>
      <w:del w:id="1162" w:author="Ski, Trond" w:date="2020-10-06T11:57:00Z">
        <w:r w:rsidRPr="00BD212E" w:rsidDel="00BC2F75">
          <w:rPr>
            <w:lang w:val="en-US"/>
          </w:rPr>
          <w:delText>tugs</w:delText>
        </w:r>
        <w:r w:rsidRPr="00BD212E" w:rsidDel="00BC2F75">
          <w:rPr>
            <w:spacing w:val="-4"/>
            <w:lang w:val="en-US"/>
          </w:rPr>
          <w:delText xml:space="preserve"> </w:delText>
        </w:r>
      </w:del>
      <w:r w:rsidRPr="00BD212E">
        <w:rPr>
          <w:lang w:val="en-US"/>
        </w:rPr>
        <w:t>and</w:t>
      </w:r>
      <w:r w:rsidRPr="00BD212E">
        <w:rPr>
          <w:spacing w:val="-4"/>
          <w:lang w:val="en-US"/>
        </w:rPr>
        <w:t xml:space="preserve"> </w:t>
      </w:r>
      <w:r w:rsidRPr="00BD212E">
        <w:rPr>
          <w:lang w:val="en-US"/>
        </w:rPr>
        <w:t>other</w:t>
      </w:r>
      <w:r w:rsidRPr="00BD212E">
        <w:rPr>
          <w:spacing w:val="-6"/>
          <w:lang w:val="en-US"/>
        </w:rPr>
        <w:t xml:space="preserve"> </w:t>
      </w:r>
      <w:r w:rsidRPr="00BD212E">
        <w:rPr>
          <w:lang w:val="en-US"/>
        </w:rPr>
        <w:t>support</w:t>
      </w:r>
      <w:r w:rsidRPr="00BD212E">
        <w:rPr>
          <w:spacing w:val="-7"/>
          <w:lang w:val="en-US"/>
        </w:rPr>
        <w:t xml:space="preserve"> </w:t>
      </w:r>
      <w:r w:rsidRPr="00BD212E">
        <w:rPr>
          <w:lang w:val="en-US"/>
        </w:rPr>
        <w:t>uni</w:t>
      </w:r>
      <w:r w:rsidRPr="00BD212E">
        <w:rPr>
          <w:spacing w:val="-1"/>
          <w:lang w:val="en-US"/>
        </w:rPr>
        <w:t>t</w:t>
      </w:r>
      <w:r w:rsidRPr="00BD212E">
        <w:rPr>
          <w:spacing w:val="1"/>
          <w:lang w:val="en-US"/>
        </w:rPr>
        <w:t>s</w:t>
      </w:r>
      <w:r w:rsidRPr="00BD212E">
        <w:rPr>
          <w:lang w:val="en-US"/>
        </w:rPr>
        <w:t>;</w:t>
      </w:r>
      <w:r w:rsidRPr="00BD212E">
        <w:rPr>
          <w:spacing w:val="-5"/>
          <w:lang w:val="en-US"/>
        </w:rPr>
        <w:t xml:space="preserve"> </w:t>
      </w:r>
      <w:r w:rsidRPr="00BD212E">
        <w:rPr>
          <w:lang w:val="en-US"/>
        </w:rPr>
        <w:t>and</w:t>
      </w:r>
    </w:p>
    <w:p w14:paraId="029BE6FF" w14:textId="20B5FF29" w:rsidR="00A315DE" w:rsidRPr="00F81B3C" w:rsidRDefault="005733F7" w:rsidP="00CC73BB">
      <w:pPr>
        <w:pStyle w:val="Bullet1"/>
        <w:rPr>
          <w:lang w:val="en-US"/>
        </w:rPr>
      </w:pPr>
      <w:r w:rsidRPr="00BD212E">
        <w:rPr>
          <w:lang w:val="en-US"/>
        </w:rPr>
        <w:lastRenderedPageBreak/>
        <w:t>Ensure</w:t>
      </w:r>
      <w:r w:rsidRPr="00BD212E">
        <w:rPr>
          <w:spacing w:val="-7"/>
          <w:lang w:val="en-US"/>
        </w:rPr>
        <w:t xml:space="preserve"> </w:t>
      </w:r>
      <w:r w:rsidRPr="00BD212E">
        <w:rPr>
          <w:lang w:val="en-US"/>
        </w:rPr>
        <w:t>all</w:t>
      </w:r>
      <w:r w:rsidRPr="00BD212E">
        <w:rPr>
          <w:spacing w:val="-2"/>
          <w:lang w:val="en-US"/>
        </w:rPr>
        <w:t xml:space="preserve"> </w:t>
      </w:r>
      <w:r w:rsidRPr="00BD212E">
        <w:rPr>
          <w:spacing w:val="-1"/>
          <w:lang w:val="en-US"/>
        </w:rPr>
        <w:t>r</w:t>
      </w:r>
      <w:r w:rsidRPr="00BD212E">
        <w:rPr>
          <w:lang w:val="en-US"/>
        </w:rPr>
        <w:t>ecording</w:t>
      </w:r>
      <w:r w:rsidRPr="00BD212E">
        <w:rPr>
          <w:spacing w:val="-9"/>
          <w:lang w:val="en-US"/>
        </w:rPr>
        <w:t xml:space="preserve"> </w:t>
      </w:r>
      <w:r w:rsidRPr="00BD212E">
        <w:rPr>
          <w:lang w:val="en-US"/>
        </w:rPr>
        <w:t>e</w:t>
      </w:r>
      <w:r w:rsidRPr="00BD212E">
        <w:rPr>
          <w:spacing w:val="-1"/>
          <w:lang w:val="en-US"/>
        </w:rPr>
        <w:t>q</w:t>
      </w:r>
      <w:r w:rsidRPr="00BD212E">
        <w:rPr>
          <w:lang w:val="en-US"/>
        </w:rPr>
        <w:t>uipment</w:t>
      </w:r>
      <w:r w:rsidRPr="00BD212E">
        <w:rPr>
          <w:spacing w:val="-10"/>
          <w:lang w:val="en-US"/>
        </w:rPr>
        <w:t xml:space="preserve"> </w:t>
      </w:r>
      <w:r w:rsidRPr="00BD212E">
        <w:rPr>
          <w:lang w:val="en-US"/>
        </w:rPr>
        <w:t>is</w:t>
      </w:r>
      <w:r w:rsidRPr="00BD212E">
        <w:rPr>
          <w:spacing w:val="-2"/>
          <w:lang w:val="en-US"/>
        </w:rPr>
        <w:t xml:space="preserve"> </w:t>
      </w:r>
      <w:r w:rsidRPr="00BD212E">
        <w:rPr>
          <w:spacing w:val="-1"/>
          <w:lang w:val="en-US"/>
        </w:rPr>
        <w:t>o</w:t>
      </w:r>
      <w:r w:rsidRPr="00BD212E">
        <w:rPr>
          <w:lang w:val="en-US"/>
        </w:rPr>
        <w:t>perating</w:t>
      </w:r>
      <w:r w:rsidRPr="00BD212E">
        <w:rPr>
          <w:spacing w:val="-9"/>
          <w:lang w:val="en-US"/>
        </w:rPr>
        <w:t xml:space="preserve"> </w:t>
      </w:r>
      <w:r w:rsidRPr="00BD212E">
        <w:rPr>
          <w:lang w:val="en-US"/>
        </w:rPr>
        <w:t>co</w:t>
      </w:r>
      <w:r w:rsidRPr="00BD212E">
        <w:rPr>
          <w:spacing w:val="-1"/>
          <w:lang w:val="en-US"/>
        </w:rPr>
        <w:t>r</w:t>
      </w:r>
      <w:r w:rsidRPr="00BD212E">
        <w:rPr>
          <w:lang w:val="en-US"/>
        </w:rPr>
        <w:t>rectly.</w:t>
      </w:r>
    </w:p>
    <w:p w14:paraId="3B8E88E7" w14:textId="77777777" w:rsidR="005733F7" w:rsidRDefault="00B96FAE" w:rsidP="00B96FAE">
      <w:pPr>
        <w:pStyle w:val="Heading3"/>
        <w:rPr>
          <w:lang w:val="en-US"/>
        </w:rPr>
      </w:pPr>
      <w:bookmarkStart w:id="1163" w:name="_Toc49124660"/>
      <w:r>
        <w:rPr>
          <w:lang w:val="en-US"/>
        </w:rPr>
        <w:t>Pollution</w:t>
      </w:r>
      <w:bookmarkEnd w:id="1163"/>
    </w:p>
    <w:p w14:paraId="6626DE68" w14:textId="77777777" w:rsidR="00B96FAE" w:rsidRPr="00BD212E" w:rsidRDefault="00B96FAE" w:rsidP="00B96FAE">
      <w:pPr>
        <w:pStyle w:val="BodyText"/>
        <w:rPr>
          <w:lang w:val="en-US"/>
        </w:rPr>
      </w:pPr>
      <w:r w:rsidRPr="00BD212E">
        <w:rPr>
          <w:lang w:val="en-US"/>
        </w:rPr>
        <w:t>Pollution</w:t>
      </w:r>
      <w:r w:rsidRPr="00BD212E">
        <w:rPr>
          <w:spacing w:val="-8"/>
          <w:lang w:val="en-US"/>
        </w:rPr>
        <w:t xml:space="preserve"> </w:t>
      </w:r>
      <w:r w:rsidRPr="00BD212E">
        <w:rPr>
          <w:lang w:val="en-US"/>
        </w:rPr>
        <w:t>incident</w:t>
      </w:r>
      <w:r w:rsidRPr="00BD212E">
        <w:rPr>
          <w:spacing w:val="-8"/>
          <w:lang w:val="en-US"/>
        </w:rPr>
        <w:t xml:space="preserve"> </w:t>
      </w:r>
      <w:r w:rsidRPr="00BD212E">
        <w:rPr>
          <w:lang w:val="en-US"/>
        </w:rPr>
        <w:t>proce</w:t>
      </w:r>
      <w:r w:rsidRPr="00BD212E">
        <w:rPr>
          <w:spacing w:val="-1"/>
          <w:lang w:val="en-US"/>
        </w:rPr>
        <w:t>d</w:t>
      </w:r>
      <w:r w:rsidRPr="00BD212E">
        <w:rPr>
          <w:lang w:val="en-US"/>
        </w:rPr>
        <w:t>ures</w:t>
      </w:r>
      <w:r w:rsidRPr="00BD212E">
        <w:rPr>
          <w:spacing w:val="-11"/>
          <w:lang w:val="en-US"/>
        </w:rPr>
        <w:t xml:space="preserve"> </w:t>
      </w:r>
      <w:r w:rsidRPr="00BD212E">
        <w:rPr>
          <w:lang w:val="en-US"/>
        </w:rPr>
        <w:t>should</w:t>
      </w:r>
      <w:r w:rsidRPr="00BD212E">
        <w:rPr>
          <w:spacing w:val="-7"/>
          <w:lang w:val="en-US"/>
        </w:rPr>
        <w:t xml:space="preserve"> </w:t>
      </w:r>
      <w:r w:rsidRPr="00BD212E">
        <w:rPr>
          <w:lang w:val="en-US"/>
        </w:rPr>
        <w:t>be</w:t>
      </w:r>
      <w:r w:rsidRPr="00BD212E">
        <w:rPr>
          <w:spacing w:val="-2"/>
          <w:lang w:val="en-US"/>
        </w:rPr>
        <w:t xml:space="preserve"> </w:t>
      </w:r>
      <w:r w:rsidRPr="00BD212E">
        <w:rPr>
          <w:lang w:val="en-US"/>
        </w:rPr>
        <w:t>establis</w:t>
      </w:r>
      <w:r w:rsidRPr="00BD212E">
        <w:rPr>
          <w:spacing w:val="-1"/>
          <w:lang w:val="en-US"/>
        </w:rPr>
        <w:t>h</w:t>
      </w:r>
      <w:r w:rsidRPr="00BD212E">
        <w:rPr>
          <w:lang w:val="en-US"/>
        </w:rPr>
        <w:t>ed.</w:t>
      </w:r>
      <w:r w:rsidRPr="00BD212E">
        <w:rPr>
          <w:spacing w:val="49"/>
          <w:lang w:val="en-US"/>
        </w:rPr>
        <w:t xml:space="preserve"> </w:t>
      </w:r>
      <w:r w:rsidRPr="00BD212E">
        <w:rPr>
          <w:lang w:val="en-US"/>
        </w:rPr>
        <w:t>The</w:t>
      </w:r>
      <w:r w:rsidRPr="00BD212E">
        <w:rPr>
          <w:spacing w:val="-4"/>
          <w:lang w:val="en-US"/>
        </w:rPr>
        <w:t xml:space="preserve"> </w:t>
      </w:r>
      <w:r w:rsidRPr="00BD212E">
        <w:rPr>
          <w:lang w:val="en-US"/>
        </w:rPr>
        <w:t>following</w:t>
      </w:r>
      <w:r w:rsidRPr="00BD212E">
        <w:rPr>
          <w:spacing w:val="-9"/>
          <w:lang w:val="en-US"/>
        </w:rPr>
        <w:t xml:space="preserve"> </w:t>
      </w:r>
      <w:r w:rsidRPr="00BD212E">
        <w:rPr>
          <w:lang w:val="en-US"/>
        </w:rPr>
        <w:t>actio</w:t>
      </w:r>
      <w:r w:rsidRPr="00BD212E">
        <w:rPr>
          <w:spacing w:val="-1"/>
          <w:lang w:val="en-US"/>
        </w:rPr>
        <w:t>n</w:t>
      </w:r>
      <w:r w:rsidRPr="00BD212E">
        <w:rPr>
          <w:lang w:val="en-US"/>
        </w:rPr>
        <w:t>s</w:t>
      </w:r>
      <w:r w:rsidRPr="00BD212E">
        <w:rPr>
          <w:spacing w:val="-7"/>
          <w:lang w:val="en-US"/>
        </w:rPr>
        <w:t xml:space="preserve"> </w:t>
      </w:r>
      <w:r w:rsidRPr="00BD212E">
        <w:rPr>
          <w:lang w:val="en-US"/>
        </w:rPr>
        <w:t>may</w:t>
      </w:r>
      <w:r w:rsidRPr="00BD212E">
        <w:rPr>
          <w:spacing w:val="-4"/>
          <w:lang w:val="en-US"/>
        </w:rPr>
        <w:t xml:space="preserve"> </w:t>
      </w:r>
      <w:r w:rsidRPr="00BD212E">
        <w:rPr>
          <w:lang w:val="en-US"/>
        </w:rPr>
        <w:t>be</w:t>
      </w:r>
      <w:r w:rsidRPr="00BD212E">
        <w:rPr>
          <w:spacing w:val="-2"/>
          <w:lang w:val="en-US"/>
        </w:rPr>
        <w:t xml:space="preserve"> </w:t>
      </w:r>
      <w:r w:rsidRPr="00BD212E">
        <w:rPr>
          <w:lang w:val="en-US"/>
        </w:rPr>
        <w:t>included:</w:t>
      </w:r>
    </w:p>
    <w:p w14:paraId="7C2F2979" w14:textId="76A225A6" w:rsidR="00B96FAE" w:rsidRDefault="00B96FAE" w:rsidP="00B96FAE">
      <w:pPr>
        <w:pStyle w:val="Bullet1"/>
        <w:rPr>
          <w:ins w:id="1164" w:author="Shahid Khan" w:date="2019-09-24T16:12:00Z"/>
          <w:lang w:val="en-US"/>
        </w:rPr>
      </w:pPr>
      <w:r w:rsidRPr="00BD212E">
        <w:rPr>
          <w:lang w:val="en-US"/>
        </w:rPr>
        <w:t>Alert</w:t>
      </w:r>
      <w:r w:rsidRPr="00BD212E">
        <w:rPr>
          <w:spacing w:val="-5"/>
          <w:lang w:val="en-US"/>
        </w:rPr>
        <w:t xml:space="preserve"> </w:t>
      </w:r>
      <w:r w:rsidRPr="00BD212E">
        <w:rPr>
          <w:lang w:val="en-US"/>
        </w:rPr>
        <w:t>relevant</w:t>
      </w:r>
      <w:r w:rsidRPr="00BD212E">
        <w:rPr>
          <w:spacing w:val="-8"/>
          <w:lang w:val="en-US"/>
        </w:rPr>
        <w:t xml:space="preserve"> </w:t>
      </w:r>
      <w:r w:rsidRPr="00BD212E">
        <w:rPr>
          <w:lang w:val="en-US"/>
        </w:rPr>
        <w:t>environmental</w:t>
      </w:r>
      <w:r w:rsidRPr="00BD212E">
        <w:rPr>
          <w:spacing w:val="-14"/>
          <w:lang w:val="en-US"/>
        </w:rPr>
        <w:t xml:space="preserve"> </w:t>
      </w:r>
      <w:r w:rsidRPr="00BD212E">
        <w:rPr>
          <w:lang w:val="en-US"/>
        </w:rPr>
        <w:t>authority</w:t>
      </w:r>
      <w:r w:rsidRPr="00BD212E">
        <w:rPr>
          <w:spacing w:val="-8"/>
          <w:lang w:val="en-US"/>
        </w:rPr>
        <w:t xml:space="preserve"> </w:t>
      </w:r>
      <w:r w:rsidRPr="00BD212E">
        <w:rPr>
          <w:lang w:val="en-US"/>
        </w:rPr>
        <w:t>and/or</w:t>
      </w:r>
      <w:r w:rsidRPr="00BD212E">
        <w:rPr>
          <w:spacing w:val="-6"/>
          <w:lang w:val="en-US"/>
        </w:rPr>
        <w:t xml:space="preserve"> </w:t>
      </w:r>
      <w:r w:rsidRPr="00BD212E">
        <w:rPr>
          <w:lang w:val="en-US"/>
        </w:rPr>
        <w:t>service(s);</w:t>
      </w:r>
    </w:p>
    <w:p w14:paraId="458B39AE" w14:textId="1D65E50D" w:rsidR="003C0A0E" w:rsidRPr="00BD212E" w:rsidRDefault="003C0A0E" w:rsidP="00B96FAE">
      <w:pPr>
        <w:pStyle w:val="Bullet1"/>
        <w:rPr>
          <w:lang w:val="en-US"/>
        </w:rPr>
      </w:pPr>
      <w:ins w:id="1165" w:author="Shahid Khan" w:date="2019-09-24T16:12:00Z">
        <w:r w:rsidRPr="00BD212E">
          <w:rPr>
            <w:lang w:val="en-US"/>
          </w:rPr>
          <w:t>Alert</w:t>
        </w:r>
        <w:r w:rsidRPr="00BD212E">
          <w:rPr>
            <w:spacing w:val="-5"/>
            <w:lang w:val="en-US"/>
          </w:rPr>
          <w:t xml:space="preserve"> </w:t>
        </w:r>
        <w:r w:rsidRPr="00BD212E">
          <w:rPr>
            <w:lang w:val="en-US"/>
          </w:rPr>
          <w:t>relevant</w:t>
        </w:r>
        <w:r w:rsidRPr="00BD212E">
          <w:rPr>
            <w:spacing w:val="-8"/>
            <w:lang w:val="en-US"/>
          </w:rPr>
          <w:t xml:space="preserve"> </w:t>
        </w:r>
        <w:r>
          <w:rPr>
            <w:lang w:val="en-US"/>
          </w:rPr>
          <w:t>response</w:t>
        </w:r>
        <w:r w:rsidRPr="00BD212E">
          <w:rPr>
            <w:spacing w:val="-14"/>
            <w:lang w:val="en-US"/>
          </w:rPr>
          <w:t xml:space="preserve"> </w:t>
        </w:r>
        <w:r w:rsidRPr="00BD212E">
          <w:rPr>
            <w:lang w:val="en-US"/>
          </w:rPr>
          <w:t>authority</w:t>
        </w:r>
        <w:r w:rsidRPr="00BD212E">
          <w:rPr>
            <w:spacing w:val="-8"/>
            <w:lang w:val="en-US"/>
          </w:rPr>
          <w:t xml:space="preserve"> </w:t>
        </w:r>
        <w:r w:rsidRPr="00BD212E">
          <w:rPr>
            <w:lang w:val="en-US"/>
          </w:rPr>
          <w:t>and/or</w:t>
        </w:r>
        <w:r w:rsidRPr="00BD212E">
          <w:rPr>
            <w:spacing w:val="-6"/>
            <w:lang w:val="en-US"/>
          </w:rPr>
          <w:t xml:space="preserve"> </w:t>
        </w:r>
        <w:r w:rsidRPr="00BD212E">
          <w:rPr>
            <w:lang w:val="en-US"/>
          </w:rPr>
          <w:t>service(s)</w:t>
        </w:r>
      </w:ins>
    </w:p>
    <w:p w14:paraId="3857042A" w14:textId="77777777" w:rsidR="00B96FAE" w:rsidRPr="00BD212E" w:rsidRDefault="00B96FAE" w:rsidP="00B96FAE">
      <w:pPr>
        <w:pStyle w:val="Bullet1"/>
        <w:rPr>
          <w:lang w:val="en-US"/>
        </w:rPr>
      </w:pPr>
      <w:r w:rsidRPr="00BD212E">
        <w:rPr>
          <w:lang w:val="en-US"/>
        </w:rPr>
        <w:t>Inform</w:t>
      </w:r>
      <w:r w:rsidRPr="00BD212E">
        <w:rPr>
          <w:spacing w:val="-6"/>
          <w:lang w:val="en-US"/>
        </w:rPr>
        <w:t xml:space="preserve"> </w:t>
      </w:r>
      <w:r w:rsidRPr="00BD212E">
        <w:rPr>
          <w:lang w:val="en-US"/>
        </w:rPr>
        <w:t>and</w:t>
      </w:r>
      <w:r w:rsidRPr="00BD212E">
        <w:rPr>
          <w:spacing w:val="-4"/>
          <w:lang w:val="en-US"/>
        </w:rPr>
        <w:t xml:space="preserve"> </w:t>
      </w:r>
      <w:r w:rsidRPr="00BD212E">
        <w:rPr>
          <w:lang w:val="en-US"/>
        </w:rPr>
        <w:t>co-operate</w:t>
      </w:r>
      <w:r w:rsidRPr="00BD212E">
        <w:rPr>
          <w:spacing w:val="-11"/>
          <w:lang w:val="en-US"/>
        </w:rPr>
        <w:t xml:space="preserve"> </w:t>
      </w:r>
      <w:r w:rsidRPr="00BD212E">
        <w:rPr>
          <w:lang w:val="en-US"/>
        </w:rPr>
        <w:t>with</w:t>
      </w:r>
      <w:r w:rsidRPr="00BD212E">
        <w:rPr>
          <w:spacing w:val="-4"/>
          <w:lang w:val="en-US"/>
        </w:rPr>
        <w:t xml:space="preserve"> </w:t>
      </w:r>
      <w:r w:rsidRPr="00BD212E">
        <w:rPr>
          <w:lang w:val="en-US"/>
        </w:rPr>
        <w:t>relevant</w:t>
      </w:r>
      <w:r w:rsidRPr="00BD212E">
        <w:rPr>
          <w:spacing w:val="-8"/>
          <w:lang w:val="en-US"/>
        </w:rPr>
        <w:t xml:space="preserve"> </w:t>
      </w:r>
      <w:r w:rsidRPr="00BD212E">
        <w:rPr>
          <w:lang w:val="en-US"/>
        </w:rPr>
        <w:t>regulatory</w:t>
      </w:r>
      <w:r w:rsidRPr="00BD212E">
        <w:rPr>
          <w:spacing w:val="-10"/>
          <w:lang w:val="en-US"/>
        </w:rPr>
        <w:t xml:space="preserve"> </w:t>
      </w:r>
      <w:r w:rsidRPr="00BD212E">
        <w:rPr>
          <w:lang w:val="en-US"/>
        </w:rPr>
        <w:t>authority/ies;</w:t>
      </w:r>
    </w:p>
    <w:p w14:paraId="7D4786D0" w14:textId="3055B6C2" w:rsidR="00B96FAE" w:rsidRPr="00BD212E" w:rsidRDefault="00B96FAE" w:rsidP="00B96FAE">
      <w:pPr>
        <w:pStyle w:val="Bullet1"/>
        <w:rPr>
          <w:lang w:val="en-US"/>
        </w:rPr>
      </w:pPr>
      <w:r w:rsidRPr="00BD212E">
        <w:rPr>
          <w:lang w:val="en-US"/>
        </w:rPr>
        <w:t>Assess</w:t>
      </w:r>
      <w:r w:rsidRPr="00BD212E">
        <w:rPr>
          <w:spacing w:val="-8"/>
          <w:lang w:val="en-US"/>
        </w:rPr>
        <w:t xml:space="preserve"> </w:t>
      </w:r>
      <w:r w:rsidRPr="00BD212E">
        <w:rPr>
          <w:lang w:val="en-US"/>
        </w:rPr>
        <w:t>scale</w:t>
      </w:r>
      <w:r w:rsidRPr="00BD212E">
        <w:rPr>
          <w:spacing w:val="-5"/>
          <w:lang w:val="en-US"/>
        </w:rPr>
        <w:t xml:space="preserve"> </w:t>
      </w:r>
      <w:r w:rsidRPr="00BD212E">
        <w:rPr>
          <w:lang w:val="en-US"/>
        </w:rPr>
        <w:t>of</w:t>
      </w:r>
      <w:r w:rsidRPr="00BD212E">
        <w:rPr>
          <w:spacing w:val="-2"/>
          <w:lang w:val="en-US"/>
        </w:rPr>
        <w:t xml:space="preserve"> </w:t>
      </w:r>
      <w:r w:rsidRPr="00BD212E">
        <w:rPr>
          <w:lang w:val="en-US"/>
        </w:rPr>
        <w:t>incident</w:t>
      </w:r>
      <w:r w:rsidRPr="00BD212E">
        <w:rPr>
          <w:spacing w:val="-9"/>
          <w:lang w:val="en-US"/>
        </w:rPr>
        <w:t xml:space="preserve"> </w:t>
      </w:r>
      <w:r w:rsidRPr="00BD212E">
        <w:rPr>
          <w:lang w:val="en-US"/>
        </w:rPr>
        <w:t>and</w:t>
      </w:r>
      <w:r w:rsidRPr="00BD212E">
        <w:rPr>
          <w:spacing w:val="-4"/>
          <w:lang w:val="en-US"/>
        </w:rPr>
        <w:t xml:space="preserve"> </w:t>
      </w:r>
      <w:r w:rsidRPr="00BD212E">
        <w:rPr>
          <w:lang w:val="en-US"/>
        </w:rPr>
        <w:t>call</w:t>
      </w:r>
      <w:r w:rsidRPr="00BD212E">
        <w:rPr>
          <w:spacing w:val="-4"/>
          <w:lang w:val="en-US"/>
        </w:rPr>
        <w:t xml:space="preserve"> </w:t>
      </w:r>
      <w:r w:rsidRPr="00BD212E">
        <w:rPr>
          <w:lang w:val="en-US"/>
        </w:rPr>
        <w:t>in</w:t>
      </w:r>
      <w:r w:rsidRPr="00BD212E">
        <w:rPr>
          <w:spacing w:val="-2"/>
          <w:lang w:val="en-US"/>
        </w:rPr>
        <w:t xml:space="preserve"> </w:t>
      </w:r>
      <w:r w:rsidRPr="00BD212E">
        <w:rPr>
          <w:lang w:val="en-US"/>
        </w:rPr>
        <w:t>specialist</w:t>
      </w:r>
      <w:r w:rsidRPr="00BD212E">
        <w:rPr>
          <w:spacing w:val="-9"/>
          <w:lang w:val="en-US"/>
        </w:rPr>
        <w:t xml:space="preserve"> </w:t>
      </w:r>
      <w:r w:rsidRPr="00BD212E">
        <w:rPr>
          <w:lang w:val="en-US"/>
        </w:rPr>
        <w:t>su</w:t>
      </w:r>
      <w:r w:rsidRPr="00BD212E">
        <w:rPr>
          <w:spacing w:val="-1"/>
          <w:lang w:val="en-US"/>
        </w:rPr>
        <w:t>p</w:t>
      </w:r>
      <w:r w:rsidRPr="00BD212E">
        <w:rPr>
          <w:lang w:val="en-US"/>
        </w:rPr>
        <w:t>port</w:t>
      </w:r>
      <w:ins w:id="1166" w:author="Shahid Khan" w:date="2019-09-24T16:09:00Z">
        <w:r w:rsidR="003C0A0E">
          <w:rPr>
            <w:lang w:val="en-US"/>
          </w:rPr>
          <w:t>,</w:t>
        </w:r>
      </w:ins>
      <w:r w:rsidRPr="00BD212E">
        <w:rPr>
          <w:spacing w:val="-7"/>
          <w:lang w:val="en-US"/>
        </w:rPr>
        <w:t xml:space="preserve"> </w:t>
      </w:r>
      <w:r w:rsidRPr="00BD212E">
        <w:rPr>
          <w:lang w:val="en-US"/>
        </w:rPr>
        <w:t>as</w:t>
      </w:r>
      <w:r w:rsidRPr="00BD212E">
        <w:rPr>
          <w:spacing w:val="-2"/>
          <w:lang w:val="en-US"/>
        </w:rPr>
        <w:t xml:space="preserve"> </w:t>
      </w:r>
      <w:r w:rsidRPr="00BD212E">
        <w:rPr>
          <w:lang w:val="en-US"/>
        </w:rPr>
        <w:t>app</w:t>
      </w:r>
      <w:r w:rsidRPr="00BD212E">
        <w:rPr>
          <w:spacing w:val="-1"/>
          <w:lang w:val="en-US"/>
        </w:rPr>
        <w:t>r</w:t>
      </w:r>
      <w:r w:rsidRPr="00BD212E">
        <w:rPr>
          <w:lang w:val="en-US"/>
        </w:rPr>
        <w:t>opriate;</w:t>
      </w:r>
    </w:p>
    <w:p w14:paraId="3C0BC54F" w14:textId="5E568AA4" w:rsidR="00B96FAE" w:rsidRPr="00BD212E" w:rsidRDefault="00B96FAE" w:rsidP="00B96FAE">
      <w:pPr>
        <w:pStyle w:val="Bullet1"/>
        <w:rPr>
          <w:lang w:val="en-US"/>
        </w:rPr>
      </w:pPr>
      <w:r w:rsidRPr="00BD212E">
        <w:rPr>
          <w:lang w:val="en-US"/>
        </w:rPr>
        <w:t>Promulgate</w:t>
      </w:r>
      <w:r w:rsidRPr="00BD212E">
        <w:rPr>
          <w:spacing w:val="-11"/>
          <w:lang w:val="en-US"/>
        </w:rPr>
        <w:t xml:space="preserve"> </w:t>
      </w:r>
      <w:r w:rsidRPr="00BD212E">
        <w:rPr>
          <w:lang w:val="en-US"/>
        </w:rPr>
        <w:t>information</w:t>
      </w:r>
      <w:r w:rsidRPr="00BD212E">
        <w:rPr>
          <w:spacing w:val="-11"/>
          <w:lang w:val="en-US"/>
        </w:rPr>
        <w:t xml:space="preserve"> </w:t>
      </w:r>
      <w:r w:rsidRPr="00BD212E">
        <w:rPr>
          <w:lang w:val="en-US"/>
        </w:rPr>
        <w:t>concerning</w:t>
      </w:r>
      <w:r w:rsidRPr="00BD212E">
        <w:rPr>
          <w:spacing w:val="-11"/>
          <w:lang w:val="en-US"/>
        </w:rPr>
        <w:t xml:space="preserve"> </w:t>
      </w:r>
      <w:r w:rsidRPr="00BD212E">
        <w:rPr>
          <w:lang w:val="en-US"/>
        </w:rPr>
        <w:t>incident</w:t>
      </w:r>
      <w:r w:rsidRPr="00BD212E">
        <w:rPr>
          <w:spacing w:val="-8"/>
          <w:lang w:val="en-US"/>
        </w:rPr>
        <w:t xml:space="preserve"> </w:t>
      </w:r>
      <w:r w:rsidRPr="00BD212E">
        <w:rPr>
          <w:lang w:val="en-US"/>
        </w:rPr>
        <w:t>to</w:t>
      </w:r>
      <w:r w:rsidRPr="00BD212E">
        <w:rPr>
          <w:spacing w:val="-2"/>
          <w:lang w:val="en-US"/>
        </w:rPr>
        <w:t xml:space="preserve"> </w:t>
      </w:r>
      <w:r w:rsidRPr="00BD212E">
        <w:rPr>
          <w:lang w:val="en-US"/>
        </w:rPr>
        <w:t>vessels</w:t>
      </w:r>
      <w:r w:rsidRPr="00BD212E">
        <w:rPr>
          <w:spacing w:val="-8"/>
          <w:lang w:val="en-US"/>
        </w:rPr>
        <w:t xml:space="preserve"> </w:t>
      </w:r>
      <w:r w:rsidRPr="00BD212E">
        <w:rPr>
          <w:lang w:val="en-US"/>
        </w:rPr>
        <w:t>in</w:t>
      </w:r>
      <w:r w:rsidRPr="00BD212E">
        <w:rPr>
          <w:spacing w:val="-2"/>
          <w:lang w:val="en-US"/>
        </w:rPr>
        <w:t xml:space="preserve"> </w:t>
      </w:r>
      <w:r w:rsidRPr="00BD212E">
        <w:rPr>
          <w:lang w:val="en-US"/>
        </w:rPr>
        <w:t>V</w:t>
      </w:r>
      <w:r w:rsidRPr="00BD212E">
        <w:rPr>
          <w:spacing w:val="-1"/>
          <w:lang w:val="en-US"/>
        </w:rPr>
        <w:t>T</w:t>
      </w:r>
      <w:r w:rsidRPr="00BD212E">
        <w:rPr>
          <w:lang w:val="en-US"/>
        </w:rPr>
        <w:t>S</w:t>
      </w:r>
      <w:r w:rsidRPr="00BD212E">
        <w:rPr>
          <w:spacing w:val="-4"/>
          <w:lang w:val="en-US"/>
        </w:rPr>
        <w:t xml:space="preserve"> </w:t>
      </w:r>
      <w:r w:rsidRPr="00BD212E">
        <w:rPr>
          <w:lang w:val="en-US"/>
        </w:rPr>
        <w:t>area;</w:t>
      </w:r>
      <w:r w:rsidRPr="00BD212E">
        <w:rPr>
          <w:spacing w:val="-5"/>
          <w:lang w:val="en-US"/>
        </w:rPr>
        <w:t xml:space="preserve"> </w:t>
      </w:r>
      <w:r w:rsidRPr="00BD212E">
        <w:rPr>
          <w:lang w:val="en-US"/>
        </w:rPr>
        <w:t>and</w:t>
      </w:r>
    </w:p>
    <w:p w14:paraId="2A9D4955" w14:textId="77777777" w:rsidR="00B96FAE" w:rsidRPr="00BD212E" w:rsidRDefault="00B96FAE" w:rsidP="00B96FAE">
      <w:pPr>
        <w:pStyle w:val="Bullet1"/>
        <w:rPr>
          <w:lang w:val="en-US"/>
        </w:rPr>
      </w:pPr>
      <w:r w:rsidRPr="00BD212E">
        <w:rPr>
          <w:lang w:val="en-US"/>
        </w:rPr>
        <w:t>Restrict</w:t>
      </w:r>
      <w:r w:rsidRPr="00BD212E">
        <w:rPr>
          <w:spacing w:val="-7"/>
          <w:lang w:val="en-US"/>
        </w:rPr>
        <w:t xml:space="preserve"> </w:t>
      </w:r>
      <w:r w:rsidRPr="00BD212E">
        <w:rPr>
          <w:lang w:val="en-US"/>
        </w:rPr>
        <w:t>traf</w:t>
      </w:r>
      <w:r w:rsidRPr="00BD212E">
        <w:rPr>
          <w:spacing w:val="-1"/>
          <w:lang w:val="en-US"/>
        </w:rPr>
        <w:t>f</w:t>
      </w:r>
      <w:r w:rsidRPr="00BD212E">
        <w:rPr>
          <w:lang w:val="en-US"/>
        </w:rPr>
        <w:t>ic</w:t>
      </w:r>
      <w:r w:rsidRPr="00BD212E">
        <w:rPr>
          <w:spacing w:val="-5"/>
          <w:lang w:val="en-US"/>
        </w:rPr>
        <w:t xml:space="preserve"> </w:t>
      </w:r>
      <w:r w:rsidRPr="00BD212E">
        <w:rPr>
          <w:lang w:val="en-US"/>
        </w:rPr>
        <w:t>in</w:t>
      </w:r>
      <w:r w:rsidRPr="00BD212E">
        <w:rPr>
          <w:spacing w:val="-2"/>
          <w:lang w:val="en-US"/>
        </w:rPr>
        <w:t xml:space="preserve"> </w:t>
      </w:r>
      <w:r w:rsidRPr="00BD212E">
        <w:rPr>
          <w:lang w:val="en-US"/>
        </w:rPr>
        <w:t>the</w:t>
      </w:r>
      <w:r w:rsidRPr="00BD212E">
        <w:rPr>
          <w:spacing w:val="-3"/>
          <w:lang w:val="en-US"/>
        </w:rPr>
        <w:t xml:space="preserve"> </w:t>
      </w:r>
      <w:r w:rsidRPr="00BD212E">
        <w:rPr>
          <w:lang w:val="en-US"/>
        </w:rPr>
        <w:t>ar</w:t>
      </w:r>
      <w:r w:rsidRPr="00BD212E">
        <w:rPr>
          <w:spacing w:val="-1"/>
          <w:lang w:val="en-US"/>
        </w:rPr>
        <w:t>e</w:t>
      </w:r>
      <w:r w:rsidRPr="00BD212E">
        <w:rPr>
          <w:lang w:val="en-US"/>
        </w:rPr>
        <w:t>a.</w:t>
      </w:r>
    </w:p>
    <w:p w14:paraId="6F130F5A" w14:textId="77777777" w:rsidR="00B96FAE" w:rsidRDefault="00B96FAE" w:rsidP="00B96FAE">
      <w:pPr>
        <w:pStyle w:val="Heading3"/>
        <w:rPr>
          <w:lang w:val="en-US"/>
        </w:rPr>
      </w:pPr>
      <w:bookmarkStart w:id="1167" w:name="_Toc49124661"/>
      <w:r>
        <w:rPr>
          <w:lang w:val="en-US"/>
        </w:rPr>
        <w:t>Places of Refuge</w:t>
      </w:r>
      <w:bookmarkEnd w:id="1167"/>
    </w:p>
    <w:p w14:paraId="4940E8DB" w14:textId="77777777" w:rsidR="00B96FAE" w:rsidRDefault="00B96FAE" w:rsidP="00A824D2">
      <w:pPr>
        <w:pStyle w:val="BodyText"/>
      </w:pPr>
      <w:r w:rsidRPr="00A824D2">
        <w:t>Places of Refuge procedures should be developed, depending on national requirements and the particular arrangements arising out of the implementation of IMO Resolution A.949(23) Guidelines on Places of Refuge for Ships in Need of Assistance.</w:t>
      </w:r>
    </w:p>
    <w:p w14:paraId="5A31E875" w14:textId="77777777" w:rsidR="00A824D2" w:rsidRDefault="00A824D2" w:rsidP="00A824D2">
      <w:pPr>
        <w:pStyle w:val="Heading3"/>
      </w:pPr>
      <w:bookmarkStart w:id="1168" w:name="_Toc49124662"/>
      <w:r>
        <w:t>Medical Emergency</w:t>
      </w:r>
      <w:bookmarkEnd w:id="1168"/>
    </w:p>
    <w:p w14:paraId="47AFB49C" w14:textId="77777777" w:rsidR="00A824D2" w:rsidRPr="00BD212E" w:rsidRDefault="00A824D2" w:rsidP="00A824D2">
      <w:pPr>
        <w:pStyle w:val="BodyText"/>
        <w:rPr>
          <w:lang w:val="en-US"/>
        </w:rPr>
      </w:pPr>
      <w:r w:rsidRPr="00BD212E">
        <w:rPr>
          <w:lang w:val="en-US"/>
        </w:rPr>
        <w:t>Procedures</w:t>
      </w:r>
      <w:r w:rsidRPr="00BD212E">
        <w:rPr>
          <w:spacing w:val="-12"/>
          <w:lang w:val="en-US"/>
        </w:rPr>
        <w:t xml:space="preserve"> </w:t>
      </w:r>
      <w:r w:rsidRPr="00BD212E">
        <w:rPr>
          <w:lang w:val="en-US"/>
        </w:rPr>
        <w:t>for</w:t>
      </w:r>
      <w:r w:rsidRPr="00BD212E">
        <w:rPr>
          <w:spacing w:val="-3"/>
          <w:lang w:val="en-US"/>
        </w:rPr>
        <w:t xml:space="preserve"> </w:t>
      </w:r>
      <w:r w:rsidRPr="00BD212E">
        <w:rPr>
          <w:lang w:val="en-US"/>
        </w:rPr>
        <w:t>medical</w:t>
      </w:r>
      <w:r w:rsidRPr="00BD212E">
        <w:rPr>
          <w:spacing w:val="-8"/>
          <w:lang w:val="en-US"/>
        </w:rPr>
        <w:t xml:space="preserve"> </w:t>
      </w:r>
      <w:r w:rsidRPr="00BD212E">
        <w:rPr>
          <w:lang w:val="en-US"/>
        </w:rPr>
        <w:t>emergencies</w:t>
      </w:r>
      <w:r w:rsidRPr="00BD212E">
        <w:rPr>
          <w:spacing w:val="-13"/>
          <w:lang w:val="en-US"/>
        </w:rPr>
        <w:t xml:space="preserve"> </w:t>
      </w:r>
      <w:r w:rsidRPr="00BD212E">
        <w:rPr>
          <w:lang w:val="en-US"/>
        </w:rPr>
        <w:t>should</w:t>
      </w:r>
      <w:r w:rsidRPr="00BD212E">
        <w:rPr>
          <w:spacing w:val="-6"/>
          <w:lang w:val="en-US"/>
        </w:rPr>
        <w:t xml:space="preserve"> </w:t>
      </w:r>
      <w:r w:rsidRPr="00BD212E">
        <w:rPr>
          <w:lang w:val="en-US"/>
        </w:rPr>
        <w:t>be</w:t>
      </w:r>
      <w:r w:rsidRPr="00BD212E">
        <w:rPr>
          <w:spacing w:val="-3"/>
          <w:lang w:val="en-US"/>
        </w:rPr>
        <w:t xml:space="preserve"> </w:t>
      </w:r>
      <w:r w:rsidRPr="00BD212E">
        <w:rPr>
          <w:lang w:val="en-US"/>
        </w:rPr>
        <w:t>establish</w:t>
      </w:r>
      <w:r w:rsidRPr="00BD212E">
        <w:rPr>
          <w:spacing w:val="-1"/>
          <w:lang w:val="en-US"/>
        </w:rPr>
        <w:t>e</w:t>
      </w:r>
      <w:r w:rsidRPr="00BD212E">
        <w:rPr>
          <w:lang w:val="en-US"/>
        </w:rPr>
        <w:t>d.</w:t>
      </w:r>
      <w:r w:rsidRPr="00BD212E">
        <w:rPr>
          <w:spacing w:val="48"/>
          <w:lang w:val="en-US"/>
        </w:rPr>
        <w:t xml:space="preserve"> </w:t>
      </w:r>
      <w:r w:rsidRPr="00BD212E">
        <w:rPr>
          <w:lang w:val="en-US"/>
        </w:rPr>
        <w:t>Actions</w:t>
      </w:r>
      <w:r w:rsidRPr="00BD212E">
        <w:rPr>
          <w:spacing w:val="-7"/>
          <w:lang w:val="en-US"/>
        </w:rPr>
        <w:t xml:space="preserve"> </w:t>
      </w:r>
      <w:r w:rsidRPr="00BD212E">
        <w:rPr>
          <w:lang w:val="en-US"/>
        </w:rPr>
        <w:t>may</w:t>
      </w:r>
      <w:r w:rsidRPr="00BD212E">
        <w:rPr>
          <w:spacing w:val="-4"/>
          <w:lang w:val="en-US"/>
        </w:rPr>
        <w:t xml:space="preserve"> </w:t>
      </w:r>
      <w:r w:rsidRPr="00BD212E">
        <w:rPr>
          <w:lang w:val="en-US"/>
        </w:rPr>
        <w:t>include:</w:t>
      </w:r>
    </w:p>
    <w:p w14:paraId="3AB091EC" w14:textId="67ACA83A" w:rsidR="00A824D2" w:rsidRPr="00BD212E" w:rsidRDefault="00A824D2" w:rsidP="00A824D2">
      <w:pPr>
        <w:pStyle w:val="Bullet1"/>
        <w:rPr>
          <w:lang w:val="en-US"/>
        </w:rPr>
      </w:pPr>
      <w:r w:rsidRPr="00BD212E">
        <w:rPr>
          <w:lang w:val="en-US"/>
        </w:rPr>
        <w:t>Inform</w:t>
      </w:r>
      <w:r w:rsidRPr="00BD212E">
        <w:rPr>
          <w:spacing w:val="-6"/>
          <w:lang w:val="en-US"/>
        </w:rPr>
        <w:t xml:space="preserve"> </w:t>
      </w:r>
      <w:r w:rsidRPr="00BD212E">
        <w:rPr>
          <w:lang w:val="en-US"/>
        </w:rPr>
        <w:t>MRCC</w:t>
      </w:r>
      <w:r w:rsidRPr="00BD212E">
        <w:rPr>
          <w:spacing w:val="-7"/>
          <w:lang w:val="en-US"/>
        </w:rPr>
        <w:t xml:space="preserve"> </w:t>
      </w:r>
      <w:del w:id="1169" w:author="Shahid Khan" w:date="2019-09-25T08:20:00Z">
        <w:r w:rsidRPr="00BD212E" w:rsidDel="00A02C1D">
          <w:rPr>
            <w:lang w:val="en-US"/>
          </w:rPr>
          <w:delText>rescue</w:delText>
        </w:r>
        <w:r w:rsidRPr="00BD212E" w:rsidDel="00A02C1D">
          <w:rPr>
            <w:spacing w:val="-7"/>
            <w:lang w:val="en-US"/>
          </w:rPr>
          <w:delText xml:space="preserve"> </w:delText>
        </w:r>
        <w:r w:rsidRPr="00BD212E" w:rsidDel="00A02C1D">
          <w:rPr>
            <w:lang w:val="en-US"/>
          </w:rPr>
          <w:delText>c</w:delText>
        </w:r>
        <w:r w:rsidRPr="00BD212E" w:rsidDel="00A02C1D">
          <w:rPr>
            <w:spacing w:val="-1"/>
            <w:lang w:val="en-US"/>
          </w:rPr>
          <w:delText>o</w:delText>
        </w:r>
        <w:r w:rsidRPr="00BD212E" w:rsidDel="00A02C1D">
          <w:rPr>
            <w:lang w:val="en-US"/>
          </w:rPr>
          <w:delText>-ordination</w:delText>
        </w:r>
        <w:r w:rsidRPr="00BD212E" w:rsidDel="00A02C1D">
          <w:rPr>
            <w:spacing w:val="-13"/>
            <w:lang w:val="en-US"/>
          </w:rPr>
          <w:delText xml:space="preserve"> </w:delText>
        </w:r>
        <w:r w:rsidRPr="00BD212E" w:rsidDel="00A02C1D">
          <w:rPr>
            <w:lang w:val="en-US"/>
          </w:rPr>
          <w:delText>centre</w:delText>
        </w:r>
      </w:del>
      <w:r w:rsidRPr="00BD212E">
        <w:rPr>
          <w:lang w:val="en-US"/>
        </w:rPr>
        <w:t>;</w:t>
      </w:r>
    </w:p>
    <w:p w14:paraId="22DAEEFE" w14:textId="77777777" w:rsidR="00A824D2" w:rsidRPr="00BD212E" w:rsidRDefault="00A824D2" w:rsidP="00A824D2">
      <w:pPr>
        <w:pStyle w:val="Bullet1"/>
        <w:rPr>
          <w:lang w:val="en-US"/>
        </w:rPr>
      </w:pPr>
      <w:r w:rsidRPr="00BD212E">
        <w:rPr>
          <w:lang w:val="en-US"/>
        </w:rPr>
        <w:t>Inform</w:t>
      </w:r>
      <w:r w:rsidRPr="00BD212E">
        <w:rPr>
          <w:spacing w:val="-6"/>
          <w:lang w:val="en-US"/>
        </w:rPr>
        <w:t xml:space="preserve"> </w:t>
      </w:r>
      <w:r w:rsidRPr="00BD212E">
        <w:rPr>
          <w:lang w:val="en-US"/>
        </w:rPr>
        <w:t>coastal</w:t>
      </w:r>
      <w:r w:rsidRPr="00BD212E">
        <w:rPr>
          <w:spacing w:val="-7"/>
          <w:lang w:val="en-US"/>
        </w:rPr>
        <w:t xml:space="preserve"> </w:t>
      </w:r>
      <w:r w:rsidRPr="00BD212E">
        <w:rPr>
          <w:lang w:val="en-US"/>
        </w:rPr>
        <w:t>radio</w:t>
      </w:r>
      <w:r w:rsidRPr="00BD212E">
        <w:rPr>
          <w:spacing w:val="-5"/>
          <w:lang w:val="en-US"/>
        </w:rPr>
        <w:t xml:space="preserve"> </w:t>
      </w:r>
      <w:r w:rsidRPr="00BD212E">
        <w:rPr>
          <w:lang w:val="en-US"/>
        </w:rPr>
        <w:t>sta</w:t>
      </w:r>
      <w:r w:rsidRPr="00BD212E">
        <w:rPr>
          <w:spacing w:val="-1"/>
          <w:lang w:val="en-US"/>
        </w:rPr>
        <w:t>t</w:t>
      </w:r>
      <w:r w:rsidRPr="00BD212E">
        <w:rPr>
          <w:lang w:val="en-US"/>
        </w:rPr>
        <w:t>ion;</w:t>
      </w:r>
    </w:p>
    <w:p w14:paraId="440F3B19" w14:textId="77777777" w:rsidR="00A824D2" w:rsidRPr="00BD212E" w:rsidRDefault="00A824D2" w:rsidP="00A824D2">
      <w:pPr>
        <w:pStyle w:val="Bullet1"/>
        <w:rPr>
          <w:lang w:val="en-US"/>
        </w:rPr>
      </w:pPr>
      <w:r w:rsidRPr="00BD212E">
        <w:rPr>
          <w:lang w:val="en-US"/>
        </w:rPr>
        <w:t>Consider</w:t>
      </w:r>
      <w:r w:rsidRPr="00BD212E">
        <w:rPr>
          <w:spacing w:val="-9"/>
          <w:lang w:val="en-US"/>
        </w:rPr>
        <w:t xml:space="preserve"> </w:t>
      </w:r>
      <w:r w:rsidRPr="00BD212E">
        <w:rPr>
          <w:lang w:val="en-US"/>
        </w:rPr>
        <w:t>s</w:t>
      </w:r>
      <w:r w:rsidRPr="00BD212E">
        <w:rPr>
          <w:spacing w:val="-1"/>
          <w:lang w:val="en-US"/>
        </w:rPr>
        <w:t>p</w:t>
      </w:r>
      <w:r w:rsidRPr="00BD212E">
        <w:rPr>
          <w:lang w:val="en-US"/>
        </w:rPr>
        <w:t>ecial</w:t>
      </w:r>
      <w:r w:rsidRPr="00BD212E">
        <w:rPr>
          <w:spacing w:val="-7"/>
          <w:lang w:val="en-US"/>
        </w:rPr>
        <w:t xml:space="preserve"> </w:t>
      </w:r>
      <w:r w:rsidRPr="00BD212E">
        <w:rPr>
          <w:lang w:val="en-US"/>
        </w:rPr>
        <w:t>manoeuvring</w:t>
      </w:r>
      <w:r w:rsidRPr="00BD212E">
        <w:rPr>
          <w:spacing w:val="-13"/>
          <w:lang w:val="en-US"/>
        </w:rPr>
        <w:t xml:space="preserve"> </w:t>
      </w:r>
      <w:r w:rsidRPr="00BD212E">
        <w:rPr>
          <w:lang w:val="en-US"/>
        </w:rPr>
        <w:t>requirements.</w:t>
      </w:r>
    </w:p>
    <w:p w14:paraId="175B0A19" w14:textId="77777777" w:rsidR="00A824D2" w:rsidRDefault="00A824D2" w:rsidP="00A824D2">
      <w:pPr>
        <w:pStyle w:val="Heading3"/>
      </w:pPr>
      <w:bookmarkStart w:id="1170" w:name="_Toc49124663"/>
      <w:r>
        <w:t>Vessel Not Under Command (NUC)</w:t>
      </w:r>
      <w:bookmarkEnd w:id="1170"/>
    </w:p>
    <w:p w14:paraId="1A9F16A9" w14:textId="77777777" w:rsidR="00A824D2" w:rsidRPr="00A824D2" w:rsidRDefault="00A824D2" w:rsidP="00A824D2">
      <w:pPr>
        <w:pStyle w:val="BodyText"/>
        <w:rPr>
          <w:lang w:val="en-US"/>
        </w:rPr>
      </w:pPr>
      <w:r w:rsidRPr="00BD212E">
        <w:rPr>
          <w:lang w:val="en-US"/>
        </w:rPr>
        <w:t>Procedures</w:t>
      </w:r>
      <w:r w:rsidRPr="00BD212E">
        <w:rPr>
          <w:spacing w:val="1"/>
          <w:lang w:val="en-US"/>
        </w:rPr>
        <w:t xml:space="preserve"> </w:t>
      </w:r>
      <w:r w:rsidRPr="00BD212E">
        <w:rPr>
          <w:lang w:val="en-US"/>
        </w:rPr>
        <w:t>in</w:t>
      </w:r>
      <w:r w:rsidRPr="00BD212E">
        <w:rPr>
          <w:spacing w:val="10"/>
          <w:lang w:val="en-US"/>
        </w:rPr>
        <w:t xml:space="preserve"> </w:t>
      </w:r>
      <w:r w:rsidRPr="00BD212E">
        <w:rPr>
          <w:lang w:val="en-US"/>
        </w:rPr>
        <w:t>the</w:t>
      </w:r>
      <w:r w:rsidRPr="00BD212E">
        <w:rPr>
          <w:spacing w:val="9"/>
          <w:lang w:val="en-US"/>
        </w:rPr>
        <w:t xml:space="preserve"> </w:t>
      </w:r>
      <w:r w:rsidRPr="00BD212E">
        <w:rPr>
          <w:lang w:val="en-US"/>
        </w:rPr>
        <w:t>event</w:t>
      </w:r>
      <w:r w:rsidRPr="00BD212E">
        <w:rPr>
          <w:spacing w:val="7"/>
          <w:lang w:val="en-US"/>
        </w:rPr>
        <w:t xml:space="preserve"> </w:t>
      </w:r>
      <w:r w:rsidRPr="00BD212E">
        <w:rPr>
          <w:lang w:val="en-US"/>
        </w:rPr>
        <w:t>of</w:t>
      </w:r>
      <w:r w:rsidRPr="00BD212E">
        <w:rPr>
          <w:spacing w:val="10"/>
          <w:lang w:val="en-US"/>
        </w:rPr>
        <w:t xml:space="preserve"> </w:t>
      </w:r>
      <w:r w:rsidRPr="00BD212E">
        <w:rPr>
          <w:lang w:val="en-US"/>
        </w:rPr>
        <w:t>a</w:t>
      </w:r>
      <w:r w:rsidRPr="00BD212E">
        <w:rPr>
          <w:spacing w:val="11"/>
          <w:lang w:val="en-US"/>
        </w:rPr>
        <w:t xml:space="preserve"> </w:t>
      </w:r>
      <w:r w:rsidRPr="00BD212E">
        <w:rPr>
          <w:lang w:val="en-US"/>
        </w:rPr>
        <w:t>“vessel</w:t>
      </w:r>
      <w:r w:rsidRPr="00BD212E">
        <w:rPr>
          <w:spacing w:val="5"/>
          <w:lang w:val="en-US"/>
        </w:rPr>
        <w:t xml:space="preserve"> </w:t>
      </w:r>
      <w:r w:rsidRPr="00BD212E">
        <w:rPr>
          <w:lang w:val="en-US"/>
        </w:rPr>
        <w:t>not</w:t>
      </w:r>
      <w:r w:rsidRPr="00BD212E">
        <w:rPr>
          <w:spacing w:val="9"/>
          <w:lang w:val="en-US"/>
        </w:rPr>
        <w:t xml:space="preserve"> </w:t>
      </w:r>
      <w:r w:rsidRPr="00BD212E">
        <w:rPr>
          <w:lang w:val="en-US"/>
        </w:rPr>
        <w:t>under</w:t>
      </w:r>
      <w:r w:rsidRPr="00BD212E">
        <w:rPr>
          <w:spacing w:val="6"/>
          <w:lang w:val="en-US"/>
        </w:rPr>
        <w:t xml:space="preserve"> </w:t>
      </w:r>
      <w:r w:rsidRPr="00BD212E">
        <w:rPr>
          <w:lang w:val="en-US"/>
        </w:rPr>
        <w:t>command”</w:t>
      </w:r>
      <w:r w:rsidRPr="00BD212E">
        <w:rPr>
          <w:spacing w:val="2"/>
          <w:lang w:val="en-US"/>
        </w:rPr>
        <w:t xml:space="preserve"> s</w:t>
      </w:r>
      <w:r w:rsidRPr="00BD212E">
        <w:rPr>
          <w:lang w:val="en-US"/>
        </w:rPr>
        <w:t>hould</w:t>
      </w:r>
      <w:r w:rsidRPr="00BD212E">
        <w:rPr>
          <w:spacing w:val="6"/>
          <w:lang w:val="en-US"/>
        </w:rPr>
        <w:t xml:space="preserve"> </w:t>
      </w:r>
      <w:r w:rsidRPr="00BD212E">
        <w:rPr>
          <w:lang w:val="en-US"/>
        </w:rPr>
        <w:t>be</w:t>
      </w:r>
      <w:r w:rsidRPr="00BD212E">
        <w:rPr>
          <w:spacing w:val="10"/>
          <w:lang w:val="en-US"/>
        </w:rPr>
        <w:t xml:space="preserve"> </w:t>
      </w:r>
      <w:r w:rsidRPr="00BD212E">
        <w:rPr>
          <w:lang w:val="en-US"/>
        </w:rPr>
        <w:t>es</w:t>
      </w:r>
      <w:r w:rsidRPr="00BD212E">
        <w:rPr>
          <w:spacing w:val="-1"/>
          <w:lang w:val="en-US"/>
        </w:rPr>
        <w:t>t</w:t>
      </w:r>
      <w:r w:rsidRPr="00BD212E">
        <w:rPr>
          <w:lang w:val="en-US"/>
        </w:rPr>
        <w:t xml:space="preserve">ablished. </w:t>
      </w:r>
      <w:r w:rsidRPr="00BD212E">
        <w:rPr>
          <w:spacing w:val="-1"/>
          <w:lang w:val="en-US"/>
        </w:rPr>
        <w:t>A</w:t>
      </w:r>
      <w:r w:rsidRPr="00BD212E">
        <w:rPr>
          <w:spacing w:val="1"/>
          <w:lang w:val="en-US"/>
        </w:rPr>
        <w:t>c</w:t>
      </w:r>
      <w:r w:rsidRPr="00BD212E">
        <w:rPr>
          <w:lang w:val="en-US"/>
        </w:rPr>
        <w:t>tions</w:t>
      </w:r>
      <w:r w:rsidRPr="00BD212E">
        <w:rPr>
          <w:spacing w:val="5"/>
          <w:lang w:val="en-US"/>
        </w:rPr>
        <w:t xml:space="preserve"> </w:t>
      </w:r>
      <w:r w:rsidRPr="00BD212E">
        <w:rPr>
          <w:lang w:val="en-US"/>
        </w:rPr>
        <w:t>may include:</w:t>
      </w:r>
    </w:p>
    <w:p w14:paraId="64350000" w14:textId="77777777" w:rsidR="00A824D2" w:rsidRPr="00BD212E" w:rsidRDefault="00A824D2" w:rsidP="00A824D2">
      <w:pPr>
        <w:pStyle w:val="Bullet1"/>
        <w:rPr>
          <w:lang w:val="en-US"/>
        </w:rPr>
      </w:pPr>
      <w:r w:rsidRPr="00BD212E">
        <w:rPr>
          <w:lang w:val="en-US"/>
        </w:rPr>
        <w:t>Promulgate</w:t>
      </w:r>
      <w:r w:rsidRPr="00BD212E">
        <w:rPr>
          <w:spacing w:val="-11"/>
          <w:lang w:val="en-US"/>
        </w:rPr>
        <w:t xml:space="preserve"> </w:t>
      </w:r>
      <w:r w:rsidRPr="00BD212E">
        <w:rPr>
          <w:lang w:val="en-US"/>
        </w:rPr>
        <w:t>information</w:t>
      </w:r>
      <w:r w:rsidRPr="00BD212E">
        <w:rPr>
          <w:spacing w:val="-11"/>
          <w:lang w:val="en-US"/>
        </w:rPr>
        <w:t xml:space="preserve"> </w:t>
      </w:r>
      <w:r w:rsidRPr="00BD212E">
        <w:rPr>
          <w:lang w:val="en-US"/>
        </w:rPr>
        <w:t>concerning</w:t>
      </w:r>
      <w:r w:rsidRPr="00BD212E">
        <w:rPr>
          <w:spacing w:val="-11"/>
          <w:lang w:val="en-US"/>
        </w:rPr>
        <w:t xml:space="preserve"> </w:t>
      </w:r>
      <w:r w:rsidRPr="00BD212E">
        <w:rPr>
          <w:lang w:val="en-US"/>
        </w:rPr>
        <w:t>incident</w:t>
      </w:r>
      <w:r w:rsidRPr="00BD212E">
        <w:rPr>
          <w:spacing w:val="-8"/>
          <w:lang w:val="en-US"/>
        </w:rPr>
        <w:t xml:space="preserve"> </w:t>
      </w:r>
      <w:r w:rsidRPr="00BD212E">
        <w:rPr>
          <w:lang w:val="en-US"/>
        </w:rPr>
        <w:t>to</w:t>
      </w:r>
      <w:r w:rsidRPr="00BD212E">
        <w:rPr>
          <w:spacing w:val="-2"/>
          <w:lang w:val="en-US"/>
        </w:rPr>
        <w:t xml:space="preserve"> </w:t>
      </w:r>
      <w:r w:rsidRPr="00BD212E">
        <w:rPr>
          <w:lang w:val="en-US"/>
        </w:rPr>
        <w:t>vessels</w:t>
      </w:r>
      <w:r w:rsidRPr="00BD212E">
        <w:rPr>
          <w:spacing w:val="-8"/>
          <w:lang w:val="en-US"/>
        </w:rPr>
        <w:t xml:space="preserve"> </w:t>
      </w:r>
      <w:r w:rsidRPr="00BD212E">
        <w:rPr>
          <w:lang w:val="en-US"/>
        </w:rPr>
        <w:t>in</w:t>
      </w:r>
      <w:r w:rsidRPr="00BD212E">
        <w:rPr>
          <w:spacing w:val="-2"/>
          <w:lang w:val="en-US"/>
        </w:rPr>
        <w:t xml:space="preserve"> </w:t>
      </w:r>
      <w:r w:rsidRPr="00BD212E">
        <w:rPr>
          <w:lang w:val="en-US"/>
        </w:rPr>
        <w:t>the</w:t>
      </w:r>
      <w:r w:rsidRPr="00BD212E">
        <w:rPr>
          <w:spacing w:val="-4"/>
          <w:lang w:val="en-US"/>
        </w:rPr>
        <w:t xml:space="preserve"> </w:t>
      </w:r>
      <w:r w:rsidRPr="00BD212E">
        <w:rPr>
          <w:lang w:val="en-US"/>
        </w:rPr>
        <w:t>VTS</w:t>
      </w:r>
      <w:r w:rsidRPr="00BD212E">
        <w:rPr>
          <w:spacing w:val="-4"/>
          <w:lang w:val="en-US"/>
        </w:rPr>
        <w:t xml:space="preserve"> </w:t>
      </w:r>
      <w:r w:rsidRPr="00BD212E">
        <w:rPr>
          <w:lang w:val="en-US"/>
        </w:rPr>
        <w:t>area;</w:t>
      </w:r>
    </w:p>
    <w:p w14:paraId="604DD917" w14:textId="6BAF0D15" w:rsidR="00A824D2" w:rsidRPr="00BD212E" w:rsidRDefault="00A824D2" w:rsidP="00A824D2">
      <w:pPr>
        <w:pStyle w:val="Bullet1"/>
        <w:rPr>
          <w:lang w:val="en-US"/>
        </w:rPr>
      </w:pPr>
      <w:r w:rsidRPr="00BD212E">
        <w:rPr>
          <w:lang w:val="en-US"/>
        </w:rPr>
        <w:t>Obtain</w:t>
      </w:r>
      <w:r w:rsidRPr="00BD212E">
        <w:rPr>
          <w:spacing w:val="-6"/>
          <w:lang w:val="en-US"/>
        </w:rPr>
        <w:t xml:space="preserve"> </w:t>
      </w:r>
      <w:r w:rsidRPr="00BD212E">
        <w:rPr>
          <w:lang w:val="en-US"/>
        </w:rPr>
        <w:t>detailed</w:t>
      </w:r>
      <w:r w:rsidRPr="00BD212E">
        <w:rPr>
          <w:spacing w:val="-8"/>
          <w:lang w:val="en-US"/>
        </w:rPr>
        <w:t xml:space="preserve"> </w:t>
      </w:r>
      <w:r w:rsidRPr="00BD212E">
        <w:rPr>
          <w:lang w:val="en-US"/>
        </w:rPr>
        <w:t>information</w:t>
      </w:r>
      <w:r w:rsidRPr="00BD212E">
        <w:rPr>
          <w:spacing w:val="-11"/>
          <w:lang w:val="en-US"/>
        </w:rPr>
        <w:t xml:space="preserve"> </w:t>
      </w:r>
      <w:r w:rsidRPr="00BD212E">
        <w:rPr>
          <w:lang w:val="en-US"/>
        </w:rPr>
        <w:t>about</w:t>
      </w:r>
      <w:r w:rsidRPr="00BD212E">
        <w:rPr>
          <w:spacing w:val="-5"/>
          <w:lang w:val="en-US"/>
        </w:rPr>
        <w:t xml:space="preserve"> </w:t>
      </w:r>
      <w:r w:rsidRPr="00BD212E">
        <w:rPr>
          <w:lang w:val="en-US"/>
        </w:rPr>
        <w:t>on</w:t>
      </w:r>
      <w:del w:id="1171" w:author="Shahid Khan" w:date="2019-09-25T08:30:00Z">
        <w:r w:rsidRPr="00BD212E" w:rsidDel="00C010AB">
          <w:rPr>
            <w:spacing w:val="-3"/>
            <w:lang w:val="en-US"/>
          </w:rPr>
          <w:delText xml:space="preserve"> </w:delText>
        </w:r>
      </w:del>
      <w:r w:rsidRPr="00BD212E">
        <w:rPr>
          <w:lang w:val="en-US"/>
        </w:rPr>
        <w:t>board</w:t>
      </w:r>
      <w:r w:rsidRPr="00BD212E">
        <w:rPr>
          <w:spacing w:val="-6"/>
          <w:lang w:val="en-US"/>
        </w:rPr>
        <w:t xml:space="preserve"> </w:t>
      </w:r>
      <w:r w:rsidRPr="00BD212E">
        <w:rPr>
          <w:lang w:val="en-US"/>
        </w:rPr>
        <w:t>situation;</w:t>
      </w:r>
    </w:p>
    <w:p w14:paraId="258E2013" w14:textId="77777777" w:rsidR="00A824D2" w:rsidRPr="00BD212E" w:rsidRDefault="00A824D2" w:rsidP="00A824D2">
      <w:pPr>
        <w:pStyle w:val="Bullet1"/>
        <w:rPr>
          <w:lang w:val="en-US"/>
        </w:rPr>
      </w:pPr>
      <w:r w:rsidRPr="00BD212E">
        <w:rPr>
          <w:lang w:val="en-US"/>
        </w:rPr>
        <w:t>Maintain</w:t>
      </w:r>
      <w:r w:rsidRPr="00BD212E">
        <w:rPr>
          <w:spacing w:val="-8"/>
          <w:lang w:val="en-US"/>
        </w:rPr>
        <w:t xml:space="preserve"> </w:t>
      </w:r>
      <w:r w:rsidRPr="00BD212E">
        <w:rPr>
          <w:lang w:val="en-US"/>
        </w:rPr>
        <w:t>c</w:t>
      </w:r>
      <w:r w:rsidRPr="00BD212E">
        <w:rPr>
          <w:spacing w:val="-1"/>
          <w:lang w:val="en-US"/>
        </w:rPr>
        <w:t>o</w:t>
      </w:r>
      <w:r w:rsidRPr="00BD212E">
        <w:rPr>
          <w:lang w:val="en-US"/>
        </w:rPr>
        <w:t>mmunication</w:t>
      </w:r>
      <w:r w:rsidRPr="00BD212E">
        <w:rPr>
          <w:spacing w:val="-15"/>
          <w:lang w:val="en-US"/>
        </w:rPr>
        <w:t xml:space="preserve"> </w:t>
      </w:r>
      <w:r w:rsidRPr="00BD212E">
        <w:rPr>
          <w:lang w:val="en-US"/>
        </w:rPr>
        <w:t>with</w:t>
      </w:r>
      <w:r w:rsidRPr="00BD212E">
        <w:rPr>
          <w:spacing w:val="-4"/>
          <w:lang w:val="en-US"/>
        </w:rPr>
        <w:t xml:space="preserve"> </w:t>
      </w:r>
      <w:r w:rsidRPr="00BD212E">
        <w:rPr>
          <w:lang w:val="en-US"/>
        </w:rPr>
        <w:t>vessel;</w:t>
      </w:r>
    </w:p>
    <w:p w14:paraId="58712EC6" w14:textId="77777777" w:rsidR="00A824D2" w:rsidRPr="00BD212E" w:rsidRDefault="00A824D2" w:rsidP="00A824D2">
      <w:pPr>
        <w:pStyle w:val="Bullet1"/>
        <w:rPr>
          <w:lang w:val="en-US"/>
        </w:rPr>
      </w:pPr>
      <w:r w:rsidRPr="00BD212E">
        <w:rPr>
          <w:lang w:val="en-US"/>
        </w:rPr>
        <w:t>Assess</w:t>
      </w:r>
      <w:r w:rsidRPr="00BD212E">
        <w:rPr>
          <w:spacing w:val="-7"/>
          <w:lang w:val="en-US"/>
        </w:rPr>
        <w:t xml:space="preserve"> </w:t>
      </w:r>
      <w:r w:rsidRPr="00BD212E">
        <w:rPr>
          <w:lang w:val="en-US"/>
        </w:rPr>
        <w:t>vessel’s</w:t>
      </w:r>
      <w:r w:rsidRPr="00BD212E">
        <w:rPr>
          <w:spacing w:val="-8"/>
          <w:lang w:val="en-US"/>
        </w:rPr>
        <w:t xml:space="preserve"> </w:t>
      </w:r>
      <w:r w:rsidRPr="00BD212E">
        <w:rPr>
          <w:lang w:val="en-US"/>
        </w:rPr>
        <w:t>proximity</w:t>
      </w:r>
      <w:r w:rsidRPr="00BD212E">
        <w:rPr>
          <w:spacing w:val="-9"/>
          <w:lang w:val="en-US"/>
        </w:rPr>
        <w:t xml:space="preserve"> </w:t>
      </w:r>
      <w:r w:rsidRPr="00BD212E">
        <w:rPr>
          <w:lang w:val="en-US"/>
        </w:rPr>
        <w:t>to</w:t>
      </w:r>
      <w:r w:rsidRPr="00BD212E">
        <w:rPr>
          <w:spacing w:val="-2"/>
          <w:lang w:val="en-US"/>
        </w:rPr>
        <w:t xml:space="preserve"> </w:t>
      </w:r>
      <w:r w:rsidRPr="00BD212E">
        <w:rPr>
          <w:lang w:val="en-US"/>
        </w:rPr>
        <w:t>danger</w:t>
      </w:r>
      <w:r w:rsidRPr="00BD212E">
        <w:rPr>
          <w:spacing w:val="-7"/>
          <w:lang w:val="en-US"/>
        </w:rPr>
        <w:t xml:space="preserve"> </w:t>
      </w:r>
      <w:r w:rsidRPr="00BD212E">
        <w:rPr>
          <w:lang w:val="en-US"/>
        </w:rPr>
        <w:t>(danger</w:t>
      </w:r>
      <w:r w:rsidRPr="00BD212E">
        <w:rPr>
          <w:spacing w:val="-8"/>
          <w:lang w:val="en-US"/>
        </w:rPr>
        <w:t xml:space="preserve"> </w:t>
      </w:r>
      <w:r w:rsidRPr="00BD212E">
        <w:rPr>
          <w:lang w:val="en-US"/>
        </w:rPr>
        <w:t>to</w:t>
      </w:r>
      <w:r w:rsidRPr="00BD212E">
        <w:rPr>
          <w:spacing w:val="-2"/>
          <w:lang w:val="en-US"/>
        </w:rPr>
        <w:t xml:space="preserve"> </w:t>
      </w:r>
      <w:r w:rsidRPr="00BD212E">
        <w:rPr>
          <w:lang w:val="en-US"/>
        </w:rPr>
        <w:t>vessel</w:t>
      </w:r>
      <w:r w:rsidRPr="00BD212E">
        <w:rPr>
          <w:spacing w:val="-6"/>
          <w:lang w:val="en-US"/>
        </w:rPr>
        <w:t xml:space="preserve"> </w:t>
      </w:r>
      <w:r w:rsidRPr="00BD212E">
        <w:rPr>
          <w:lang w:val="en-US"/>
        </w:rPr>
        <w:t>i</w:t>
      </w:r>
      <w:r w:rsidRPr="00BD212E">
        <w:rPr>
          <w:spacing w:val="-1"/>
          <w:lang w:val="en-US"/>
        </w:rPr>
        <w:t>t</w:t>
      </w:r>
      <w:r w:rsidRPr="00BD212E">
        <w:rPr>
          <w:lang w:val="en-US"/>
        </w:rPr>
        <w:t>self</w:t>
      </w:r>
      <w:r w:rsidRPr="00BD212E">
        <w:rPr>
          <w:spacing w:val="-5"/>
          <w:lang w:val="en-US"/>
        </w:rPr>
        <w:t xml:space="preserve"> </w:t>
      </w:r>
      <w:r w:rsidRPr="00BD212E">
        <w:rPr>
          <w:spacing w:val="-1"/>
          <w:lang w:val="en-US"/>
        </w:rPr>
        <w:t>a</w:t>
      </w:r>
      <w:r w:rsidRPr="00BD212E">
        <w:rPr>
          <w:lang w:val="en-US"/>
        </w:rPr>
        <w:t>nd</w:t>
      </w:r>
      <w:r w:rsidRPr="00BD212E">
        <w:rPr>
          <w:spacing w:val="-4"/>
          <w:lang w:val="en-US"/>
        </w:rPr>
        <w:t xml:space="preserve"> </w:t>
      </w:r>
      <w:r w:rsidRPr="00BD212E">
        <w:rPr>
          <w:lang w:val="en-US"/>
        </w:rPr>
        <w:t>other</w:t>
      </w:r>
      <w:r w:rsidRPr="00BD212E">
        <w:rPr>
          <w:spacing w:val="-5"/>
          <w:lang w:val="en-US"/>
        </w:rPr>
        <w:t xml:space="preserve"> </w:t>
      </w:r>
      <w:r w:rsidRPr="00BD212E">
        <w:rPr>
          <w:lang w:val="en-US"/>
        </w:rPr>
        <w:t>traffic);</w:t>
      </w:r>
    </w:p>
    <w:p w14:paraId="091C52C6" w14:textId="0B1D6004" w:rsidR="00A824D2" w:rsidRPr="00BD212E" w:rsidRDefault="00A824D2" w:rsidP="00A824D2">
      <w:pPr>
        <w:pStyle w:val="Bullet1"/>
        <w:rPr>
          <w:lang w:val="en-US"/>
        </w:rPr>
      </w:pPr>
      <w:r w:rsidRPr="00BD212E">
        <w:rPr>
          <w:lang w:val="en-US"/>
        </w:rPr>
        <w:t>A</w:t>
      </w:r>
      <w:ins w:id="1172" w:author="Ski, Trond" w:date="2020-10-06T12:10:00Z">
        <w:r w:rsidR="006A3918">
          <w:rPr>
            <w:lang w:val="en-US"/>
          </w:rPr>
          <w:t>lert</w:t>
        </w:r>
      </w:ins>
      <w:del w:id="1173" w:author="Ski, Trond" w:date="2020-10-06T12:10:00Z">
        <w:r w:rsidRPr="00BD212E" w:rsidDel="006A3918">
          <w:rPr>
            <w:lang w:val="en-US"/>
          </w:rPr>
          <w:delText>ctivate</w:delText>
        </w:r>
      </w:del>
      <w:r w:rsidRPr="00BD212E">
        <w:rPr>
          <w:spacing w:val="-8"/>
          <w:lang w:val="en-US"/>
        </w:rPr>
        <w:t xml:space="preserve"> </w:t>
      </w:r>
      <w:ins w:id="1174" w:author="Ski, Trond" w:date="2020-10-06T12:10:00Z">
        <w:r w:rsidR="006A3918">
          <w:rPr>
            <w:spacing w:val="-8"/>
            <w:lang w:val="en-US"/>
          </w:rPr>
          <w:t>allied services</w:t>
        </w:r>
        <w:r w:rsidR="006A3918" w:rsidRPr="00BD212E" w:rsidDel="006A3918">
          <w:rPr>
            <w:lang w:val="en-US"/>
          </w:rPr>
          <w:t xml:space="preserve"> </w:t>
        </w:r>
      </w:ins>
      <w:del w:id="1175" w:author="Ski, Trond" w:date="2020-10-06T12:10:00Z">
        <w:r w:rsidRPr="00BD212E" w:rsidDel="006A3918">
          <w:rPr>
            <w:lang w:val="en-US"/>
          </w:rPr>
          <w:delText>tugs</w:delText>
        </w:r>
      </w:del>
      <w:r w:rsidRPr="00BD212E">
        <w:rPr>
          <w:spacing w:val="-4"/>
          <w:lang w:val="en-US"/>
        </w:rPr>
        <w:t xml:space="preserve"> </w:t>
      </w:r>
      <w:r w:rsidRPr="00BD212E">
        <w:rPr>
          <w:lang w:val="en-US"/>
        </w:rPr>
        <w:t>and</w:t>
      </w:r>
      <w:r w:rsidRPr="00BD212E">
        <w:rPr>
          <w:spacing w:val="-4"/>
          <w:lang w:val="en-US"/>
        </w:rPr>
        <w:t xml:space="preserve"> </w:t>
      </w:r>
      <w:r w:rsidRPr="00BD212E">
        <w:rPr>
          <w:lang w:val="en-US"/>
        </w:rPr>
        <w:t>other</w:t>
      </w:r>
      <w:r w:rsidRPr="00BD212E">
        <w:rPr>
          <w:spacing w:val="-6"/>
          <w:lang w:val="en-US"/>
        </w:rPr>
        <w:t xml:space="preserve"> </w:t>
      </w:r>
      <w:r w:rsidRPr="00BD212E">
        <w:rPr>
          <w:lang w:val="en-US"/>
        </w:rPr>
        <w:t>support</w:t>
      </w:r>
      <w:r w:rsidRPr="00BD212E">
        <w:rPr>
          <w:spacing w:val="-7"/>
          <w:lang w:val="en-US"/>
        </w:rPr>
        <w:t xml:space="preserve"> </w:t>
      </w:r>
      <w:r w:rsidRPr="00BD212E">
        <w:rPr>
          <w:lang w:val="en-US"/>
        </w:rPr>
        <w:t>uni</w:t>
      </w:r>
      <w:r w:rsidRPr="00BD212E">
        <w:rPr>
          <w:spacing w:val="-1"/>
          <w:lang w:val="en-US"/>
        </w:rPr>
        <w:t>t</w:t>
      </w:r>
      <w:r w:rsidRPr="00BD212E">
        <w:rPr>
          <w:lang w:val="en-US"/>
        </w:rPr>
        <w:t>s</w:t>
      </w:r>
      <w:ins w:id="1176" w:author="Shahid Khan" w:date="2019-09-25T08:30:00Z">
        <w:r w:rsidR="00C010AB">
          <w:rPr>
            <w:lang w:val="en-US"/>
          </w:rPr>
          <w:t>,</w:t>
        </w:r>
      </w:ins>
      <w:r w:rsidRPr="00BD212E">
        <w:rPr>
          <w:spacing w:val="-4"/>
          <w:lang w:val="en-US"/>
        </w:rPr>
        <w:t xml:space="preserve"> </w:t>
      </w:r>
      <w:r w:rsidRPr="00BD212E">
        <w:rPr>
          <w:lang w:val="en-US"/>
        </w:rPr>
        <w:t>if</w:t>
      </w:r>
      <w:r w:rsidRPr="00BD212E">
        <w:rPr>
          <w:spacing w:val="-1"/>
          <w:lang w:val="en-US"/>
        </w:rPr>
        <w:t xml:space="preserve"> </w:t>
      </w:r>
      <w:r w:rsidRPr="00BD212E">
        <w:rPr>
          <w:lang w:val="en-US"/>
        </w:rPr>
        <w:t>appropriate.</w:t>
      </w:r>
    </w:p>
    <w:p w14:paraId="1EA03E8A" w14:textId="77777777" w:rsidR="00A824D2" w:rsidRDefault="00A824D2" w:rsidP="00A824D2">
      <w:pPr>
        <w:pStyle w:val="Heading3"/>
        <w:rPr>
          <w:lang w:val="en-US"/>
        </w:rPr>
      </w:pPr>
      <w:bookmarkStart w:id="1177" w:name="_Toc49124664"/>
      <w:r>
        <w:rPr>
          <w:lang w:val="en-US"/>
        </w:rPr>
        <w:t>Security Incident</w:t>
      </w:r>
      <w:bookmarkEnd w:id="1177"/>
    </w:p>
    <w:p w14:paraId="048BE7FD" w14:textId="77777777" w:rsidR="00A824D2" w:rsidRDefault="00A824D2" w:rsidP="00A824D2">
      <w:pPr>
        <w:pStyle w:val="BodyText"/>
        <w:rPr>
          <w:lang w:val="en-US"/>
        </w:rPr>
      </w:pPr>
      <w:r w:rsidRPr="00BD212E">
        <w:rPr>
          <w:lang w:val="en-US"/>
        </w:rPr>
        <w:t>Procedures</w:t>
      </w:r>
      <w:r w:rsidRPr="00BD212E">
        <w:rPr>
          <w:spacing w:val="-5"/>
          <w:lang w:val="en-US"/>
        </w:rPr>
        <w:t xml:space="preserve"> </w:t>
      </w:r>
      <w:r w:rsidRPr="00BD212E">
        <w:rPr>
          <w:lang w:val="en-US"/>
        </w:rPr>
        <w:t>in</w:t>
      </w:r>
      <w:r w:rsidRPr="00BD212E">
        <w:rPr>
          <w:spacing w:val="6"/>
          <w:lang w:val="en-US"/>
        </w:rPr>
        <w:t xml:space="preserve"> </w:t>
      </w:r>
      <w:r w:rsidRPr="00BD212E">
        <w:rPr>
          <w:lang w:val="en-US"/>
        </w:rPr>
        <w:t>the</w:t>
      </w:r>
      <w:r w:rsidRPr="00BD212E">
        <w:rPr>
          <w:spacing w:val="5"/>
          <w:lang w:val="en-US"/>
        </w:rPr>
        <w:t xml:space="preserve"> </w:t>
      </w:r>
      <w:r w:rsidRPr="00BD212E">
        <w:rPr>
          <w:lang w:val="en-US"/>
        </w:rPr>
        <w:t>event</w:t>
      </w:r>
      <w:r w:rsidRPr="00BD212E">
        <w:rPr>
          <w:spacing w:val="1"/>
          <w:lang w:val="en-US"/>
        </w:rPr>
        <w:t xml:space="preserve"> </w:t>
      </w:r>
      <w:r w:rsidRPr="00BD212E">
        <w:rPr>
          <w:lang w:val="en-US"/>
        </w:rPr>
        <w:t>of</w:t>
      </w:r>
      <w:r w:rsidRPr="00BD212E">
        <w:rPr>
          <w:spacing w:val="6"/>
          <w:lang w:val="en-US"/>
        </w:rPr>
        <w:t xml:space="preserve"> </w:t>
      </w:r>
      <w:r w:rsidRPr="00BD212E">
        <w:rPr>
          <w:lang w:val="en-US"/>
        </w:rPr>
        <w:t>a</w:t>
      </w:r>
      <w:r w:rsidRPr="00BD212E">
        <w:rPr>
          <w:spacing w:val="7"/>
          <w:lang w:val="en-US"/>
        </w:rPr>
        <w:t xml:space="preserve"> </w:t>
      </w:r>
      <w:r w:rsidRPr="00BD212E">
        <w:rPr>
          <w:lang w:val="en-US"/>
        </w:rPr>
        <w:t>s</w:t>
      </w:r>
      <w:r w:rsidRPr="00BD212E">
        <w:rPr>
          <w:spacing w:val="-1"/>
          <w:lang w:val="en-US"/>
        </w:rPr>
        <w:t>e</w:t>
      </w:r>
      <w:r w:rsidRPr="00BD212E">
        <w:rPr>
          <w:lang w:val="en-US"/>
        </w:rPr>
        <w:t>curity incident</w:t>
      </w:r>
      <w:r w:rsidRPr="00BD212E">
        <w:rPr>
          <w:spacing w:val="-2"/>
          <w:lang w:val="en-US"/>
        </w:rPr>
        <w:t xml:space="preserve"> </w:t>
      </w:r>
      <w:r w:rsidRPr="00BD212E">
        <w:rPr>
          <w:lang w:val="en-US"/>
        </w:rPr>
        <w:t>s</w:t>
      </w:r>
      <w:r w:rsidRPr="00BD212E">
        <w:rPr>
          <w:spacing w:val="-1"/>
          <w:lang w:val="en-US"/>
        </w:rPr>
        <w:t>h</w:t>
      </w:r>
      <w:r w:rsidRPr="00BD212E">
        <w:rPr>
          <w:lang w:val="en-US"/>
        </w:rPr>
        <w:t>ould</w:t>
      </w:r>
      <w:r w:rsidRPr="00BD212E">
        <w:rPr>
          <w:spacing w:val="2"/>
          <w:lang w:val="en-US"/>
        </w:rPr>
        <w:t xml:space="preserve"> </w:t>
      </w:r>
      <w:r w:rsidRPr="00BD212E">
        <w:rPr>
          <w:lang w:val="en-US"/>
        </w:rPr>
        <w:t>be</w:t>
      </w:r>
      <w:r w:rsidRPr="00BD212E">
        <w:rPr>
          <w:spacing w:val="6"/>
          <w:lang w:val="en-US"/>
        </w:rPr>
        <w:t xml:space="preserve"> </w:t>
      </w:r>
      <w:r w:rsidRPr="00BD212E">
        <w:rPr>
          <w:spacing w:val="-1"/>
          <w:lang w:val="en-US"/>
        </w:rPr>
        <w:t>e</w:t>
      </w:r>
      <w:r w:rsidRPr="00BD212E">
        <w:rPr>
          <w:spacing w:val="1"/>
          <w:lang w:val="en-US"/>
        </w:rPr>
        <w:t>s</w:t>
      </w:r>
      <w:r w:rsidRPr="00BD212E">
        <w:rPr>
          <w:lang w:val="en-US"/>
        </w:rPr>
        <w:t>t</w:t>
      </w:r>
      <w:r w:rsidRPr="00BD212E">
        <w:rPr>
          <w:spacing w:val="-1"/>
          <w:lang w:val="en-US"/>
        </w:rPr>
        <w:t>a</w:t>
      </w:r>
      <w:r w:rsidRPr="00BD212E">
        <w:rPr>
          <w:lang w:val="en-US"/>
        </w:rPr>
        <w:t>blished. Procedures</w:t>
      </w:r>
      <w:r w:rsidRPr="00BD212E">
        <w:rPr>
          <w:spacing w:val="-5"/>
          <w:lang w:val="en-US"/>
        </w:rPr>
        <w:t xml:space="preserve"> </w:t>
      </w:r>
      <w:r w:rsidRPr="00BD212E">
        <w:rPr>
          <w:lang w:val="en-US"/>
        </w:rPr>
        <w:t>s</w:t>
      </w:r>
      <w:r w:rsidRPr="00BD212E">
        <w:rPr>
          <w:spacing w:val="-1"/>
          <w:lang w:val="en-US"/>
        </w:rPr>
        <w:t>h</w:t>
      </w:r>
      <w:r w:rsidRPr="00BD212E">
        <w:rPr>
          <w:lang w:val="en-US"/>
        </w:rPr>
        <w:t>ould</w:t>
      </w:r>
      <w:r w:rsidRPr="00BD212E">
        <w:rPr>
          <w:spacing w:val="2"/>
          <w:lang w:val="en-US"/>
        </w:rPr>
        <w:t xml:space="preserve"> </w:t>
      </w:r>
      <w:r w:rsidRPr="00BD212E">
        <w:rPr>
          <w:lang w:val="en-US"/>
        </w:rPr>
        <w:t>reflect any</w:t>
      </w:r>
      <w:r w:rsidRPr="00BD212E">
        <w:rPr>
          <w:spacing w:val="8"/>
          <w:lang w:val="en-US"/>
        </w:rPr>
        <w:t xml:space="preserve"> </w:t>
      </w:r>
      <w:r w:rsidRPr="00BD212E">
        <w:rPr>
          <w:lang w:val="en-US"/>
        </w:rPr>
        <w:t>involv</w:t>
      </w:r>
      <w:r w:rsidRPr="00BD212E">
        <w:rPr>
          <w:spacing w:val="1"/>
          <w:lang w:val="en-US"/>
        </w:rPr>
        <w:t>e</w:t>
      </w:r>
      <w:r w:rsidRPr="00BD212E">
        <w:rPr>
          <w:spacing w:val="-1"/>
          <w:lang w:val="en-US"/>
        </w:rPr>
        <w:t>m</w:t>
      </w:r>
      <w:r w:rsidRPr="00BD212E">
        <w:rPr>
          <w:lang w:val="en-US"/>
        </w:rPr>
        <w:t>ent of</w:t>
      </w:r>
      <w:r w:rsidRPr="00BD212E">
        <w:rPr>
          <w:spacing w:val="10"/>
          <w:lang w:val="en-US"/>
        </w:rPr>
        <w:t xml:space="preserve"> </w:t>
      </w:r>
      <w:r w:rsidRPr="00BD212E">
        <w:rPr>
          <w:lang w:val="en-US"/>
        </w:rPr>
        <w:t>the</w:t>
      </w:r>
      <w:r w:rsidRPr="00BD212E">
        <w:rPr>
          <w:spacing w:val="10"/>
          <w:lang w:val="en-US"/>
        </w:rPr>
        <w:t xml:space="preserve"> </w:t>
      </w:r>
      <w:r w:rsidRPr="00BD212E">
        <w:rPr>
          <w:lang w:val="en-US"/>
        </w:rPr>
        <w:t>VTS</w:t>
      </w:r>
      <w:r w:rsidRPr="00BD212E">
        <w:rPr>
          <w:spacing w:val="7"/>
          <w:lang w:val="en-US"/>
        </w:rPr>
        <w:t xml:space="preserve"> </w:t>
      </w:r>
      <w:r w:rsidRPr="00BD212E">
        <w:rPr>
          <w:lang w:val="en-US"/>
        </w:rPr>
        <w:t>with</w:t>
      </w:r>
      <w:r w:rsidRPr="00BD212E">
        <w:rPr>
          <w:spacing w:val="8"/>
          <w:lang w:val="en-US"/>
        </w:rPr>
        <w:t xml:space="preserve"> </w:t>
      </w:r>
      <w:r w:rsidRPr="00BD212E">
        <w:rPr>
          <w:lang w:val="en-US"/>
        </w:rPr>
        <w:t>t</w:t>
      </w:r>
      <w:r w:rsidRPr="00BD212E">
        <w:rPr>
          <w:spacing w:val="1"/>
          <w:lang w:val="en-US"/>
        </w:rPr>
        <w:t>h</w:t>
      </w:r>
      <w:r w:rsidRPr="00BD212E">
        <w:rPr>
          <w:lang w:val="en-US"/>
        </w:rPr>
        <w:t>e</w:t>
      </w:r>
      <w:r w:rsidRPr="00BD212E">
        <w:rPr>
          <w:spacing w:val="9"/>
          <w:lang w:val="en-US"/>
        </w:rPr>
        <w:t xml:space="preserve"> </w:t>
      </w:r>
      <w:r w:rsidRPr="00BD212E">
        <w:rPr>
          <w:lang w:val="en-US"/>
        </w:rPr>
        <w:t>PFSP</w:t>
      </w:r>
      <w:r w:rsidRPr="00BD212E">
        <w:rPr>
          <w:spacing w:val="6"/>
          <w:lang w:val="en-US"/>
        </w:rPr>
        <w:t xml:space="preserve"> </w:t>
      </w:r>
      <w:r w:rsidRPr="00BD212E">
        <w:rPr>
          <w:lang w:val="en-US"/>
        </w:rPr>
        <w:t>(P</w:t>
      </w:r>
      <w:r w:rsidRPr="00BD212E">
        <w:rPr>
          <w:spacing w:val="1"/>
          <w:lang w:val="en-US"/>
        </w:rPr>
        <w:t>o</w:t>
      </w:r>
      <w:r w:rsidRPr="00BD212E">
        <w:rPr>
          <w:lang w:val="en-US"/>
        </w:rPr>
        <w:t>rt</w:t>
      </w:r>
      <w:r w:rsidRPr="00BD212E">
        <w:rPr>
          <w:spacing w:val="7"/>
          <w:lang w:val="en-US"/>
        </w:rPr>
        <w:t xml:space="preserve"> </w:t>
      </w:r>
      <w:r w:rsidRPr="00BD212E">
        <w:rPr>
          <w:lang w:val="en-US"/>
        </w:rPr>
        <w:t>Facility</w:t>
      </w:r>
      <w:r w:rsidRPr="00BD212E">
        <w:rPr>
          <w:spacing w:val="5"/>
          <w:lang w:val="en-US"/>
        </w:rPr>
        <w:t xml:space="preserve"> </w:t>
      </w:r>
      <w:r w:rsidRPr="00BD212E">
        <w:rPr>
          <w:lang w:val="en-US"/>
        </w:rPr>
        <w:t>Security</w:t>
      </w:r>
      <w:r w:rsidRPr="00BD212E">
        <w:rPr>
          <w:spacing w:val="4"/>
          <w:lang w:val="en-US"/>
        </w:rPr>
        <w:t xml:space="preserve"> </w:t>
      </w:r>
      <w:r w:rsidRPr="00BD212E">
        <w:rPr>
          <w:lang w:val="en-US"/>
        </w:rPr>
        <w:t>Plan)</w:t>
      </w:r>
      <w:r w:rsidRPr="00BD212E">
        <w:rPr>
          <w:spacing w:val="7"/>
          <w:lang w:val="en-US"/>
        </w:rPr>
        <w:t xml:space="preserve"> </w:t>
      </w:r>
      <w:r w:rsidRPr="00BD212E">
        <w:rPr>
          <w:lang w:val="en-US"/>
        </w:rPr>
        <w:t>as</w:t>
      </w:r>
      <w:r w:rsidRPr="00BD212E">
        <w:rPr>
          <w:spacing w:val="9"/>
          <w:lang w:val="en-US"/>
        </w:rPr>
        <w:t xml:space="preserve"> </w:t>
      </w:r>
      <w:r w:rsidRPr="00BD212E">
        <w:rPr>
          <w:lang w:val="en-US"/>
        </w:rPr>
        <w:t>per</w:t>
      </w:r>
      <w:r w:rsidRPr="00BD212E">
        <w:rPr>
          <w:spacing w:val="9"/>
          <w:lang w:val="en-US"/>
        </w:rPr>
        <w:t xml:space="preserve"> </w:t>
      </w:r>
      <w:r w:rsidRPr="00BD212E">
        <w:rPr>
          <w:lang w:val="en-US"/>
        </w:rPr>
        <w:t>the</w:t>
      </w:r>
      <w:r w:rsidRPr="00BD212E">
        <w:rPr>
          <w:spacing w:val="9"/>
          <w:lang w:val="en-US"/>
        </w:rPr>
        <w:t xml:space="preserve"> </w:t>
      </w:r>
      <w:r w:rsidRPr="00BD212E">
        <w:rPr>
          <w:lang w:val="en-US"/>
        </w:rPr>
        <w:t>International Ship</w:t>
      </w:r>
      <w:r w:rsidRPr="00BD212E">
        <w:rPr>
          <w:spacing w:val="-4"/>
          <w:lang w:val="en-US"/>
        </w:rPr>
        <w:t xml:space="preserve"> </w:t>
      </w:r>
      <w:r w:rsidRPr="00BD212E">
        <w:rPr>
          <w:lang w:val="en-US"/>
        </w:rPr>
        <w:t>and</w:t>
      </w:r>
      <w:r w:rsidRPr="00BD212E">
        <w:rPr>
          <w:spacing w:val="-4"/>
          <w:lang w:val="en-US"/>
        </w:rPr>
        <w:t xml:space="preserve"> </w:t>
      </w:r>
      <w:r w:rsidRPr="00BD212E">
        <w:rPr>
          <w:lang w:val="en-US"/>
        </w:rPr>
        <w:t>Port</w:t>
      </w:r>
      <w:r w:rsidRPr="00BD212E">
        <w:rPr>
          <w:spacing w:val="-4"/>
          <w:lang w:val="en-US"/>
        </w:rPr>
        <w:t xml:space="preserve"> </w:t>
      </w:r>
      <w:r w:rsidRPr="00BD212E">
        <w:rPr>
          <w:lang w:val="en-US"/>
        </w:rPr>
        <w:t>facility</w:t>
      </w:r>
      <w:r w:rsidRPr="00BD212E">
        <w:rPr>
          <w:spacing w:val="-6"/>
          <w:lang w:val="en-US"/>
        </w:rPr>
        <w:t xml:space="preserve"> </w:t>
      </w:r>
      <w:r w:rsidRPr="00BD212E">
        <w:rPr>
          <w:lang w:val="en-US"/>
        </w:rPr>
        <w:t>Security</w:t>
      </w:r>
      <w:r w:rsidRPr="00BD212E">
        <w:rPr>
          <w:spacing w:val="-8"/>
          <w:lang w:val="en-US"/>
        </w:rPr>
        <w:t xml:space="preserve"> </w:t>
      </w:r>
      <w:r w:rsidRPr="00BD212E">
        <w:rPr>
          <w:lang w:val="en-US"/>
        </w:rPr>
        <w:t>Code</w:t>
      </w:r>
      <w:r w:rsidRPr="00BD212E">
        <w:rPr>
          <w:spacing w:val="-5"/>
          <w:lang w:val="en-US"/>
        </w:rPr>
        <w:t xml:space="preserve"> </w:t>
      </w:r>
      <w:r w:rsidRPr="00BD212E">
        <w:rPr>
          <w:lang w:val="en-US"/>
        </w:rPr>
        <w:t>(ISPS).</w:t>
      </w:r>
    </w:p>
    <w:p w14:paraId="064F7CB3" w14:textId="77777777" w:rsidR="00A824D2" w:rsidRDefault="00A824D2" w:rsidP="00A824D2">
      <w:pPr>
        <w:pStyle w:val="Heading3"/>
        <w:rPr>
          <w:rFonts w:eastAsia="Arial"/>
          <w:lang w:val="en-US"/>
        </w:rPr>
      </w:pPr>
      <w:bookmarkStart w:id="1178" w:name="_Toc49124665"/>
      <w:r>
        <w:rPr>
          <w:rFonts w:eastAsia="Arial"/>
          <w:lang w:val="en-US"/>
        </w:rPr>
        <w:t>Protest Action</w:t>
      </w:r>
      <w:bookmarkEnd w:id="1178"/>
    </w:p>
    <w:p w14:paraId="326FA3D0" w14:textId="77777777" w:rsidR="00A824D2" w:rsidRPr="00BD212E" w:rsidRDefault="00A824D2" w:rsidP="00A824D2">
      <w:pPr>
        <w:pStyle w:val="BodyText"/>
        <w:rPr>
          <w:lang w:val="en-US"/>
        </w:rPr>
      </w:pPr>
      <w:r w:rsidRPr="00BD212E">
        <w:rPr>
          <w:lang w:val="en-US"/>
        </w:rPr>
        <w:t>Procedures</w:t>
      </w:r>
      <w:r w:rsidRPr="00BD212E">
        <w:rPr>
          <w:spacing w:val="16"/>
          <w:lang w:val="en-US"/>
        </w:rPr>
        <w:t xml:space="preserve"> </w:t>
      </w:r>
      <w:r w:rsidRPr="00BD212E">
        <w:rPr>
          <w:lang w:val="en-US"/>
        </w:rPr>
        <w:t>should</w:t>
      </w:r>
      <w:r w:rsidRPr="00BD212E">
        <w:rPr>
          <w:spacing w:val="22"/>
          <w:lang w:val="en-US"/>
        </w:rPr>
        <w:t xml:space="preserve"> </w:t>
      </w:r>
      <w:r w:rsidRPr="00BD212E">
        <w:rPr>
          <w:lang w:val="en-US"/>
        </w:rPr>
        <w:t>be</w:t>
      </w:r>
      <w:r w:rsidRPr="00BD212E">
        <w:rPr>
          <w:spacing w:val="25"/>
          <w:lang w:val="en-US"/>
        </w:rPr>
        <w:t xml:space="preserve"> </w:t>
      </w:r>
      <w:r w:rsidRPr="00BD212E">
        <w:rPr>
          <w:spacing w:val="-1"/>
          <w:lang w:val="en-US"/>
        </w:rPr>
        <w:t>e</w:t>
      </w:r>
      <w:r w:rsidRPr="00BD212E">
        <w:rPr>
          <w:spacing w:val="1"/>
          <w:lang w:val="en-US"/>
        </w:rPr>
        <w:t>s</w:t>
      </w:r>
      <w:r w:rsidRPr="00BD212E">
        <w:rPr>
          <w:lang w:val="en-US"/>
        </w:rPr>
        <w:t>tablished</w:t>
      </w:r>
      <w:r w:rsidRPr="00BD212E">
        <w:rPr>
          <w:spacing w:val="16"/>
          <w:lang w:val="en-US"/>
        </w:rPr>
        <w:t xml:space="preserve"> </w:t>
      </w:r>
      <w:r w:rsidRPr="00BD212E">
        <w:rPr>
          <w:spacing w:val="-1"/>
          <w:lang w:val="en-US"/>
        </w:rPr>
        <w:t>t</w:t>
      </w:r>
      <w:r w:rsidRPr="00BD212E">
        <w:rPr>
          <w:lang w:val="en-US"/>
        </w:rPr>
        <w:t>o</w:t>
      </w:r>
      <w:r w:rsidRPr="00BD212E">
        <w:rPr>
          <w:spacing w:val="26"/>
          <w:lang w:val="en-US"/>
        </w:rPr>
        <w:t xml:space="preserve"> </w:t>
      </w:r>
      <w:r w:rsidRPr="00BD212E">
        <w:rPr>
          <w:lang w:val="en-US"/>
        </w:rPr>
        <w:t>respond</w:t>
      </w:r>
      <w:r w:rsidRPr="00BD212E">
        <w:rPr>
          <w:spacing w:val="20"/>
          <w:lang w:val="en-US"/>
        </w:rPr>
        <w:t xml:space="preserve"> </w:t>
      </w:r>
      <w:r w:rsidRPr="00BD212E">
        <w:rPr>
          <w:spacing w:val="-1"/>
          <w:lang w:val="en-US"/>
        </w:rPr>
        <w:t>t</w:t>
      </w:r>
      <w:r w:rsidRPr="00BD212E">
        <w:rPr>
          <w:lang w:val="en-US"/>
        </w:rPr>
        <w:t>o</w:t>
      </w:r>
      <w:r w:rsidRPr="00BD212E">
        <w:rPr>
          <w:spacing w:val="26"/>
          <w:lang w:val="en-US"/>
        </w:rPr>
        <w:t xml:space="preserve"> </w:t>
      </w:r>
      <w:r w:rsidRPr="00BD212E">
        <w:rPr>
          <w:lang w:val="en-US"/>
        </w:rPr>
        <w:t>protest</w:t>
      </w:r>
      <w:r w:rsidRPr="00BD212E">
        <w:rPr>
          <w:spacing w:val="20"/>
          <w:lang w:val="en-US"/>
        </w:rPr>
        <w:t xml:space="preserve"> </w:t>
      </w:r>
      <w:r w:rsidRPr="00BD212E">
        <w:rPr>
          <w:lang w:val="en-US"/>
        </w:rPr>
        <w:t>action</w:t>
      </w:r>
      <w:r w:rsidRPr="00BD212E">
        <w:rPr>
          <w:spacing w:val="22"/>
          <w:lang w:val="en-US"/>
        </w:rPr>
        <w:t xml:space="preserve"> </w:t>
      </w:r>
      <w:r w:rsidRPr="00BD212E">
        <w:rPr>
          <w:lang w:val="en-US"/>
        </w:rPr>
        <w:t>agai</w:t>
      </w:r>
      <w:r w:rsidRPr="00BD212E">
        <w:rPr>
          <w:spacing w:val="-1"/>
          <w:lang w:val="en-US"/>
        </w:rPr>
        <w:t>n</w:t>
      </w:r>
      <w:r w:rsidRPr="00BD212E">
        <w:rPr>
          <w:spacing w:val="1"/>
          <w:lang w:val="en-US"/>
        </w:rPr>
        <w:t>s</w:t>
      </w:r>
      <w:r w:rsidRPr="00BD212E">
        <w:rPr>
          <w:lang w:val="en-US"/>
        </w:rPr>
        <w:t>t</w:t>
      </w:r>
      <w:r w:rsidRPr="00BD212E">
        <w:rPr>
          <w:spacing w:val="20"/>
          <w:lang w:val="en-US"/>
        </w:rPr>
        <w:t xml:space="preserve"> </w:t>
      </w:r>
      <w:r w:rsidRPr="00BD212E">
        <w:rPr>
          <w:lang w:val="en-US"/>
        </w:rPr>
        <w:t>a</w:t>
      </w:r>
      <w:r w:rsidRPr="00BD212E">
        <w:rPr>
          <w:spacing w:val="27"/>
          <w:lang w:val="en-US"/>
        </w:rPr>
        <w:t xml:space="preserve"> </w:t>
      </w:r>
      <w:r w:rsidRPr="00BD212E">
        <w:rPr>
          <w:lang w:val="en-US"/>
        </w:rPr>
        <w:t>vessel</w:t>
      </w:r>
      <w:r w:rsidRPr="00BD212E">
        <w:rPr>
          <w:spacing w:val="22"/>
          <w:lang w:val="en-US"/>
        </w:rPr>
        <w:t xml:space="preserve"> </w:t>
      </w:r>
      <w:r w:rsidRPr="00BD212E">
        <w:rPr>
          <w:lang w:val="en-US"/>
        </w:rPr>
        <w:t>t</w:t>
      </w:r>
      <w:r w:rsidRPr="00BD212E">
        <w:rPr>
          <w:spacing w:val="-1"/>
          <w:lang w:val="en-US"/>
        </w:rPr>
        <w:t>r</w:t>
      </w:r>
      <w:r w:rsidRPr="00BD212E">
        <w:rPr>
          <w:lang w:val="en-US"/>
        </w:rPr>
        <w:t>ansiting</w:t>
      </w:r>
      <w:r w:rsidRPr="00BD212E">
        <w:rPr>
          <w:spacing w:val="18"/>
          <w:lang w:val="en-US"/>
        </w:rPr>
        <w:t xml:space="preserve"> </w:t>
      </w:r>
      <w:r w:rsidRPr="00BD212E">
        <w:rPr>
          <w:lang w:val="en-US"/>
        </w:rPr>
        <w:t>the</w:t>
      </w:r>
    </w:p>
    <w:p w14:paraId="7FEC32A8" w14:textId="77777777" w:rsidR="00A824D2" w:rsidRPr="00BD212E" w:rsidRDefault="00A824D2" w:rsidP="00A824D2">
      <w:pPr>
        <w:pStyle w:val="BodyText"/>
        <w:rPr>
          <w:lang w:val="en-US"/>
        </w:rPr>
      </w:pPr>
      <w:r w:rsidRPr="00BD212E">
        <w:rPr>
          <w:lang w:val="en-US"/>
        </w:rPr>
        <w:t>VTS</w:t>
      </w:r>
      <w:r w:rsidRPr="00BD212E">
        <w:rPr>
          <w:spacing w:val="-4"/>
          <w:lang w:val="en-US"/>
        </w:rPr>
        <w:t xml:space="preserve"> </w:t>
      </w:r>
      <w:r w:rsidRPr="00BD212E">
        <w:rPr>
          <w:lang w:val="en-US"/>
        </w:rPr>
        <w:t>area.</w:t>
      </w:r>
      <w:r w:rsidRPr="00BD212E">
        <w:rPr>
          <w:spacing w:val="56"/>
          <w:lang w:val="en-US"/>
        </w:rPr>
        <w:t xml:space="preserve"> </w:t>
      </w:r>
      <w:r w:rsidRPr="00BD212E">
        <w:rPr>
          <w:lang w:val="en-US"/>
        </w:rPr>
        <w:t>Actions</w:t>
      </w:r>
      <w:r w:rsidRPr="00BD212E">
        <w:rPr>
          <w:spacing w:val="-7"/>
          <w:lang w:val="en-US"/>
        </w:rPr>
        <w:t xml:space="preserve"> </w:t>
      </w:r>
      <w:r w:rsidRPr="00BD212E">
        <w:rPr>
          <w:lang w:val="en-US"/>
        </w:rPr>
        <w:t>may</w:t>
      </w:r>
      <w:r w:rsidRPr="00BD212E">
        <w:rPr>
          <w:spacing w:val="-4"/>
          <w:lang w:val="en-US"/>
        </w:rPr>
        <w:t xml:space="preserve"> </w:t>
      </w:r>
      <w:r w:rsidRPr="00BD212E">
        <w:rPr>
          <w:lang w:val="en-US"/>
        </w:rPr>
        <w:t>include:</w:t>
      </w:r>
    </w:p>
    <w:p w14:paraId="23605DE7" w14:textId="77777777" w:rsidR="00A824D2" w:rsidRPr="00BD212E" w:rsidRDefault="00A824D2" w:rsidP="00A824D2">
      <w:pPr>
        <w:pStyle w:val="Bullet1"/>
        <w:rPr>
          <w:lang w:val="en-US"/>
        </w:rPr>
      </w:pPr>
      <w:r w:rsidRPr="00BD212E">
        <w:rPr>
          <w:lang w:val="en-US"/>
        </w:rPr>
        <w:t>Alert</w:t>
      </w:r>
      <w:r w:rsidRPr="00BD212E">
        <w:rPr>
          <w:spacing w:val="-5"/>
          <w:lang w:val="en-US"/>
        </w:rPr>
        <w:t xml:space="preserve"> </w:t>
      </w:r>
      <w:r w:rsidRPr="00BD212E">
        <w:rPr>
          <w:lang w:val="en-US"/>
        </w:rPr>
        <w:t>respo</w:t>
      </w:r>
      <w:r w:rsidRPr="00BD212E">
        <w:rPr>
          <w:spacing w:val="-1"/>
          <w:lang w:val="en-US"/>
        </w:rPr>
        <w:t>n</w:t>
      </w:r>
      <w:r w:rsidRPr="00BD212E">
        <w:rPr>
          <w:lang w:val="en-US"/>
        </w:rPr>
        <w:t>sible</w:t>
      </w:r>
      <w:r w:rsidRPr="00BD212E">
        <w:rPr>
          <w:spacing w:val="-11"/>
          <w:lang w:val="en-US"/>
        </w:rPr>
        <w:t xml:space="preserve"> </w:t>
      </w:r>
      <w:r w:rsidRPr="00BD212E">
        <w:rPr>
          <w:lang w:val="en-US"/>
        </w:rPr>
        <w:t>authority;</w:t>
      </w:r>
    </w:p>
    <w:p w14:paraId="42FF3EF5" w14:textId="0D3AC8AF" w:rsidR="00A824D2" w:rsidRPr="00BD212E" w:rsidRDefault="00A824D2" w:rsidP="00A824D2">
      <w:pPr>
        <w:pStyle w:val="Bullet1"/>
        <w:rPr>
          <w:lang w:val="en-US"/>
        </w:rPr>
      </w:pPr>
      <w:r w:rsidRPr="00BD212E">
        <w:rPr>
          <w:lang w:val="en-US"/>
        </w:rPr>
        <w:t>Act</w:t>
      </w:r>
      <w:r w:rsidRPr="00BD212E">
        <w:rPr>
          <w:spacing w:val="-3"/>
          <w:lang w:val="en-US"/>
        </w:rPr>
        <w:t xml:space="preserve"> </w:t>
      </w:r>
      <w:r w:rsidRPr="00BD212E">
        <w:rPr>
          <w:lang w:val="en-US"/>
        </w:rPr>
        <w:t>on</w:t>
      </w:r>
      <w:r w:rsidRPr="00BD212E">
        <w:rPr>
          <w:spacing w:val="-2"/>
          <w:lang w:val="en-US"/>
        </w:rPr>
        <w:t xml:space="preserve"> </w:t>
      </w:r>
      <w:r w:rsidRPr="00BD212E">
        <w:rPr>
          <w:lang w:val="en-US"/>
        </w:rPr>
        <w:t>local</w:t>
      </w:r>
      <w:r w:rsidRPr="00BD212E">
        <w:rPr>
          <w:spacing w:val="-6"/>
          <w:lang w:val="en-US"/>
        </w:rPr>
        <w:t xml:space="preserve"> </w:t>
      </w:r>
      <w:r w:rsidRPr="00BD212E">
        <w:rPr>
          <w:lang w:val="en-US"/>
        </w:rPr>
        <w:t>call-out</w:t>
      </w:r>
      <w:r w:rsidRPr="00BD212E">
        <w:rPr>
          <w:spacing w:val="-7"/>
          <w:lang w:val="en-US"/>
        </w:rPr>
        <w:t xml:space="preserve"> </w:t>
      </w:r>
      <w:r w:rsidRPr="00BD212E">
        <w:rPr>
          <w:lang w:val="en-US"/>
        </w:rPr>
        <w:t>procedures,</w:t>
      </w:r>
      <w:r w:rsidRPr="00BD212E">
        <w:rPr>
          <w:spacing w:val="-12"/>
          <w:lang w:val="en-US"/>
        </w:rPr>
        <w:t xml:space="preserve"> </w:t>
      </w:r>
      <w:r w:rsidRPr="00BD212E">
        <w:rPr>
          <w:lang w:val="en-US"/>
        </w:rPr>
        <w:t>including</w:t>
      </w:r>
      <w:r w:rsidRPr="00BD212E">
        <w:rPr>
          <w:spacing w:val="-9"/>
          <w:lang w:val="en-US"/>
        </w:rPr>
        <w:t xml:space="preserve"> </w:t>
      </w:r>
      <w:ins w:id="1179" w:author="Shahid Khan" w:date="2019-09-25T08:34:00Z">
        <w:r w:rsidR="00C010AB">
          <w:rPr>
            <w:spacing w:val="-9"/>
            <w:lang w:val="en-US"/>
          </w:rPr>
          <w:t xml:space="preserve">but not limited to </w:t>
        </w:r>
      </w:ins>
      <w:r w:rsidRPr="00BD212E">
        <w:rPr>
          <w:lang w:val="en-US"/>
        </w:rPr>
        <w:t>VTS</w:t>
      </w:r>
      <w:r w:rsidRPr="00BD212E">
        <w:rPr>
          <w:spacing w:val="-4"/>
          <w:lang w:val="en-US"/>
        </w:rPr>
        <w:t xml:space="preserve"> </w:t>
      </w:r>
      <w:r w:rsidRPr="00BD212E">
        <w:rPr>
          <w:lang w:val="en-US"/>
        </w:rPr>
        <w:t>manager;</w:t>
      </w:r>
    </w:p>
    <w:p w14:paraId="551F2740" w14:textId="77777777" w:rsidR="00A824D2" w:rsidRPr="00BD212E" w:rsidRDefault="00A824D2" w:rsidP="00A824D2">
      <w:pPr>
        <w:pStyle w:val="Bullet1"/>
        <w:rPr>
          <w:lang w:val="en-US"/>
        </w:rPr>
      </w:pPr>
      <w:r w:rsidRPr="00BD212E">
        <w:rPr>
          <w:lang w:val="en-US"/>
        </w:rPr>
        <w:t>Promulgate</w:t>
      </w:r>
      <w:r w:rsidRPr="00BD212E">
        <w:rPr>
          <w:spacing w:val="-11"/>
          <w:lang w:val="en-US"/>
        </w:rPr>
        <w:t xml:space="preserve"> </w:t>
      </w:r>
      <w:r w:rsidRPr="00BD212E">
        <w:rPr>
          <w:lang w:val="en-US"/>
        </w:rPr>
        <w:t>information</w:t>
      </w:r>
      <w:r w:rsidRPr="00BD212E">
        <w:rPr>
          <w:spacing w:val="-11"/>
          <w:lang w:val="en-US"/>
        </w:rPr>
        <w:t xml:space="preserve"> </w:t>
      </w:r>
      <w:r w:rsidRPr="00BD212E">
        <w:rPr>
          <w:lang w:val="en-US"/>
        </w:rPr>
        <w:t>concerning</w:t>
      </w:r>
      <w:r w:rsidRPr="00BD212E">
        <w:rPr>
          <w:spacing w:val="-11"/>
          <w:lang w:val="en-US"/>
        </w:rPr>
        <w:t xml:space="preserve"> </w:t>
      </w:r>
      <w:r w:rsidRPr="00BD212E">
        <w:rPr>
          <w:lang w:val="en-US"/>
        </w:rPr>
        <w:t>incident</w:t>
      </w:r>
      <w:r w:rsidRPr="00BD212E">
        <w:rPr>
          <w:spacing w:val="-8"/>
          <w:lang w:val="en-US"/>
        </w:rPr>
        <w:t xml:space="preserve"> </w:t>
      </w:r>
      <w:r w:rsidRPr="00BD212E">
        <w:rPr>
          <w:lang w:val="en-US"/>
        </w:rPr>
        <w:t>to</w:t>
      </w:r>
      <w:r w:rsidRPr="00BD212E">
        <w:rPr>
          <w:spacing w:val="-2"/>
          <w:lang w:val="en-US"/>
        </w:rPr>
        <w:t xml:space="preserve"> </w:t>
      </w:r>
      <w:r w:rsidRPr="00BD212E">
        <w:rPr>
          <w:lang w:val="en-US"/>
        </w:rPr>
        <w:t>vessels</w:t>
      </w:r>
      <w:r w:rsidRPr="00BD212E">
        <w:rPr>
          <w:spacing w:val="-8"/>
          <w:lang w:val="en-US"/>
        </w:rPr>
        <w:t xml:space="preserve"> </w:t>
      </w:r>
      <w:r w:rsidRPr="00BD212E">
        <w:rPr>
          <w:lang w:val="en-US"/>
        </w:rPr>
        <w:t>in</w:t>
      </w:r>
      <w:r w:rsidRPr="00BD212E">
        <w:rPr>
          <w:spacing w:val="-2"/>
          <w:lang w:val="en-US"/>
        </w:rPr>
        <w:t xml:space="preserve"> </w:t>
      </w:r>
      <w:r w:rsidRPr="00BD212E">
        <w:rPr>
          <w:lang w:val="en-US"/>
        </w:rPr>
        <w:t>the</w:t>
      </w:r>
      <w:r w:rsidRPr="00BD212E">
        <w:rPr>
          <w:spacing w:val="-4"/>
          <w:lang w:val="en-US"/>
        </w:rPr>
        <w:t xml:space="preserve"> </w:t>
      </w:r>
      <w:r w:rsidRPr="00BD212E">
        <w:rPr>
          <w:lang w:val="en-US"/>
        </w:rPr>
        <w:t>VTS</w:t>
      </w:r>
      <w:r w:rsidRPr="00BD212E">
        <w:rPr>
          <w:spacing w:val="-4"/>
          <w:lang w:val="en-US"/>
        </w:rPr>
        <w:t xml:space="preserve"> </w:t>
      </w:r>
      <w:r w:rsidRPr="00BD212E">
        <w:rPr>
          <w:lang w:val="en-US"/>
        </w:rPr>
        <w:t>area.</w:t>
      </w:r>
    </w:p>
    <w:p w14:paraId="2731B1D2" w14:textId="77777777" w:rsidR="00A824D2" w:rsidRPr="00BD212E" w:rsidRDefault="00A824D2" w:rsidP="00A824D2">
      <w:pPr>
        <w:pStyle w:val="BodyText"/>
        <w:rPr>
          <w:lang w:val="en-US"/>
        </w:rPr>
      </w:pPr>
      <w:r w:rsidRPr="00BD212E">
        <w:rPr>
          <w:lang w:val="en-US"/>
        </w:rPr>
        <w:t>Throughout</w:t>
      </w:r>
      <w:r w:rsidRPr="00BD212E">
        <w:rPr>
          <w:spacing w:val="-11"/>
          <w:lang w:val="en-US"/>
        </w:rPr>
        <w:t xml:space="preserve"> </w:t>
      </w:r>
      <w:r w:rsidRPr="00BD212E">
        <w:rPr>
          <w:lang w:val="en-US"/>
        </w:rPr>
        <w:t>any</w:t>
      </w:r>
      <w:r w:rsidRPr="00BD212E">
        <w:rPr>
          <w:spacing w:val="-4"/>
          <w:lang w:val="en-US"/>
        </w:rPr>
        <w:t xml:space="preserve"> </w:t>
      </w:r>
      <w:r w:rsidRPr="00BD212E">
        <w:rPr>
          <w:lang w:val="en-US"/>
        </w:rPr>
        <w:t>protest</w:t>
      </w:r>
      <w:r w:rsidRPr="00BD212E">
        <w:rPr>
          <w:spacing w:val="-7"/>
          <w:lang w:val="en-US"/>
        </w:rPr>
        <w:t xml:space="preserve"> </w:t>
      </w:r>
      <w:r w:rsidRPr="00BD212E">
        <w:rPr>
          <w:lang w:val="en-US"/>
        </w:rPr>
        <w:t>action,</w:t>
      </w:r>
      <w:r w:rsidRPr="00BD212E">
        <w:rPr>
          <w:spacing w:val="-6"/>
          <w:lang w:val="en-US"/>
        </w:rPr>
        <w:t xml:space="preserve"> </w:t>
      </w:r>
      <w:r w:rsidRPr="00BD212E">
        <w:rPr>
          <w:lang w:val="en-US"/>
        </w:rPr>
        <w:t>the</w:t>
      </w:r>
      <w:r w:rsidRPr="00BD212E">
        <w:rPr>
          <w:spacing w:val="-3"/>
          <w:lang w:val="en-US"/>
        </w:rPr>
        <w:t xml:space="preserve"> </w:t>
      </w:r>
      <w:r w:rsidRPr="00BD212E">
        <w:rPr>
          <w:lang w:val="en-US"/>
        </w:rPr>
        <w:t>safety</w:t>
      </w:r>
      <w:r w:rsidRPr="00BD212E">
        <w:rPr>
          <w:spacing w:val="-6"/>
          <w:lang w:val="en-US"/>
        </w:rPr>
        <w:t xml:space="preserve"> </w:t>
      </w:r>
      <w:r w:rsidRPr="00BD212E">
        <w:rPr>
          <w:lang w:val="en-US"/>
        </w:rPr>
        <w:t>of</w:t>
      </w:r>
      <w:r w:rsidRPr="00BD212E">
        <w:rPr>
          <w:spacing w:val="-2"/>
          <w:lang w:val="en-US"/>
        </w:rPr>
        <w:t xml:space="preserve"> </w:t>
      </w:r>
      <w:r w:rsidRPr="00BD212E">
        <w:rPr>
          <w:lang w:val="en-US"/>
        </w:rPr>
        <w:t>ships</w:t>
      </w:r>
      <w:r w:rsidRPr="00BD212E">
        <w:rPr>
          <w:spacing w:val="-5"/>
          <w:lang w:val="en-US"/>
        </w:rPr>
        <w:t xml:space="preserve"> </w:t>
      </w:r>
      <w:r w:rsidRPr="00BD212E">
        <w:rPr>
          <w:lang w:val="en-US"/>
        </w:rPr>
        <w:t>and</w:t>
      </w:r>
      <w:r w:rsidRPr="00BD212E">
        <w:rPr>
          <w:spacing w:val="-4"/>
          <w:lang w:val="en-US"/>
        </w:rPr>
        <w:t xml:space="preserve"> </w:t>
      </w:r>
      <w:r w:rsidRPr="00BD212E">
        <w:rPr>
          <w:lang w:val="en-US"/>
        </w:rPr>
        <w:t>protestors</w:t>
      </w:r>
      <w:r w:rsidRPr="00BD212E">
        <w:rPr>
          <w:spacing w:val="-10"/>
          <w:lang w:val="en-US"/>
        </w:rPr>
        <w:t xml:space="preserve"> </w:t>
      </w:r>
      <w:r w:rsidRPr="00BD212E">
        <w:rPr>
          <w:lang w:val="en-US"/>
        </w:rPr>
        <w:t>is</w:t>
      </w:r>
      <w:r w:rsidRPr="00BD212E">
        <w:rPr>
          <w:spacing w:val="-2"/>
          <w:lang w:val="en-US"/>
        </w:rPr>
        <w:t xml:space="preserve"> </w:t>
      </w:r>
      <w:r w:rsidRPr="00BD212E">
        <w:rPr>
          <w:lang w:val="en-US"/>
        </w:rPr>
        <w:t>par</w:t>
      </w:r>
      <w:r w:rsidRPr="00BD212E">
        <w:rPr>
          <w:spacing w:val="-1"/>
          <w:lang w:val="en-US"/>
        </w:rPr>
        <w:t>am</w:t>
      </w:r>
      <w:r w:rsidRPr="00BD212E">
        <w:rPr>
          <w:lang w:val="en-US"/>
        </w:rPr>
        <w:t>ount.</w:t>
      </w:r>
    </w:p>
    <w:p w14:paraId="387F8A86" w14:textId="77777777" w:rsidR="00A824D2" w:rsidRDefault="00A824D2" w:rsidP="00A824D2">
      <w:pPr>
        <w:pStyle w:val="Heading3"/>
        <w:rPr>
          <w:lang w:val="en-US"/>
        </w:rPr>
      </w:pPr>
      <w:bookmarkStart w:id="1180" w:name="_Toc49124666"/>
      <w:r>
        <w:rPr>
          <w:lang w:val="en-US"/>
        </w:rPr>
        <w:lastRenderedPageBreak/>
        <w:t>Natural Disaster</w:t>
      </w:r>
      <w:bookmarkEnd w:id="1180"/>
    </w:p>
    <w:p w14:paraId="0FF20A3A" w14:textId="77777777" w:rsidR="00A824D2" w:rsidRPr="00BD212E" w:rsidRDefault="00A824D2" w:rsidP="00A824D2">
      <w:pPr>
        <w:pStyle w:val="BodyText"/>
        <w:rPr>
          <w:lang w:val="en-US"/>
        </w:rPr>
      </w:pPr>
      <w:r w:rsidRPr="00BD212E">
        <w:rPr>
          <w:lang w:val="en-US"/>
        </w:rPr>
        <w:t>Natural</w:t>
      </w:r>
      <w:r w:rsidRPr="00BD212E">
        <w:rPr>
          <w:spacing w:val="15"/>
          <w:lang w:val="en-US"/>
        </w:rPr>
        <w:t xml:space="preserve"> </w:t>
      </w:r>
      <w:r w:rsidRPr="00BD212E">
        <w:rPr>
          <w:lang w:val="en-US"/>
        </w:rPr>
        <w:t>dis</w:t>
      </w:r>
      <w:r w:rsidRPr="00BD212E">
        <w:rPr>
          <w:spacing w:val="-1"/>
          <w:lang w:val="en-US"/>
        </w:rPr>
        <w:t>a</w:t>
      </w:r>
      <w:r w:rsidRPr="00BD212E">
        <w:rPr>
          <w:lang w:val="en-US"/>
        </w:rPr>
        <w:t>ster</w:t>
      </w:r>
      <w:r w:rsidRPr="00BD212E">
        <w:rPr>
          <w:spacing w:val="14"/>
          <w:lang w:val="en-US"/>
        </w:rPr>
        <w:t xml:space="preserve"> </w:t>
      </w:r>
      <w:r w:rsidRPr="00BD212E">
        <w:rPr>
          <w:lang w:val="en-US"/>
        </w:rPr>
        <w:t>proce</w:t>
      </w:r>
      <w:r w:rsidRPr="00BD212E">
        <w:rPr>
          <w:spacing w:val="-1"/>
          <w:lang w:val="en-US"/>
        </w:rPr>
        <w:t>d</w:t>
      </w:r>
      <w:r w:rsidRPr="00BD212E">
        <w:rPr>
          <w:lang w:val="en-US"/>
        </w:rPr>
        <w:t>ures</w:t>
      </w:r>
      <w:r w:rsidRPr="00BD212E">
        <w:rPr>
          <w:spacing w:val="11"/>
          <w:lang w:val="en-US"/>
        </w:rPr>
        <w:t xml:space="preserve"> </w:t>
      </w:r>
      <w:r w:rsidRPr="00BD212E">
        <w:rPr>
          <w:lang w:val="en-US"/>
        </w:rPr>
        <w:t>should</w:t>
      </w:r>
      <w:r w:rsidRPr="00BD212E">
        <w:rPr>
          <w:spacing w:val="15"/>
          <w:lang w:val="en-US"/>
        </w:rPr>
        <w:t xml:space="preserve"> </w:t>
      </w:r>
      <w:r w:rsidRPr="00BD212E">
        <w:rPr>
          <w:lang w:val="en-US"/>
        </w:rPr>
        <w:t>be</w:t>
      </w:r>
      <w:r w:rsidRPr="00BD212E">
        <w:rPr>
          <w:spacing w:val="20"/>
          <w:lang w:val="en-US"/>
        </w:rPr>
        <w:t xml:space="preserve"> </w:t>
      </w:r>
      <w:r w:rsidRPr="00BD212E">
        <w:rPr>
          <w:lang w:val="en-US"/>
        </w:rPr>
        <w:t>esta</w:t>
      </w:r>
      <w:r w:rsidRPr="00BD212E">
        <w:rPr>
          <w:spacing w:val="-1"/>
          <w:lang w:val="en-US"/>
        </w:rPr>
        <w:t>b</w:t>
      </w:r>
      <w:r w:rsidRPr="00BD212E">
        <w:rPr>
          <w:lang w:val="en-US"/>
        </w:rPr>
        <w:t>lished</w:t>
      </w:r>
      <w:r w:rsidRPr="00BD212E">
        <w:rPr>
          <w:spacing w:val="11"/>
          <w:lang w:val="en-US"/>
        </w:rPr>
        <w:t xml:space="preserve"> </w:t>
      </w:r>
      <w:r w:rsidRPr="00BD212E">
        <w:rPr>
          <w:lang w:val="en-US"/>
        </w:rPr>
        <w:t>to</w:t>
      </w:r>
      <w:r w:rsidRPr="00BD212E">
        <w:rPr>
          <w:spacing w:val="20"/>
          <w:lang w:val="en-US"/>
        </w:rPr>
        <w:t xml:space="preserve"> </w:t>
      </w:r>
      <w:r w:rsidRPr="00BD212E">
        <w:rPr>
          <w:lang w:val="en-US"/>
        </w:rPr>
        <w:t>deal</w:t>
      </w:r>
      <w:r w:rsidRPr="00BD212E">
        <w:rPr>
          <w:spacing w:val="17"/>
          <w:lang w:val="en-US"/>
        </w:rPr>
        <w:t xml:space="preserve"> </w:t>
      </w:r>
      <w:r w:rsidRPr="00BD212E">
        <w:rPr>
          <w:lang w:val="en-US"/>
        </w:rPr>
        <w:t>with</w:t>
      </w:r>
      <w:r w:rsidRPr="00BD212E">
        <w:rPr>
          <w:spacing w:val="18"/>
          <w:lang w:val="en-US"/>
        </w:rPr>
        <w:t xml:space="preserve"> </w:t>
      </w:r>
      <w:r w:rsidRPr="00BD212E">
        <w:rPr>
          <w:lang w:val="en-US"/>
        </w:rPr>
        <w:t>situati</w:t>
      </w:r>
      <w:r w:rsidRPr="00BD212E">
        <w:rPr>
          <w:spacing w:val="-1"/>
          <w:lang w:val="en-US"/>
        </w:rPr>
        <w:t>o</w:t>
      </w:r>
      <w:r w:rsidRPr="00BD212E">
        <w:rPr>
          <w:lang w:val="en-US"/>
        </w:rPr>
        <w:t>ns</w:t>
      </w:r>
      <w:r w:rsidRPr="00BD212E">
        <w:rPr>
          <w:spacing w:val="13"/>
          <w:lang w:val="en-US"/>
        </w:rPr>
        <w:t xml:space="preserve"> </w:t>
      </w:r>
      <w:r w:rsidRPr="00BD212E">
        <w:rPr>
          <w:lang w:val="en-US"/>
        </w:rPr>
        <w:t>such</w:t>
      </w:r>
      <w:r w:rsidRPr="00BD212E">
        <w:rPr>
          <w:spacing w:val="16"/>
          <w:lang w:val="en-US"/>
        </w:rPr>
        <w:t xml:space="preserve"> </w:t>
      </w:r>
      <w:r w:rsidRPr="00BD212E">
        <w:rPr>
          <w:lang w:val="en-US"/>
        </w:rPr>
        <w:t>as</w:t>
      </w:r>
      <w:r w:rsidRPr="00BD212E">
        <w:rPr>
          <w:spacing w:val="19"/>
          <w:lang w:val="en-US"/>
        </w:rPr>
        <w:t xml:space="preserve"> </w:t>
      </w:r>
      <w:r w:rsidRPr="00BD212E">
        <w:rPr>
          <w:lang w:val="en-US"/>
        </w:rPr>
        <w:t>earthquake, tidal</w:t>
      </w:r>
      <w:r w:rsidRPr="00BD212E">
        <w:rPr>
          <w:spacing w:val="-4"/>
          <w:lang w:val="en-US"/>
        </w:rPr>
        <w:t xml:space="preserve"> </w:t>
      </w:r>
      <w:r w:rsidRPr="00BD212E">
        <w:rPr>
          <w:lang w:val="en-US"/>
        </w:rPr>
        <w:t>wave,</w:t>
      </w:r>
      <w:r w:rsidRPr="00BD212E">
        <w:rPr>
          <w:spacing w:val="-6"/>
          <w:lang w:val="en-US"/>
        </w:rPr>
        <w:t xml:space="preserve"> </w:t>
      </w:r>
      <w:r w:rsidRPr="00BD212E">
        <w:rPr>
          <w:lang w:val="en-US"/>
        </w:rPr>
        <w:t>fire,</w:t>
      </w:r>
      <w:r w:rsidRPr="00BD212E">
        <w:rPr>
          <w:spacing w:val="-4"/>
          <w:lang w:val="en-US"/>
        </w:rPr>
        <w:t xml:space="preserve"> </w:t>
      </w:r>
      <w:r w:rsidRPr="00BD212E">
        <w:rPr>
          <w:lang w:val="en-US"/>
        </w:rPr>
        <w:t>exceptional</w:t>
      </w:r>
      <w:r w:rsidRPr="00BD212E">
        <w:rPr>
          <w:spacing w:val="-11"/>
          <w:lang w:val="en-US"/>
        </w:rPr>
        <w:t xml:space="preserve"> </w:t>
      </w:r>
      <w:r w:rsidRPr="00BD212E">
        <w:rPr>
          <w:lang w:val="en-US"/>
        </w:rPr>
        <w:t>weather</w:t>
      </w:r>
      <w:r w:rsidRPr="00BD212E">
        <w:rPr>
          <w:spacing w:val="-8"/>
          <w:lang w:val="en-US"/>
        </w:rPr>
        <w:t xml:space="preserve"> </w:t>
      </w:r>
      <w:r w:rsidRPr="00BD212E">
        <w:rPr>
          <w:lang w:val="en-US"/>
        </w:rPr>
        <w:t>conditions.</w:t>
      </w:r>
      <w:r w:rsidRPr="00BD212E">
        <w:rPr>
          <w:spacing w:val="50"/>
          <w:lang w:val="en-US"/>
        </w:rPr>
        <w:t xml:space="preserve"> </w:t>
      </w:r>
      <w:r w:rsidRPr="00BD212E">
        <w:rPr>
          <w:lang w:val="en-US"/>
        </w:rPr>
        <w:t>Actions</w:t>
      </w:r>
      <w:r w:rsidRPr="00BD212E">
        <w:rPr>
          <w:spacing w:val="-7"/>
          <w:lang w:val="en-US"/>
        </w:rPr>
        <w:t xml:space="preserve"> </w:t>
      </w:r>
      <w:r w:rsidRPr="00BD212E">
        <w:rPr>
          <w:lang w:val="en-US"/>
        </w:rPr>
        <w:t>may</w:t>
      </w:r>
      <w:r w:rsidRPr="00BD212E">
        <w:rPr>
          <w:spacing w:val="-4"/>
          <w:lang w:val="en-US"/>
        </w:rPr>
        <w:t xml:space="preserve"> </w:t>
      </w:r>
      <w:r w:rsidRPr="00BD212E">
        <w:rPr>
          <w:lang w:val="en-US"/>
        </w:rPr>
        <w:t>include:</w:t>
      </w:r>
    </w:p>
    <w:p w14:paraId="537F1ADA" w14:textId="77777777" w:rsidR="00A824D2" w:rsidRPr="00BD212E" w:rsidRDefault="00A824D2" w:rsidP="00A824D2">
      <w:pPr>
        <w:pStyle w:val="Bullet1"/>
        <w:rPr>
          <w:lang w:val="en-US"/>
        </w:rPr>
      </w:pPr>
      <w:r w:rsidRPr="00BD212E">
        <w:rPr>
          <w:lang w:val="en-US"/>
        </w:rPr>
        <w:t>Promulgate</w:t>
      </w:r>
      <w:r w:rsidRPr="00BD212E">
        <w:rPr>
          <w:spacing w:val="-11"/>
          <w:lang w:val="en-US"/>
        </w:rPr>
        <w:t xml:space="preserve"> </w:t>
      </w:r>
      <w:r w:rsidRPr="00BD212E">
        <w:rPr>
          <w:lang w:val="en-US"/>
        </w:rPr>
        <w:t>information</w:t>
      </w:r>
      <w:r w:rsidRPr="00BD212E">
        <w:rPr>
          <w:spacing w:val="-11"/>
          <w:lang w:val="en-US"/>
        </w:rPr>
        <w:t xml:space="preserve"> </w:t>
      </w:r>
      <w:r w:rsidRPr="00BD212E">
        <w:rPr>
          <w:lang w:val="en-US"/>
        </w:rPr>
        <w:t>to</w:t>
      </w:r>
      <w:r w:rsidRPr="00BD212E">
        <w:rPr>
          <w:spacing w:val="-2"/>
          <w:lang w:val="en-US"/>
        </w:rPr>
        <w:t xml:space="preserve"> </w:t>
      </w:r>
      <w:r w:rsidRPr="00BD212E">
        <w:rPr>
          <w:lang w:val="en-US"/>
        </w:rPr>
        <w:t>vessels</w:t>
      </w:r>
      <w:r w:rsidRPr="00BD212E">
        <w:rPr>
          <w:spacing w:val="-7"/>
          <w:lang w:val="en-US"/>
        </w:rPr>
        <w:t xml:space="preserve"> </w:t>
      </w:r>
      <w:r w:rsidRPr="00BD212E">
        <w:rPr>
          <w:lang w:val="en-US"/>
        </w:rPr>
        <w:t>in</w:t>
      </w:r>
      <w:r w:rsidRPr="00BD212E">
        <w:rPr>
          <w:spacing w:val="-3"/>
          <w:lang w:val="en-US"/>
        </w:rPr>
        <w:t xml:space="preserve"> </w:t>
      </w:r>
      <w:r w:rsidRPr="00BD212E">
        <w:rPr>
          <w:lang w:val="en-US"/>
        </w:rPr>
        <w:t>the</w:t>
      </w:r>
      <w:r w:rsidRPr="00BD212E">
        <w:rPr>
          <w:spacing w:val="-3"/>
          <w:lang w:val="en-US"/>
        </w:rPr>
        <w:t xml:space="preserve"> </w:t>
      </w:r>
      <w:r w:rsidRPr="00BD212E">
        <w:rPr>
          <w:lang w:val="en-US"/>
        </w:rPr>
        <w:t>VTS</w:t>
      </w:r>
      <w:r w:rsidRPr="00BD212E">
        <w:rPr>
          <w:spacing w:val="-4"/>
          <w:lang w:val="en-US"/>
        </w:rPr>
        <w:t xml:space="preserve"> </w:t>
      </w:r>
      <w:r w:rsidRPr="00BD212E">
        <w:rPr>
          <w:lang w:val="en-US"/>
        </w:rPr>
        <w:t>area;</w:t>
      </w:r>
    </w:p>
    <w:p w14:paraId="4E35F77C" w14:textId="77777777" w:rsidR="00A824D2" w:rsidRPr="00BD212E" w:rsidRDefault="00A824D2" w:rsidP="00A824D2">
      <w:pPr>
        <w:pStyle w:val="Bullet1"/>
        <w:rPr>
          <w:lang w:val="en-US"/>
        </w:rPr>
      </w:pPr>
      <w:r w:rsidRPr="00BD212E">
        <w:rPr>
          <w:lang w:val="en-US"/>
        </w:rPr>
        <w:t>Act</w:t>
      </w:r>
      <w:r w:rsidRPr="00BD212E">
        <w:rPr>
          <w:spacing w:val="-3"/>
          <w:lang w:val="en-US"/>
        </w:rPr>
        <w:t xml:space="preserve"> </w:t>
      </w:r>
      <w:r w:rsidRPr="00BD212E">
        <w:rPr>
          <w:lang w:val="en-US"/>
        </w:rPr>
        <w:t>on</w:t>
      </w:r>
      <w:r w:rsidRPr="00BD212E">
        <w:rPr>
          <w:spacing w:val="-2"/>
          <w:lang w:val="en-US"/>
        </w:rPr>
        <w:t xml:space="preserve"> </w:t>
      </w:r>
      <w:r w:rsidRPr="00BD212E">
        <w:rPr>
          <w:lang w:val="en-US"/>
        </w:rPr>
        <w:t>local</w:t>
      </w:r>
      <w:r w:rsidRPr="00BD212E">
        <w:rPr>
          <w:spacing w:val="-6"/>
          <w:lang w:val="en-US"/>
        </w:rPr>
        <w:t xml:space="preserve"> </w:t>
      </w:r>
      <w:r w:rsidRPr="00BD212E">
        <w:rPr>
          <w:lang w:val="en-US"/>
        </w:rPr>
        <w:t>call-out</w:t>
      </w:r>
      <w:r w:rsidRPr="00BD212E">
        <w:rPr>
          <w:spacing w:val="-7"/>
          <w:lang w:val="en-US"/>
        </w:rPr>
        <w:t xml:space="preserve"> </w:t>
      </w:r>
      <w:r w:rsidRPr="00BD212E">
        <w:rPr>
          <w:lang w:val="en-US"/>
        </w:rPr>
        <w:t>procedures;</w:t>
      </w:r>
    </w:p>
    <w:p w14:paraId="0764252B" w14:textId="31DFE25D" w:rsidR="00A824D2" w:rsidRPr="00BD212E" w:rsidDel="00D81A31" w:rsidRDefault="00A824D2" w:rsidP="00A824D2">
      <w:pPr>
        <w:pStyle w:val="Bullet1"/>
        <w:rPr>
          <w:del w:id="1181" w:author="Ski, Trond" w:date="2020-08-24T01:25:00Z"/>
          <w:lang w:val="en-US"/>
        </w:rPr>
      </w:pPr>
      <w:r w:rsidRPr="00BD212E">
        <w:rPr>
          <w:lang w:val="en-US"/>
        </w:rPr>
        <w:t>Inform</w:t>
      </w:r>
      <w:r w:rsidRPr="00BD212E">
        <w:rPr>
          <w:spacing w:val="-6"/>
          <w:lang w:val="en-US"/>
        </w:rPr>
        <w:t xml:space="preserve"> </w:t>
      </w:r>
      <w:ins w:id="1182" w:author="Shahid Khan" w:date="2019-09-25T08:40:00Z">
        <w:r w:rsidR="00514BA9">
          <w:rPr>
            <w:spacing w:val="-6"/>
            <w:lang w:val="en-US"/>
          </w:rPr>
          <w:t>MRCC</w:t>
        </w:r>
      </w:ins>
      <w:del w:id="1183" w:author="Shahid Khan" w:date="2019-09-25T08:40:00Z">
        <w:r w:rsidRPr="00BD212E" w:rsidDel="00514BA9">
          <w:rPr>
            <w:lang w:val="en-US"/>
          </w:rPr>
          <w:delText>rescue</w:delText>
        </w:r>
        <w:r w:rsidRPr="00BD212E" w:rsidDel="00514BA9">
          <w:rPr>
            <w:spacing w:val="-7"/>
            <w:lang w:val="en-US"/>
          </w:rPr>
          <w:delText xml:space="preserve"> </w:delText>
        </w:r>
        <w:r w:rsidRPr="00BD212E" w:rsidDel="00514BA9">
          <w:rPr>
            <w:lang w:val="en-US"/>
          </w:rPr>
          <w:delText>co-ordination</w:delText>
        </w:r>
        <w:r w:rsidRPr="00BD212E" w:rsidDel="00514BA9">
          <w:rPr>
            <w:spacing w:val="-13"/>
            <w:lang w:val="en-US"/>
          </w:rPr>
          <w:delText xml:space="preserve"> </w:delText>
        </w:r>
        <w:r w:rsidRPr="00BD212E" w:rsidDel="00514BA9">
          <w:rPr>
            <w:lang w:val="en-US"/>
          </w:rPr>
          <w:delText>centre</w:delText>
        </w:r>
      </w:del>
      <w:r w:rsidRPr="00BD212E">
        <w:rPr>
          <w:lang w:val="en-US"/>
        </w:rPr>
        <w:t>.</w:t>
      </w:r>
    </w:p>
    <w:p w14:paraId="0F779E4F" w14:textId="0C52E92A" w:rsidR="00066909" w:rsidRPr="009A3B0B" w:rsidRDefault="00066909" w:rsidP="00B03FDA">
      <w:pPr>
        <w:pStyle w:val="Bullet1"/>
        <w:rPr>
          <w:ins w:id="1184" w:author="Ski, Trond" w:date="2020-06-12T09:26:00Z"/>
          <w:lang w:val="en-US"/>
        </w:rPr>
      </w:pPr>
    </w:p>
    <w:p w14:paraId="1C0B6F4A" w14:textId="69845FA2" w:rsidR="00066909" w:rsidRPr="009A3B0B" w:rsidRDefault="00066909" w:rsidP="00B03FDA">
      <w:pPr>
        <w:pStyle w:val="Heading1"/>
        <w:rPr>
          <w:ins w:id="1185" w:author="Ski, Trond" w:date="2020-06-12T09:26:00Z"/>
          <w:lang w:val="en-US"/>
        </w:rPr>
      </w:pPr>
      <w:bookmarkStart w:id="1186" w:name="_Toc49124667"/>
      <w:ins w:id="1187" w:author="Ski, Trond" w:date="2020-06-12T09:26:00Z">
        <w:r w:rsidRPr="009A3B0B">
          <w:rPr>
            <w:lang w:val="en-US"/>
          </w:rPr>
          <w:t>Evaluation of Procedures</w:t>
        </w:r>
        <w:bookmarkEnd w:id="1186"/>
      </w:ins>
    </w:p>
    <w:p w14:paraId="451A9C64" w14:textId="6266003E" w:rsidR="00066909" w:rsidRPr="00796765" w:rsidRDefault="00066909" w:rsidP="00066909">
      <w:pPr>
        <w:pStyle w:val="Bullet1"/>
        <w:numPr>
          <w:ilvl w:val="0"/>
          <w:numId w:val="0"/>
        </w:numPr>
        <w:rPr>
          <w:ins w:id="1188" w:author="Ski, Trond" w:date="2020-06-12T09:26:00Z"/>
          <w:lang w:val="en-US"/>
        </w:rPr>
      </w:pPr>
      <w:ins w:id="1189" w:author="Ski, Trond" w:date="2020-06-12T09:26:00Z">
        <w:r w:rsidRPr="00796765">
          <w:rPr>
            <w:lang w:val="en-US"/>
          </w:rPr>
          <w:t xml:space="preserve">All procedures should be reviewed and evaluated </w:t>
        </w:r>
      </w:ins>
      <w:ins w:id="1190" w:author="Ski, Trond" w:date="2020-06-12T11:06:00Z">
        <w:r w:rsidR="00F000DA" w:rsidRPr="00B03FDA">
          <w:rPr>
            <w:lang w:val="en-US"/>
          </w:rPr>
          <w:t xml:space="preserve">regularly and also </w:t>
        </w:r>
      </w:ins>
      <w:ins w:id="1191" w:author="Ski, Trond" w:date="2020-06-12T09:26:00Z">
        <w:r w:rsidRPr="00796765">
          <w:rPr>
            <w:lang w:val="en-US"/>
          </w:rPr>
          <w:t>at relevant times to evaluate their adequacy and to sup</w:t>
        </w:r>
        <w:r w:rsidR="0092445F">
          <w:rPr>
            <w:lang w:val="en-US"/>
          </w:rPr>
          <w:t>port the objectives of the VTS.</w:t>
        </w:r>
      </w:ins>
    </w:p>
    <w:p w14:paraId="6115BC84" w14:textId="78359D0E" w:rsidR="00066909" w:rsidRPr="00796765" w:rsidRDefault="00125909" w:rsidP="00066909">
      <w:pPr>
        <w:pStyle w:val="Bullet1"/>
        <w:numPr>
          <w:ilvl w:val="0"/>
          <w:numId w:val="0"/>
        </w:numPr>
        <w:rPr>
          <w:ins w:id="1192" w:author="Ski, Trond" w:date="2020-06-12T09:26:00Z"/>
          <w:lang w:val="en-US"/>
        </w:rPr>
      </w:pPr>
      <w:ins w:id="1193" w:author="Ski, Trond" w:date="2020-06-12T11:07:00Z">
        <w:r w:rsidRPr="00B03FDA">
          <w:rPr>
            <w:lang w:val="en-US"/>
          </w:rPr>
          <w:t xml:space="preserve">Such </w:t>
        </w:r>
      </w:ins>
      <w:ins w:id="1194" w:author="Ski, Trond" w:date="2020-06-12T09:26:00Z">
        <w:r w:rsidRPr="00B03FDA">
          <w:rPr>
            <w:lang w:val="en-US"/>
          </w:rPr>
          <w:t>relevant times may</w:t>
        </w:r>
        <w:r w:rsidR="0092445F">
          <w:rPr>
            <w:lang w:val="en-US"/>
          </w:rPr>
          <w:t xml:space="preserve"> include;</w:t>
        </w:r>
      </w:ins>
    </w:p>
    <w:p w14:paraId="19EDFAFB" w14:textId="5E711641" w:rsidR="00066909" w:rsidRPr="00796765" w:rsidRDefault="00066909" w:rsidP="00066909">
      <w:pPr>
        <w:pStyle w:val="Bullet1"/>
        <w:numPr>
          <w:ilvl w:val="0"/>
          <w:numId w:val="50"/>
        </w:numPr>
        <w:rPr>
          <w:ins w:id="1195" w:author="Ski, Trond" w:date="2020-06-12T09:26:00Z"/>
          <w:lang w:val="en-US"/>
        </w:rPr>
      </w:pPr>
      <w:ins w:id="1196" w:author="Ski, Trond" w:date="2020-06-12T09:26:00Z">
        <w:r w:rsidRPr="00796765">
          <w:rPr>
            <w:lang w:val="en-US"/>
          </w:rPr>
          <w:t>Changes to regulatory requirements</w:t>
        </w:r>
      </w:ins>
      <w:ins w:id="1197" w:author="Ski, Trond" w:date="2020-06-12T11:10:00Z">
        <w:r w:rsidR="00125909" w:rsidRPr="00B03FDA">
          <w:rPr>
            <w:lang w:val="en-US"/>
          </w:rPr>
          <w:t>;</w:t>
        </w:r>
      </w:ins>
    </w:p>
    <w:p w14:paraId="59C23FA8" w14:textId="38222B23" w:rsidR="00066909" w:rsidRPr="00796765" w:rsidRDefault="00066909" w:rsidP="00066909">
      <w:pPr>
        <w:pStyle w:val="Bullet1"/>
        <w:numPr>
          <w:ilvl w:val="0"/>
          <w:numId w:val="50"/>
        </w:numPr>
        <w:rPr>
          <w:ins w:id="1198" w:author="Ski, Trond" w:date="2020-06-12T09:26:00Z"/>
          <w:lang w:val="en-US"/>
        </w:rPr>
      </w:pPr>
      <w:ins w:id="1199" w:author="Ski, Trond" w:date="2020-06-12T09:26:00Z">
        <w:r w:rsidRPr="00796765">
          <w:rPr>
            <w:lang w:val="en-US"/>
          </w:rPr>
          <w:t xml:space="preserve">Changes to </w:t>
        </w:r>
      </w:ins>
      <w:ins w:id="1200" w:author="Ski, Trond" w:date="2020-06-12T11:13:00Z">
        <w:r w:rsidR="00125909" w:rsidRPr="00B03FDA">
          <w:rPr>
            <w:lang w:val="en-US"/>
          </w:rPr>
          <w:t xml:space="preserve">VTS </w:t>
        </w:r>
      </w:ins>
      <w:ins w:id="1201" w:author="Ski, Trond" w:date="2020-06-12T09:26:00Z">
        <w:r w:rsidRPr="00796765">
          <w:rPr>
            <w:lang w:val="en-US"/>
          </w:rPr>
          <w:t xml:space="preserve">infrastructure including </w:t>
        </w:r>
      </w:ins>
      <w:ins w:id="1202" w:author="Ski, Trond" w:date="2020-06-12T11:09:00Z">
        <w:r w:rsidR="00125909" w:rsidRPr="00B03FDA">
          <w:rPr>
            <w:lang w:val="en-US"/>
          </w:rPr>
          <w:t xml:space="preserve">systems and </w:t>
        </w:r>
      </w:ins>
      <w:ins w:id="1203" w:author="Ski, Trond" w:date="2020-06-12T09:26:00Z">
        <w:r w:rsidRPr="00796765">
          <w:rPr>
            <w:lang w:val="en-US"/>
          </w:rPr>
          <w:t xml:space="preserve">equipment </w:t>
        </w:r>
      </w:ins>
      <w:ins w:id="1204" w:author="Ski, Trond" w:date="2020-06-12T11:10:00Z">
        <w:r w:rsidR="00125909" w:rsidRPr="00B03FDA">
          <w:rPr>
            <w:lang w:val="en-US"/>
          </w:rPr>
          <w:t xml:space="preserve">changes and </w:t>
        </w:r>
      </w:ins>
      <w:ins w:id="1205" w:author="Ski, Trond" w:date="2020-06-12T09:26:00Z">
        <w:r w:rsidRPr="00796765">
          <w:rPr>
            <w:lang w:val="en-US"/>
          </w:rPr>
          <w:t>upgrad</w:t>
        </w:r>
        <w:r w:rsidR="00125909" w:rsidRPr="00B03FDA">
          <w:rPr>
            <w:lang w:val="en-US"/>
          </w:rPr>
          <w:t>es;</w:t>
        </w:r>
      </w:ins>
    </w:p>
    <w:p w14:paraId="0C10ED05" w14:textId="1168E15E" w:rsidR="00066909" w:rsidRPr="00B03FDA" w:rsidRDefault="00125909" w:rsidP="00066909">
      <w:pPr>
        <w:pStyle w:val="Bullet1"/>
        <w:numPr>
          <w:ilvl w:val="0"/>
          <w:numId w:val="50"/>
        </w:numPr>
        <w:rPr>
          <w:ins w:id="1206" w:author="Ski, Trond" w:date="2020-06-12T11:12:00Z"/>
          <w:lang w:val="en-US"/>
        </w:rPr>
      </w:pPr>
      <w:ins w:id="1207" w:author="Ski, Trond" w:date="2020-06-12T09:26:00Z">
        <w:r w:rsidRPr="00B03FDA">
          <w:rPr>
            <w:lang w:val="en-US"/>
          </w:rPr>
          <w:t xml:space="preserve">Changes </w:t>
        </w:r>
      </w:ins>
      <w:ins w:id="1208" w:author="Ski, Trond" w:date="2020-06-12T11:10:00Z">
        <w:r w:rsidRPr="00B03FDA">
          <w:rPr>
            <w:lang w:val="en-US"/>
          </w:rPr>
          <w:t>of</w:t>
        </w:r>
      </w:ins>
      <w:ins w:id="1209" w:author="Ski, Trond" w:date="2020-06-12T09:26:00Z">
        <w:r w:rsidRPr="00B03FDA">
          <w:rPr>
            <w:lang w:val="en-US"/>
          </w:rPr>
          <w:t xml:space="preserve"> VTS areas</w:t>
        </w:r>
      </w:ins>
      <w:ins w:id="1210" w:author="Ski, Trond" w:date="2020-06-12T11:11:00Z">
        <w:r w:rsidRPr="00B03FDA">
          <w:rPr>
            <w:lang w:val="en-US"/>
          </w:rPr>
          <w:t xml:space="preserve"> and sectors</w:t>
        </w:r>
      </w:ins>
      <w:ins w:id="1211" w:author="Ski, Trond" w:date="2020-06-12T09:26:00Z">
        <w:r w:rsidRPr="00B03FDA">
          <w:rPr>
            <w:lang w:val="en-US"/>
          </w:rPr>
          <w:t>;</w:t>
        </w:r>
      </w:ins>
    </w:p>
    <w:p w14:paraId="7F9A7C0E" w14:textId="474755B3" w:rsidR="00125909" w:rsidRPr="00796765" w:rsidRDefault="00125909" w:rsidP="00066909">
      <w:pPr>
        <w:pStyle w:val="Bullet1"/>
        <w:numPr>
          <w:ilvl w:val="0"/>
          <w:numId w:val="50"/>
        </w:numPr>
        <w:rPr>
          <w:ins w:id="1212" w:author="Ski, Trond" w:date="2020-06-12T09:26:00Z"/>
          <w:lang w:val="en-US"/>
        </w:rPr>
      </w:pPr>
      <w:ins w:id="1213" w:author="Ski, Trond" w:date="2020-06-12T11:12:00Z">
        <w:r w:rsidRPr="00B03FDA">
          <w:rPr>
            <w:lang w:val="en-US"/>
          </w:rPr>
          <w:t>Changes of port or fairway infrastructure;</w:t>
        </w:r>
      </w:ins>
    </w:p>
    <w:p w14:paraId="00619C42" w14:textId="698095E7" w:rsidR="00066909" w:rsidRPr="00796765" w:rsidRDefault="00066909" w:rsidP="00066909">
      <w:pPr>
        <w:pStyle w:val="Bullet1"/>
        <w:numPr>
          <w:ilvl w:val="0"/>
          <w:numId w:val="50"/>
        </w:numPr>
        <w:rPr>
          <w:ins w:id="1214" w:author="Ski, Trond" w:date="2020-06-12T09:26:00Z"/>
          <w:lang w:val="en-US"/>
        </w:rPr>
      </w:pPr>
      <w:ins w:id="1215" w:author="Ski, Trond" w:date="2020-06-12T09:26:00Z">
        <w:r w:rsidRPr="00796765">
          <w:rPr>
            <w:lang w:val="en-US"/>
          </w:rPr>
          <w:t>After a significant near miss or incident</w:t>
        </w:r>
      </w:ins>
      <w:ins w:id="1216" w:author="Ski, Trond" w:date="2020-06-12T11:10:00Z">
        <w:r w:rsidR="00125909" w:rsidRPr="00B03FDA">
          <w:rPr>
            <w:lang w:val="en-US"/>
          </w:rPr>
          <w:t>; and</w:t>
        </w:r>
      </w:ins>
    </w:p>
    <w:p w14:paraId="0A8A2D7A" w14:textId="0134C670" w:rsidR="00066909" w:rsidRPr="0092445F" w:rsidRDefault="00066909" w:rsidP="00B03FDA">
      <w:pPr>
        <w:pStyle w:val="Bullet1"/>
        <w:numPr>
          <w:ilvl w:val="0"/>
          <w:numId w:val="50"/>
        </w:numPr>
        <w:rPr>
          <w:ins w:id="1217" w:author="Ski, Trond" w:date="2020-06-12T09:26:00Z"/>
          <w:lang w:val="en-US"/>
        </w:rPr>
      </w:pPr>
      <w:ins w:id="1218" w:author="Ski, Trond" w:date="2020-06-12T09:26:00Z">
        <w:r w:rsidRPr="00796765">
          <w:rPr>
            <w:lang w:val="en-US"/>
          </w:rPr>
          <w:t>As part of the ongoing evaluation of the VTS</w:t>
        </w:r>
      </w:ins>
      <w:ins w:id="1219" w:author="Ski, Trond" w:date="2020-06-12T11:10:00Z">
        <w:r w:rsidR="00125909" w:rsidRPr="00B03FDA">
          <w:rPr>
            <w:lang w:val="en-US"/>
          </w:rPr>
          <w:t>.</w:t>
        </w:r>
      </w:ins>
      <w:ins w:id="1220" w:author="Ski, Trond" w:date="2020-06-12T09:26:00Z">
        <w:r w:rsidRPr="00796765">
          <w:rPr>
            <w:lang w:val="en-US"/>
          </w:rPr>
          <w:t xml:space="preserve"> </w:t>
        </w:r>
      </w:ins>
    </w:p>
    <w:p w14:paraId="71FF5AA3" w14:textId="65A0E364" w:rsidR="00066909" w:rsidRPr="00BD212E" w:rsidRDefault="00066909" w:rsidP="00066909">
      <w:pPr>
        <w:pStyle w:val="Bullet1"/>
        <w:numPr>
          <w:ilvl w:val="0"/>
          <w:numId w:val="0"/>
        </w:numPr>
        <w:rPr>
          <w:ins w:id="1221" w:author="Ski, Trond" w:date="2020-06-12T09:26:00Z"/>
          <w:lang w:val="en-US"/>
        </w:rPr>
      </w:pPr>
      <w:ins w:id="1222" w:author="Ski, Trond" w:date="2020-06-12T09:26:00Z">
        <w:r w:rsidRPr="00796765">
          <w:rPr>
            <w:lang w:val="en-US"/>
          </w:rPr>
          <w:t xml:space="preserve">The </w:t>
        </w:r>
        <w:r w:rsidR="00125909" w:rsidRPr="00B03FDA">
          <w:rPr>
            <w:lang w:val="en-US"/>
          </w:rPr>
          <w:t xml:space="preserve">VTS </w:t>
        </w:r>
      </w:ins>
      <w:ins w:id="1223" w:author="Ski, Trond" w:date="2020-08-24T00:29:00Z">
        <w:r w:rsidR="009A5C3D">
          <w:rPr>
            <w:lang w:val="en-US"/>
          </w:rPr>
          <w:t>authority</w:t>
        </w:r>
      </w:ins>
      <w:ins w:id="1224" w:author="Ski, Trond" w:date="2020-06-12T11:15:00Z">
        <w:r w:rsidR="00125909" w:rsidRPr="00B03FDA">
          <w:rPr>
            <w:lang w:val="en-US"/>
          </w:rPr>
          <w:t xml:space="preserve"> </w:t>
        </w:r>
      </w:ins>
      <w:ins w:id="1225" w:author="Ski, Trond" w:date="2020-06-12T09:26:00Z">
        <w:r w:rsidR="00125909" w:rsidRPr="00B03FDA">
          <w:rPr>
            <w:lang w:val="en-US"/>
          </w:rPr>
          <w:t xml:space="preserve">should also ensure that VTS </w:t>
        </w:r>
      </w:ins>
      <w:ins w:id="1226" w:author="Ski, Trond" w:date="2020-06-12T11:14:00Z">
        <w:r w:rsidR="00125909" w:rsidRPr="00B03FDA">
          <w:rPr>
            <w:lang w:val="en-US"/>
          </w:rPr>
          <w:t>personnel</w:t>
        </w:r>
      </w:ins>
      <w:ins w:id="1227" w:author="Ski, Trond" w:date="2020-06-12T09:26:00Z">
        <w:r w:rsidRPr="00796765">
          <w:rPr>
            <w:lang w:val="en-US"/>
          </w:rPr>
          <w:t xml:space="preserve"> are updated with changes to procedures and competence verified through </w:t>
        </w:r>
      </w:ins>
      <w:ins w:id="1228" w:author="Ski, Trond" w:date="2020-06-12T11:18:00Z">
        <w:r w:rsidR="00B57556" w:rsidRPr="00B03FDA">
          <w:rPr>
            <w:lang w:val="en-US"/>
          </w:rPr>
          <w:t>revalidation</w:t>
        </w:r>
      </w:ins>
      <w:ins w:id="1229" w:author="Ski, Trond" w:date="2020-06-12T09:26:00Z">
        <w:r w:rsidRPr="00796765">
          <w:rPr>
            <w:lang w:val="en-US"/>
          </w:rPr>
          <w:t xml:space="preserve"> training.</w:t>
        </w:r>
      </w:ins>
    </w:p>
    <w:p w14:paraId="20F1FC71" w14:textId="4814C1DB" w:rsidR="00066909" w:rsidRDefault="00066909" w:rsidP="00A824D2">
      <w:pPr>
        <w:pStyle w:val="BodyText"/>
        <w:rPr>
          <w:ins w:id="1230" w:author="Ski, Trond" w:date="2020-09-29T16:28:00Z"/>
          <w:lang w:val="en-US"/>
        </w:rPr>
      </w:pPr>
    </w:p>
    <w:p w14:paraId="5F5DBF41" w14:textId="6062217D" w:rsidR="005409BD" w:rsidRDefault="005409BD" w:rsidP="00A824D2">
      <w:pPr>
        <w:pStyle w:val="BodyText"/>
        <w:rPr>
          <w:ins w:id="1231" w:author="Ski, Trond" w:date="2020-10-12T09:53:00Z"/>
          <w:lang w:val="en-US"/>
        </w:rPr>
      </w:pPr>
    </w:p>
    <w:p w14:paraId="2FABA80E" w14:textId="26CF6083" w:rsidR="002C6D07" w:rsidRDefault="002C6D07" w:rsidP="00A824D2">
      <w:pPr>
        <w:pStyle w:val="BodyText"/>
        <w:rPr>
          <w:ins w:id="1232" w:author="Ski, Trond" w:date="2020-10-12T09:53:00Z"/>
          <w:lang w:val="en-US"/>
        </w:rPr>
      </w:pPr>
    </w:p>
    <w:p w14:paraId="7CB64ACB" w14:textId="005D0F7B" w:rsidR="002C6D07" w:rsidRDefault="002C6D07" w:rsidP="00A824D2">
      <w:pPr>
        <w:pStyle w:val="BodyText"/>
        <w:rPr>
          <w:ins w:id="1233" w:author="Ski, Trond" w:date="2020-10-12T09:53:00Z"/>
          <w:lang w:val="en-US"/>
        </w:rPr>
      </w:pPr>
    </w:p>
    <w:p w14:paraId="0D278EF2" w14:textId="7BE129DB" w:rsidR="002C6D07" w:rsidRDefault="002C6D07" w:rsidP="00A824D2">
      <w:pPr>
        <w:pStyle w:val="BodyText"/>
        <w:rPr>
          <w:ins w:id="1234" w:author="Ski, Trond" w:date="2020-10-12T09:53:00Z"/>
          <w:lang w:val="en-US"/>
        </w:rPr>
      </w:pPr>
    </w:p>
    <w:p w14:paraId="080FBEDB" w14:textId="7D2504B1" w:rsidR="002C6D07" w:rsidRDefault="002C6D07" w:rsidP="00A824D2">
      <w:pPr>
        <w:pStyle w:val="BodyText"/>
        <w:rPr>
          <w:ins w:id="1235" w:author="Ski, Trond" w:date="2020-10-12T09:53:00Z"/>
          <w:lang w:val="en-US"/>
        </w:rPr>
      </w:pPr>
    </w:p>
    <w:p w14:paraId="1031E766" w14:textId="77777777" w:rsidR="002C6D07" w:rsidRDefault="002C6D07" w:rsidP="00A824D2">
      <w:pPr>
        <w:pStyle w:val="BodyText"/>
        <w:rPr>
          <w:ins w:id="1236" w:author="Ski, Trond" w:date="2020-10-12T09:53:00Z"/>
          <w:lang w:val="en-US"/>
        </w:rPr>
      </w:pPr>
    </w:p>
    <w:p w14:paraId="4D43D32A" w14:textId="3E19436A" w:rsidR="002C6D07" w:rsidRDefault="002C6D07" w:rsidP="00A824D2">
      <w:pPr>
        <w:pStyle w:val="BodyText"/>
        <w:rPr>
          <w:ins w:id="1237" w:author="Ski, Trond" w:date="2020-10-12T09:53:00Z"/>
          <w:lang w:val="en-US"/>
        </w:rPr>
      </w:pPr>
    </w:p>
    <w:p w14:paraId="6A3C1F09" w14:textId="77777777" w:rsidR="002C6D07" w:rsidRDefault="002C6D07" w:rsidP="00A824D2">
      <w:pPr>
        <w:pStyle w:val="BodyText"/>
        <w:rPr>
          <w:ins w:id="1238" w:author="Ski, Trond" w:date="2020-09-29T16:28:00Z"/>
          <w:lang w:val="en-US"/>
        </w:rPr>
      </w:pPr>
    </w:p>
    <w:p w14:paraId="586DC289" w14:textId="32BAACE3" w:rsidR="005409BD" w:rsidRDefault="005409BD" w:rsidP="005409BD">
      <w:pPr>
        <w:numPr>
          <w:ilvl w:val="1"/>
          <w:numId w:val="0"/>
        </w:numPr>
        <w:tabs>
          <w:tab w:val="num" w:pos="0"/>
        </w:tabs>
        <w:spacing w:before="240" w:after="120"/>
        <w:outlineLvl w:val="1"/>
        <w:rPr>
          <w:ins w:id="1239" w:author="Ski, Trond" w:date="2020-10-15T11:33:00Z"/>
          <w:rFonts w:ascii="Calibri" w:eastAsia="Dotum" w:hAnsi="Calibri"/>
          <w:b/>
          <w:bCs/>
          <w:color w:val="026699"/>
        </w:rPr>
      </w:pPr>
    </w:p>
    <w:p w14:paraId="3E874433" w14:textId="6E2DADE6" w:rsidR="006C4C70" w:rsidRDefault="006C4C70" w:rsidP="005409BD">
      <w:pPr>
        <w:numPr>
          <w:ilvl w:val="1"/>
          <w:numId w:val="0"/>
        </w:numPr>
        <w:tabs>
          <w:tab w:val="num" w:pos="0"/>
        </w:tabs>
        <w:spacing w:before="240" w:after="120"/>
        <w:outlineLvl w:val="1"/>
        <w:rPr>
          <w:ins w:id="1240" w:author="Ski, Trond" w:date="2020-10-15T11:33:00Z"/>
          <w:rFonts w:ascii="Calibri" w:eastAsia="Dotum" w:hAnsi="Calibri"/>
          <w:b/>
          <w:bCs/>
          <w:color w:val="026699"/>
        </w:rPr>
      </w:pPr>
    </w:p>
    <w:p w14:paraId="69753661" w14:textId="31F2079F" w:rsidR="006C4C70" w:rsidRDefault="006C4C70" w:rsidP="005409BD">
      <w:pPr>
        <w:numPr>
          <w:ilvl w:val="1"/>
          <w:numId w:val="0"/>
        </w:numPr>
        <w:tabs>
          <w:tab w:val="num" w:pos="0"/>
        </w:tabs>
        <w:spacing w:before="240" w:after="120"/>
        <w:outlineLvl w:val="1"/>
        <w:rPr>
          <w:ins w:id="1241" w:author="Ski, Trond" w:date="2020-10-15T11:33:00Z"/>
          <w:rFonts w:ascii="Calibri" w:eastAsia="Dotum" w:hAnsi="Calibri"/>
          <w:b/>
          <w:bCs/>
          <w:color w:val="026699"/>
        </w:rPr>
      </w:pPr>
    </w:p>
    <w:p w14:paraId="2D1B2379" w14:textId="77777777" w:rsidR="006C4C70" w:rsidRDefault="006C4C70" w:rsidP="005409BD">
      <w:pPr>
        <w:numPr>
          <w:ilvl w:val="1"/>
          <w:numId w:val="0"/>
        </w:numPr>
        <w:tabs>
          <w:tab w:val="num" w:pos="0"/>
        </w:tabs>
        <w:spacing w:before="240" w:after="120"/>
        <w:outlineLvl w:val="1"/>
        <w:rPr>
          <w:ins w:id="1242" w:author="Ski, Trond" w:date="2020-09-29T16:28:00Z"/>
          <w:rFonts w:ascii="Calibri" w:eastAsia="Dotum" w:hAnsi="Calibri"/>
          <w:b/>
          <w:bCs/>
          <w:color w:val="026699"/>
        </w:rPr>
      </w:pPr>
    </w:p>
    <w:p w14:paraId="462389C2" w14:textId="77777777" w:rsidR="002C6D07" w:rsidRDefault="002C6D07" w:rsidP="002C6D07">
      <w:pPr>
        <w:pStyle w:val="Annex"/>
        <w:rPr>
          <w:ins w:id="1243" w:author="Ski, Trond" w:date="2020-10-12T09:53:00Z"/>
        </w:rPr>
      </w:pPr>
      <w:ins w:id="1244" w:author="Ski, Trond" w:date="2020-10-12T09:53:00Z">
        <w:r>
          <w:t>NAVIGATIONAL Support – Pre-Assessment considerations</w:t>
        </w:r>
      </w:ins>
    </w:p>
    <w:p w14:paraId="5C68A9E6" w14:textId="77777777" w:rsidR="002C6D07" w:rsidRPr="009545DC" w:rsidRDefault="002C6D07" w:rsidP="002C6D07">
      <w:pPr>
        <w:pStyle w:val="BodyText"/>
        <w:rPr>
          <w:ins w:id="1245" w:author="Ski, Trond" w:date="2020-10-12T09:53:00Z"/>
          <w:bCs/>
        </w:rPr>
      </w:pPr>
      <w:bookmarkStart w:id="1246" w:name="_Hlk52890860"/>
      <w:ins w:id="1247" w:author="Ski, Trond" w:date="2020-10-12T09:53:00Z">
        <w:r>
          <w:rPr>
            <w:bCs/>
          </w:rPr>
          <w:t>Some considerations for making a pre-assessment prior to the provision of navigational support may include</w:t>
        </w:r>
        <w:bookmarkEnd w:id="1246"/>
        <w:r>
          <w:rPr>
            <w:bCs/>
          </w:rPr>
          <w:t>:</w:t>
        </w:r>
      </w:ins>
    </w:p>
    <w:p w14:paraId="364ABA5E" w14:textId="77777777" w:rsidR="002C6D07" w:rsidRPr="00864F53" w:rsidRDefault="002C6D07" w:rsidP="002C6D07">
      <w:pPr>
        <w:pStyle w:val="BodyText"/>
        <w:rPr>
          <w:ins w:id="1248" w:author="Ski, Trond" w:date="2020-10-12T09:53:00Z"/>
          <w:b/>
        </w:rPr>
      </w:pPr>
      <w:ins w:id="1249" w:author="Ski, Trond" w:date="2020-10-12T09:53:00Z">
        <w:r>
          <w:rPr>
            <w:b/>
          </w:rPr>
          <w:t>Capabilities</w:t>
        </w:r>
        <w:r w:rsidRPr="00864F53">
          <w:rPr>
            <w:b/>
          </w:rPr>
          <w:t>:</w:t>
        </w:r>
      </w:ins>
    </w:p>
    <w:p w14:paraId="6BDC6B82" w14:textId="77777777" w:rsidR="002C6D07" w:rsidRDefault="002C6D07" w:rsidP="002C6D07">
      <w:pPr>
        <w:pStyle w:val="List1"/>
        <w:numPr>
          <w:ilvl w:val="0"/>
          <w:numId w:val="59"/>
        </w:numPr>
        <w:rPr>
          <w:ins w:id="1250" w:author="Ski, Trond" w:date="2020-10-12T09:53:00Z"/>
        </w:rPr>
      </w:pPr>
      <w:ins w:id="1251" w:author="Ski, Trond" w:date="2020-10-12T09:53:00Z">
        <w:r>
          <w:t xml:space="preserve">VTS operator </w:t>
        </w:r>
        <w:r w:rsidRPr="002A09E9">
          <w:t>loading</w:t>
        </w:r>
        <w:r>
          <w:t>.</w:t>
        </w:r>
      </w:ins>
    </w:p>
    <w:p w14:paraId="02153F62" w14:textId="77777777" w:rsidR="002C6D07" w:rsidRDefault="002C6D07" w:rsidP="002C6D07">
      <w:pPr>
        <w:pStyle w:val="List1"/>
        <w:rPr>
          <w:ins w:id="1252" w:author="Ski, Trond" w:date="2020-10-12T09:53:00Z"/>
        </w:rPr>
      </w:pPr>
      <w:ins w:id="1253" w:author="Ski, Trond" w:date="2020-10-12T09:53:00Z">
        <w:r>
          <w:lastRenderedPageBreak/>
          <w:t>VTS equipment capabilities and limitations, performance, serviceability and back-up (particularly key elements of communications, radar and AIS).</w:t>
        </w:r>
      </w:ins>
    </w:p>
    <w:p w14:paraId="042D4E79" w14:textId="77777777" w:rsidR="002C6D07" w:rsidRDefault="002C6D07" w:rsidP="002C6D07">
      <w:pPr>
        <w:pStyle w:val="List1"/>
        <w:rPr>
          <w:ins w:id="1254" w:author="Ski, Trond" w:date="2020-10-12T09:53:00Z"/>
        </w:rPr>
      </w:pPr>
      <w:ins w:id="1255" w:author="Ski, Trond" w:date="2020-10-12T09:53:00Z">
        <w:r>
          <w:t>Capability of the vessel and bridge staff to continue passage under NAS:</w:t>
        </w:r>
      </w:ins>
    </w:p>
    <w:p w14:paraId="59283074" w14:textId="77777777" w:rsidR="002C6D07" w:rsidRDefault="002C6D07" w:rsidP="002C6D07">
      <w:pPr>
        <w:pStyle w:val="Lista"/>
        <w:rPr>
          <w:ins w:id="1256" w:author="Ski, Trond" w:date="2020-10-12T09:53:00Z"/>
        </w:rPr>
      </w:pPr>
      <w:ins w:id="1257" w:author="Ski, Trond" w:date="2020-10-12T09:53:00Z">
        <w:r>
          <w:t>Status of the ship’s navigational/communications equipment and machinery;</w:t>
        </w:r>
      </w:ins>
    </w:p>
    <w:p w14:paraId="75D7C152" w14:textId="77777777" w:rsidR="002C6D07" w:rsidRDefault="002C6D07" w:rsidP="002C6D07">
      <w:pPr>
        <w:pStyle w:val="Lista"/>
        <w:rPr>
          <w:ins w:id="1258" w:author="Ski, Trond" w:date="2020-10-12T09:53:00Z"/>
        </w:rPr>
      </w:pPr>
      <w:ins w:id="1259" w:author="Ski, Trond" w:date="2020-10-12T09:53:00Z">
        <w:r>
          <w:t>Knowledge and understanding of VTS</w:t>
        </w:r>
        <w:r w:rsidRPr="00203F4F">
          <w:t xml:space="preserve"> </w:t>
        </w:r>
        <w:r>
          <w:t>and knowledge of the local area;</w:t>
        </w:r>
      </w:ins>
    </w:p>
    <w:p w14:paraId="71206CFC" w14:textId="77777777" w:rsidR="002C6D07" w:rsidRDefault="002C6D07" w:rsidP="002C6D07">
      <w:pPr>
        <w:pStyle w:val="Lista"/>
        <w:rPr>
          <w:ins w:id="1260" w:author="Ski, Trond" w:date="2020-10-12T09:53:00Z"/>
        </w:rPr>
      </w:pPr>
      <w:ins w:id="1261" w:author="Ski, Trond" w:date="2020-10-12T09:53:00Z">
        <w:r>
          <w:t>Language ability; and</w:t>
        </w:r>
      </w:ins>
    </w:p>
    <w:p w14:paraId="0401E5AE" w14:textId="77777777" w:rsidR="002C6D07" w:rsidRDefault="002C6D07" w:rsidP="002C6D07">
      <w:pPr>
        <w:pStyle w:val="Lista"/>
        <w:rPr>
          <w:ins w:id="1262" w:author="Ski, Trond" w:date="2020-10-12T09:53:00Z"/>
        </w:rPr>
      </w:pPr>
      <w:ins w:id="1263" w:author="Ski, Trond" w:date="2020-10-12T09:53:00Z">
        <w:r>
          <w:t>Carriage of up-to-date charts.</w:t>
        </w:r>
      </w:ins>
    </w:p>
    <w:p w14:paraId="57D4E780" w14:textId="77777777" w:rsidR="002C6D07" w:rsidRPr="00203F4F" w:rsidRDefault="002C6D07" w:rsidP="002C6D07">
      <w:pPr>
        <w:pStyle w:val="List1"/>
        <w:numPr>
          <w:ilvl w:val="0"/>
          <w:numId w:val="0"/>
        </w:numPr>
        <w:ind w:left="567" w:hanging="567"/>
        <w:rPr>
          <w:ins w:id="1264" w:author="Ski, Trond" w:date="2020-10-12T09:53:00Z"/>
          <w:b/>
          <w:bCs/>
        </w:rPr>
      </w:pPr>
      <w:ins w:id="1265" w:author="Ski, Trond" w:date="2020-10-12T09:53:00Z">
        <w:r>
          <w:rPr>
            <w:b/>
            <w:bCs/>
          </w:rPr>
          <w:t>Operational Considerations:</w:t>
        </w:r>
      </w:ins>
    </w:p>
    <w:p w14:paraId="1DC2088C" w14:textId="77777777" w:rsidR="002C6D07" w:rsidRDefault="002C6D07" w:rsidP="002C6D07">
      <w:pPr>
        <w:pStyle w:val="List1"/>
        <w:numPr>
          <w:ilvl w:val="0"/>
          <w:numId w:val="60"/>
        </w:numPr>
        <w:rPr>
          <w:ins w:id="1266" w:author="Ski, Trond" w:date="2020-10-12T09:53:00Z"/>
        </w:rPr>
      </w:pPr>
      <w:ins w:id="1267" w:author="Ski, Trond" w:date="2020-10-12T09:53:00Z">
        <w:r>
          <w:t>Positive identification of ship to be supported.</w:t>
        </w:r>
      </w:ins>
    </w:p>
    <w:p w14:paraId="37CE9DAE" w14:textId="77777777" w:rsidR="002C6D07" w:rsidRDefault="002C6D07" w:rsidP="002C6D07">
      <w:pPr>
        <w:pStyle w:val="List1"/>
        <w:numPr>
          <w:ilvl w:val="0"/>
          <w:numId w:val="60"/>
        </w:numPr>
        <w:rPr>
          <w:ins w:id="1268" w:author="Ski, Trond" w:date="2020-10-12T09:53:00Z"/>
        </w:rPr>
      </w:pPr>
      <w:ins w:id="1269" w:author="Ski, Trond" w:date="2020-10-12T09:53:00Z">
        <w:r>
          <w:t>Alternative options (e.g. anchor, provision of pilot, amendment to passage plan).</w:t>
        </w:r>
      </w:ins>
    </w:p>
    <w:p w14:paraId="0C83E63E" w14:textId="77777777" w:rsidR="002C6D07" w:rsidRDefault="002C6D07" w:rsidP="002C6D07">
      <w:pPr>
        <w:pStyle w:val="List1"/>
        <w:rPr>
          <w:ins w:id="1270" w:author="Ski, Trond" w:date="2020-10-12T09:53:00Z"/>
        </w:rPr>
      </w:pPr>
      <w:ins w:id="1271" w:author="Ski, Trond" w:date="2020-10-12T09:53:00Z">
        <w:r>
          <w:t>Cargo carried.</w:t>
        </w:r>
      </w:ins>
    </w:p>
    <w:p w14:paraId="3B249DAF" w14:textId="77777777" w:rsidR="002C6D07" w:rsidRDefault="002C6D07" w:rsidP="002C6D07">
      <w:pPr>
        <w:pStyle w:val="List1"/>
        <w:rPr>
          <w:ins w:id="1272" w:author="Ski, Trond" w:date="2020-10-12T09:53:00Z"/>
        </w:rPr>
      </w:pPr>
      <w:ins w:id="1273" w:author="Ski, Trond" w:date="2020-10-12T09:53:00Z">
        <w:r>
          <w:t>Risk if navigational support is not provided.</w:t>
        </w:r>
      </w:ins>
    </w:p>
    <w:p w14:paraId="06C20F28" w14:textId="77777777" w:rsidR="002C6D07" w:rsidRDefault="002C6D07" w:rsidP="002C6D07">
      <w:pPr>
        <w:pStyle w:val="List1"/>
        <w:rPr>
          <w:ins w:id="1274" w:author="Ski, Trond" w:date="2020-10-12T09:53:00Z"/>
        </w:rPr>
      </w:pPr>
      <w:ins w:id="1275" w:author="Ski, Trond" w:date="2020-10-12T09:53:00Z">
        <w:r>
          <w:t>Environmental conditions (wind, day/night, visibility, tidal height, tidal stream).</w:t>
        </w:r>
      </w:ins>
    </w:p>
    <w:p w14:paraId="5DCC1712" w14:textId="77777777" w:rsidR="002C6D07" w:rsidRDefault="002C6D07" w:rsidP="002C6D07">
      <w:pPr>
        <w:pStyle w:val="List1"/>
        <w:rPr>
          <w:ins w:id="1276" w:author="Ski, Trond" w:date="2020-10-12T09:53:00Z"/>
        </w:rPr>
      </w:pPr>
      <w:ins w:id="1277" w:author="Ski, Trond" w:date="2020-10-12T09:53:00Z">
        <w:r>
          <w:t>Other ship traffic.</w:t>
        </w:r>
      </w:ins>
    </w:p>
    <w:p w14:paraId="799DE773" w14:textId="77777777" w:rsidR="002C6D07" w:rsidRDefault="002C6D07" w:rsidP="002C6D07">
      <w:pPr>
        <w:pStyle w:val="List1"/>
        <w:rPr>
          <w:ins w:id="1278" w:author="Ski, Trond" w:date="2020-10-12T09:53:00Z"/>
        </w:rPr>
      </w:pPr>
      <w:ins w:id="1279" w:author="Ski, Trond" w:date="2020-10-12T09:53:00Z">
        <w:r>
          <w:t>Communications channel for navigational support.</w:t>
        </w:r>
      </w:ins>
    </w:p>
    <w:p w14:paraId="39C525C8" w14:textId="77777777" w:rsidR="002C6D07" w:rsidRDefault="002C6D07" w:rsidP="002C6D07">
      <w:pPr>
        <w:pStyle w:val="List1"/>
        <w:numPr>
          <w:ilvl w:val="0"/>
          <w:numId w:val="0"/>
        </w:numPr>
        <w:rPr>
          <w:ins w:id="1280" w:author="Ski, Trond" w:date="2020-10-12T09:53:00Z"/>
        </w:rPr>
      </w:pPr>
      <w:ins w:id="1281" w:author="Ski, Trond" w:date="2020-10-12T09:53:00Z">
        <w:r>
          <w:rPr>
            <w:b/>
          </w:rPr>
          <w:t>Checks</w:t>
        </w:r>
        <w:r>
          <w:t>:</w:t>
        </w:r>
      </w:ins>
    </w:p>
    <w:p w14:paraId="5B473F00" w14:textId="77777777" w:rsidR="002C6D07" w:rsidRDefault="002C6D07" w:rsidP="002C6D07">
      <w:pPr>
        <w:pStyle w:val="List1"/>
        <w:numPr>
          <w:ilvl w:val="0"/>
          <w:numId w:val="58"/>
        </w:numPr>
        <w:rPr>
          <w:ins w:id="1282" w:author="Ski, Trond" w:date="2020-10-12T09:53:00Z"/>
        </w:rPr>
      </w:pPr>
      <w:ins w:id="1283" w:author="Ski, Trond" w:date="2020-10-12T09:53:00Z">
        <w:r>
          <w:t>Master’s understanding that VTS navigational support does not absolve him from responsibility for the safety of his vessel or for collision avoidance.</w:t>
        </w:r>
      </w:ins>
    </w:p>
    <w:p w14:paraId="5748B891" w14:textId="77777777" w:rsidR="002C6D07" w:rsidRDefault="002C6D07" w:rsidP="002C6D07">
      <w:pPr>
        <w:pStyle w:val="List1"/>
        <w:rPr>
          <w:ins w:id="1284" w:author="Ski, Trond" w:date="2020-10-12T09:53:00Z"/>
        </w:rPr>
      </w:pPr>
      <w:ins w:id="1285" w:author="Ski, Trond" w:date="2020-10-12T09:53:00Z">
        <w:r>
          <w:t>Master’s acceptance of navigational support.</w:t>
        </w:r>
      </w:ins>
    </w:p>
    <w:p w14:paraId="1BDD7D27" w14:textId="77777777" w:rsidR="002C6D07" w:rsidRDefault="002C6D07" w:rsidP="002C6D07">
      <w:pPr>
        <w:pStyle w:val="List1"/>
        <w:rPr>
          <w:ins w:id="1286" w:author="Ski, Trond" w:date="2020-10-12T09:53:00Z"/>
        </w:rPr>
      </w:pPr>
      <w:ins w:id="1287" w:author="Ski, Trond" w:date="2020-10-12T09:53:00Z">
        <w:r>
          <w:t>Commencement of navigational support.</w:t>
        </w:r>
      </w:ins>
    </w:p>
    <w:p w14:paraId="1B16F8EB" w14:textId="77777777" w:rsidR="002C6D07" w:rsidRPr="00F63D5D" w:rsidRDefault="002C6D07" w:rsidP="002C6D07">
      <w:pPr>
        <w:pStyle w:val="List1"/>
        <w:rPr>
          <w:ins w:id="1288" w:author="Ski, Trond" w:date="2020-10-12T09:53:00Z"/>
        </w:rPr>
      </w:pPr>
      <w:ins w:id="1289" w:author="Ski, Trond" w:date="2020-10-12T09:53:00Z">
        <w:r>
          <w:t>Completion of navigational support.</w:t>
        </w:r>
      </w:ins>
    </w:p>
    <w:p w14:paraId="418B43B2" w14:textId="77777777" w:rsidR="005409BD" w:rsidRPr="005409BD" w:rsidRDefault="005409BD" w:rsidP="00CC73BB">
      <w:pPr>
        <w:numPr>
          <w:ilvl w:val="1"/>
          <w:numId w:val="0"/>
        </w:numPr>
        <w:tabs>
          <w:tab w:val="num" w:pos="0"/>
        </w:tabs>
        <w:spacing w:before="240" w:after="120"/>
        <w:outlineLvl w:val="1"/>
        <w:rPr>
          <w:ins w:id="1290" w:author="Ski, Trond" w:date="2020-09-29T16:28:00Z"/>
          <w:rFonts w:ascii="Calibri" w:eastAsia="Dotum" w:hAnsi="Calibri"/>
          <w:b/>
          <w:bCs/>
          <w:color w:val="026699"/>
          <w:sz w:val="22"/>
        </w:rPr>
      </w:pPr>
    </w:p>
    <w:p w14:paraId="114F97A9" w14:textId="30D746A0" w:rsidR="005409BD" w:rsidRDefault="005409BD" w:rsidP="00A824D2">
      <w:pPr>
        <w:pStyle w:val="BodyText"/>
        <w:rPr>
          <w:ins w:id="1291" w:author="Ski, Trond" w:date="2020-10-15T11:33:00Z"/>
        </w:rPr>
      </w:pPr>
    </w:p>
    <w:p w14:paraId="5FF9D4EE" w14:textId="7F23ABE8" w:rsidR="001C3BB9" w:rsidRDefault="001C3BB9" w:rsidP="00A824D2">
      <w:pPr>
        <w:pStyle w:val="BodyText"/>
        <w:rPr>
          <w:ins w:id="1292" w:author="Ski, Trond" w:date="2020-10-15T11:34:00Z"/>
        </w:rPr>
      </w:pPr>
    </w:p>
    <w:p w14:paraId="1686ED87" w14:textId="17D4F0D4" w:rsidR="006C4C70" w:rsidRDefault="006C4C70" w:rsidP="00A824D2">
      <w:pPr>
        <w:pStyle w:val="BodyText"/>
        <w:rPr>
          <w:ins w:id="1293" w:author="Ski, Trond" w:date="2020-10-15T11:34:00Z"/>
        </w:rPr>
      </w:pPr>
    </w:p>
    <w:p w14:paraId="5F27BE72" w14:textId="1495D773" w:rsidR="006C4C70" w:rsidRDefault="006C4C70" w:rsidP="00A824D2">
      <w:pPr>
        <w:pStyle w:val="BodyText"/>
        <w:rPr>
          <w:ins w:id="1294" w:author="Ski, Trond" w:date="2020-10-15T11:34:00Z"/>
        </w:rPr>
      </w:pPr>
    </w:p>
    <w:p w14:paraId="5377139E" w14:textId="6FBD6E43" w:rsidR="006C4C70" w:rsidRDefault="006C4C70" w:rsidP="00A824D2">
      <w:pPr>
        <w:pStyle w:val="BodyText"/>
        <w:rPr>
          <w:ins w:id="1295" w:author="Ski, Trond" w:date="2020-10-15T11:34:00Z"/>
        </w:rPr>
      </w:pPr>
    </w:p>
    <w:p w14:paraId="513BE365" w14:textId="5BA4F44A" w:rsidR="006C4C70" w:rsidRDefault="006C4C70" w:rsidP="00A824D2">
      <w:pPr>
        <w:pStyle w:val="BodyText"/>
        <w:rPr>
          <w:ins w:id="1296" w:author="Ski, Trond" w:date="2020-10-15T11:34:00Z"/>
        </w:rPr>
      </w:pPr>
    </w:p>
    <w:p w14:paraId="623C9672" w14:textId="0C2BE022" w:rsidR="006C4C70" w:rsidRDefault="006C4C70" w:rsidP="00A824D2">
      <w:pPr>
        <w:pStyle w:val="BodyText"/>
        <w:rPr>
          <w:ins w:id="1297" w:author="Ski, Trond" w:date="2020-10-15T11:34:00Z"/>
        </w:rPr>
      </w:pPr>
    </w:p>
    <w:p w14:paraId="0A421E45" w14:textId="6F4ABAE7" w:rsidR="006C4C70" w:rsidRDefault="006C4C70" w:rsidP="00A824D2">
      <w:pPr>
        <w:pStyle w:val="BodyText"/>
        <w:rPr>
          <w:ins w:id="1298" w:author="Ski, Trond" w:date="2020-10-15T11:34:00Z"/>
        </w:rPr>
      </w:pPr>
    </w:p>
    <w:p w14:paraId="20F11CDE" w14:textId="67B5BD30" w:rsidR="006C4C70" w:rsidRDefault="006C4C70" w:rsidP="00A824D2">
      <w:pPr>
        <w:pStyle w:val="BodyText"/>
        <w:rPr>
          <w:ins w:id="1299" w:author="Ski, Trond" w:date="2020-10-15T11:34:00Z"/>
        </w:rPr>
      </w:pPr>
    </w:p>
    <w:p w14:paraId="54B611B2" w14:textId="4EBB171B" w:rsidR="006C4C70" w:rsidRDefault="006C4C70" w:rsidP="006C4C70">
      <w:pPr>
        <w:pStyle w:val="Annex"/>
        <w:rPr>
          <w:ins w:id="1300" w:author="Ski, Trond" w:date="2020-10-15T11:34:00Z"/>
        </w:rPr>
      </w:pPr>
      <w:ins w:id="1301" w:author="Ski, Trond" w:date="2020-10-15T11:34:00Z">
        <w:r>
          <w:t>CONSIDERATIONS FOR INFORMATION</w:t>
        </w:r>
      </w:ins>
      <w:ins w:id="1302" w:author="Ski, Trond" w:date="2020-10-15T11:41:00Z">
        <w:r w:rsidR="002A4739">
          <w:t xml:space="preserve"> THAT A VTS MIGHT TRY TO ESTABLISH FROM THE VESSEL IN EMERGENCY SITUATIONS</w:t>
        </w:r>
      </w:ins>
      <w:ins w:id="1303" w:author="Ski, Trond" w:date="2020-10-15T11:34:00Z">
        <w:r>
          <w:t xml:space="preserve"> </w:t>
        </w:r>
      </w:ins>
    </w:p>
    <w:p w14:paraId="4227BC4C" w14:textId="4DEB81B2" w:rsidR="006C4C70" w:rsidRDefault="002A4739" w:rsidP="00A824D2">
      <w:pPr>
        <w:pStyle w:val="BodyText"/>
        <w:rPr>
          <w:ins w:id="1304" w:author="Ski, Trond" w:date="2020-10-15T11:42:00Z"/>
        </w:rPr>
      </w:pPr>
      <w:ins w:id="1305" w:author="Ski, Trond" w:date="2020-10-15T11:42:00Z">
        <w:r w:rsidRPr="002A4739">
          <w:t>Some considerations for information that a VTS might try and establish from the vessel under emergency situations are listed below.  These considerations are not intended to be exhaustive or mandatory:</w:t>
        </w:r>
      </w:ins>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826"/>
        <w:gridCol w:w="6365"/>
      </w:tblGrid>
      <w:tr w:rsidR="002A4739" w14:paraId="765B8274" w14:textId="77777777" w:rsidTr="002A4739">
        <w:trPr>
          <w:trHeight w:val="360"/>
          <w:tblHeader/>
          <w:ins w:id="1306" w:author="Ski, Trond" w:date="2020-10-15T11:42:00Z"/>
        </w:trPr>
        <w:tc>
          <w:tcPr>
            <w:tcW w:w="1877" w:type="pct"/>
            <w:tcBorders>
              <w:top w:val="single" w:sz="4" w:space="0" w:color="auto"/>
              <w:left w:val="single" w:sz="4" w:space="0" w:color="auto"/>
              <w:bottom w:val="single" w:sz="4" w:space="0" w:color="auto"/>
              <w:right w:val="single" w:sz="4" w:space="0" w:color="auto"/>
            </w:tcBorders>
            <w:shd w:val="clear" w:color="auto" w:fill="D9E2F3"/>
            <w:hideMark/>
          </w:tcPr>
          <w:p w14:paraId="4D34441E" w14:textId="77777777" w:rsidR="002A4739" w:rsidRDefault="002A4739">
            <w:pPr>
              <w:pStyle w:val="Tableheading"/>
              <w:rPr>
                <w:ins w:id="1307" w:author="Ski, Trond" w:date="2020-10-15T11:42:00Z"/>
              </w:rPr>
            </w:pPr>
            <w:ins w:id="1308" w:author="Ski, Trond" w:date="2020-10-15T11:42:00Z">
              <w:r>
                <w:lastRenderedPageBreak/>
                <w:t>Situation</w:t>
              </w:r>
            </w:ins>
          </w:p>
        </w:tc>
        <w:tc>
          <w:tcPr>
            <w:tcW w:w="3123" w:type="pct"/>
            <w:tcBorders>
              <w:top w:val="single" w:sz="4" w:space="0" w:color="auto"/>
              <w:left w:val="single" w:sz="4" w:space="0" w:color="auto"/>
              <w:bottom w:val="single" w:sz="4" w:space="0" w:color="auto"/>
              <w:right w:val="single" w:sz="4" w:space="0" w:color="auto"/>
            </w:tcBorders>
            <w:shd w:val="clear" w:color="auto" w:fill="D9E2F3"/>
            <w:hideMark/>
          </w:tcPr>
          <w:p w14:paraId="69261E0B" w14:textId="77777777" w:rsidR="002A4739" w:rsidRDefault="002A4739">
            <w:pPr>
              <w:pStyle w:val="Tableheading"/>
              <w:rPr>
                <w:ins w:id="1309" w:author="Ski, Trond" w:date="2020-10-15T11:42:00Z"/>
              </w:rPr>
            </w:pPr>
            <w:ins w:id="1310" w:author="Ski, Trond" w:date="2020-10-15T11:42:00Z">
              <w:r>
                <w:t xml:space="preserve">Considerations </w:t>
              </w:r>
            </w:ins>
          </w:p>
        </w:tc>
      </w:tr>
      <w:tr w:rsidR="002A4739" w14:paraId="5513B892" w14:textId="77777777" w:rsidTr="002A4739">
        <w:trPr>
          <w:trHeight w:val="64"/>
          <w:ins w:id="1311" w:author="Ski, Trond" w:date="2020-10-15T11:42:00Z"/>
        </w:trPr>
        <w:tc>
          <w:tcPr>
            <w:tcW w:w="1877" w:type="pct"/>
            <w:tcBorders>
              <w:top w:val="single" w:sz="4" w:space="0" w:color="auto"/>
              <w:left w:val="single" w:sz="4" w:space="0" w:color="auto"/>
              <w:bottom w:val="single" w:sz="4" w:space="0" w:color="auto"/>
              <w:right w:val="single" w:sz="4" w:space="0" w:color="auto"/>
            </w:tcBorders>
            <w:shd w:val="clear" w:color="auto" w:fill="D4F1D3" w:themeFill="text2" w:themeFillTint="33"/>
            <w:hideMark/>
          </w:tcPr>
          <w:p w14:paraId="2FA8A303" w14:textId="77777777" w:rsidR="002A4739" w:rsidRDefault="002A4739">
            <w:pPr>
              <w:pStyle w:val="Tabletext"/>
              <w:rPr>
                <w:ins w:id="1312" w:author="Ski, Trond" w:date="2020-10-15T11:42:00Z"/>
              </w:rPr>
            </w:pPr>
            <w:ins w:id="1313" w:author="Ski, Trond" w:date="2020-10-15T11:42:00Z">
              <w:r>
                <w:t>COLLISION</w:t>
              </w:r>
            </w:ins>
          </w:p>
        </w:tc>
        <w:tc>
          <w:tcPr>
            <w:tcW w:w="3123" w:type="pct"/>
            <w:tcBorders>
              <w:top w:val="single" w:sz="4" w:space="0" w:color="auto"/>
              <w:left w:val="single" w:sz="4" w:space="0" w:color="auto"/>
              <w:bottom w:val="single" w:sz="4" w:space="0" w:color="auto"/>
              <w:right w:val="single" w:sz="4" w:space="0" w:color="auto"/>
            </w:tcBorders>
            <w:shd w:val="clear" w:color="auto" w:fill="D4F1D3" w:themeFill="text2" w:themeFillTint="33"/>
            <w:hideMark/>
          </w:tcPr>
          <w:p w14:paraId="73828221" w14:textId="77777777" w:rsidR="002A4739" w:rsidRDefault="002A4739">
            <w:pPr>
              <w:pStyle w:val="Tabletext"/>
              <w:rPr>
                <w:ins w:id="1314" w:author="Ski, Trond" w:date="2020-10-15T11:42:00Z"/>
              </w:rPr>
            </w:pPr>
            <w:ins w:id="1315" w:author="Ski, Trond" w:date="2020-10-15T11:42:00Z">
              <w:r>
                <w:t>When and where the accident happened?</w:t>
              </w:r>
            </w:ins>
          </w:p>
          <w:p w14:paraId="70C7163C" w14:textId="77777777" w:rsidR="002A4739" w:rsidRDefault="002A4739">
            <w:pPr>
              <w:pStyle w:val="Tabletext"/>
              <w:rPr>
                <w:ins w:id="1316" w:author="Ski, Trond" w:date="2020-10-15T11:42:00Z"/>
              </w:rPr>
            </w:pPr>
            <w:ins w:id="1317" w:author="Ski, Trond" w:date="2020-10-15T11:42:00Z">
              <w:r>
                <w:t>Any injuries to persons?</w:t>
              </w:r>
            </w:ins>
          </w:p>
          <w:p w14:paraId="20ACEB84" w14:textId="77777777" w:rsidR="002A4739" w:rsidRDefault="002A4739">
            <w:pPr>
              <w:pStyle w:val="Tabletext"/>
              <w:rPr>
                <w:ins w:id="1318" w:author="Ski, Trond" w:date="2020-10-15T11:42:00Z"/>
              </w:rPr>
            </w:pPr>
            <w:ins w:id="1319" w:author="Ski, Trond" w:date="2020-10-15T11:42:00Z">
              <w:r>
                <w:t>Any dangerous cargo?</w:t>
              </w:r>
            </w:ins>
          </w:p>
          <w:p w14:paraId="24D3FA33" w14:textId="77777777" w:rsidR="002A4739" w:rsidRDefault="002A4739">
            <w:pPr>
              <w:pStyle w:val="Tabletext"/>
              <w:rPr>
                <w:ins w:id="1320" w:author="Ski, Trond" w:date="2020-10-15T11:42:00Z"/>
              </w:rPr>
            </w:pPr>
            <w:ins w:id="1321" w:author="Ski, Trond" w:date="2020-10-15T11:42:00Z">
              <w:r>
                <w:t>Is there any pollution?</w:t>
              </w:r>
            </w:ins>
          </w:p>
          <w:p w14:paraId="733248CC" w14:textId="77777777" w:rsidR="002A4739" w:rsidRDefault="002A4739">
            <w:pPr>
              <w:pStyle w:val="Tabletext"/>
              <w:rPr>
                <w:ins w:id="1322" w:author="Ski, Trond" w:date="2020-10-15T11:42:00Z"/>
              </w:rPr>
            </w:pPr>
            <w:ins w:id="1323" w:author="Ski, Trond" w:date="2020-10-15T11:42:00Z">
              <w:r>
                <w:t xml:space="preserve">Are you taking water? Are you flooding? </w:t>
              </w:r>
            </w:ins>
          </w:p>
          <w:p w14:paraId="6B1FA4E1" w14:textId="77777777" w:rsidR="002A4739" w:rsidRDefault="002A4739">
            <w:pPr>
              <w:pStyle w:val="Tabletext"/>
              <w:rPr>
                <w:ins w:id="1324" w:author="Ski, Trond" w:date="2020-10-15T11:42:00Z"/>
              </w:rPr>
            </w:pPr>
            <w:ins w:id="1325" w:author="Ski, Trond" w:date="2020-10-15T11:42:00Z">
              <w:r>
                <w:t>Are you sounding your tanks?</w:t>
              </w:r>
            </w:ins>
          </w:p>
          <w:p w14:paraId="380545CC" w14:textId="77777777" w:rsidR="002A4739" w:rsidRDefault="002A4739">
            <w:pPr>
              <w:pStyle w:val="Tabletext"/>
              <w:rPr>
                <w:ins w:id="1326" w:author="Ski, Trond" w:date="2020-10-15T11:42:00Z"/>
              </w:rPr>
            </w:pPr>
            <w:ins w:id="1327" w:author="Ski, Trond" w:date="2020-10-15T11:42:00Z">
              <w:r>
                <w:t>Can you proceed by yourself?</w:t>
              </w:r>
            </w:ins>
          </w:p>
          <w:p w14:paraId="3D5378E7" w14:textId="77777777" w:rsidR="002A4739" w:rsidRDefault="002A4739">
            <w:pPr>
              <w:pStyle w:val="Tabletext"/>
              <w:rPr>
                <w:ins w:id="1328" w:author="Ski, Trond" w:date="2020-10-15T11:42:00Z"/>
              </w:rPr>
            </w:pPr>
            <w:ins w:id="1329" w:author="Ski, Trond" w:date="2020-10-15T11:42:00Z">
              <w:r>
                <w:t>What is the damage/casualty situation?</w:t>
              </w:r>
            </w:ins>
          </w:p>
          <w:p w14:paraId="46520EEF" w14:textId="77777777" w:rsidR="002A4739" w:rsidRDefault="002A4739">
            <w:pPr>
              <w:pStyle w:val="Tabletext"/>
              <w:rPr>
                <w:ins w:id="1330" w:author="Ski, Trond" w:date="2020-10-15T11:42:00Z"/>
              </w:rPr>
            </w:pPr>
            <w:ins w:id="1331" w:author="Ski, Trond" w:date="2020-10-15T11:42:00Z">
              <w:r>
                <w:t>What assistance is required?</w:t>
              </w:r>
            </w:ins>
          </w:p>
        </w:tc>
      </w:tr>
      <w:tr w:rsidR="002A4739" w14:paraId="23AF419B" w14:textId="77777777" w:rsidTr="002A4739">
        <w:trPr>
          <w:trHeight w:val="64"/>
          <w:ins w:id="1332" w:author="Ski, Trond" w:date="2020-10-15T11:42:00Z"/>
        </w:trPr>
        <w:tc>
          <w:tcPr>
            <w:tcW w:w="1877" w:type="pct"/>
            <w:tcBorders>
              <w:top w:val="single" w:sz="4" w:space="0" w:color="auto"/>
              <w:left w:val="single" w:sz="4" w:space="0" w:color="auto"/>
              <w:bottom w:val="single" w:sz="4" w:space="0" w:color="auto"/>
              <w:right w:val="single" w:sz="4" w:space="0" w:color="auto"/>
            </w:tcBorders>
            <w:shd w:val="clear" w:color="auto" w:fill="D4F1D3" w:themeFill="text2" w:themeFillTint="33"/>
            <w:hideMark/>
          </w:tcPr>
          <w:p w14:paraId="709C9965" w14:textId="77777777" w:rsidR="002A4739" w:rsidRDefault="002A4739">
            <w:pPr>
              <w:pStyle w:val="Tabletext"/>
              <w:rPr>
                <w:ins w:id="1333" w:author="Ski, Trond" w:date="2020-10-15T11:42:00Z"/>
              </w:rPr>
            </w:pPr>
            <w:ins w:id="1334" w:author="Ski, Trond" w:date="2020-10-15T11:42:00Z">
              <w:r>
                <w:t xml:space="preserve">GROUNDING </w:t>
              </w:r>
            </w:ins>
          </w:p>
        </w:tc>
        <w:tc>
          <w:tcPr>
            <w:tcW w:w="3123" w:type="pct"/>
            <w:tcBorders>
              <w:top w:val="single" w:sz="4" w:space="0" w:color="auto"/>
              <w:left w:val="single" w:sz="4" w:space="0" w:color="auto"/>
              <w:bottom w:val="single" w:sz="4" w:space="0" w:color="auto"/>
              <w:right w:val="single" w:sz="4" w:space="0" w:color="auto"/>
            </w:tcBorders>
            <w:shd w:val="clear" w:color="auto" w:fill="D4F1D3" w:themeFill="text2" w:themeFillTint="33"/>
            <w:hideMark/>
          </w:tcPr>
          <w:p w14:paraId="42B5A829" w14:textId="77777777" w:rsidR="002A4739" w:rsidRDefault="002A4739">
            <w:pPr>
              <w:pStyle w:val="Tabletext"/>
              <w:rPr>
                <w:ins w:id="1335" w:author="Ski, Trond" w:date="2020-10-15T11:42:00Z"/>
              </w:rPr>
            </w:pPr>
            <w:ins w:id="1336" w:author="Ski, Trond" w:date="2020-10-15T11:42:00Z">
              <w:r>
                <w:t>When and where the accident happened?</w:t>
              </w:r>
            </w:ins>
          </w:p>
          <w:p w14:paraId="4E00F919" w14:textId="77777777" w:rsidR="002A4739" w:rsidRDefault="002A4739">
            <w:pPr>
              <w:pStyle w:val="Tabletext"/>
              <w:rPr>
                <w:ins w:id="1337" w:author="Ski, Trond" w:date="2020-10-15T11:42:00Z"/>
              </w:rPr>
            </w:pPr>
            <w:ins w:id="1338" w:author="Ski, Trond" w:date="2020-10-15T11:42:00Z">
              <w:r>
                <w:t>Any dangerous cargo?</w:t>
              </w:r>
            </w:ins>
          </w:p>
          <w:p w14:paraId="16610382" w14:textId="77777777" w:rsidR="002A4739" w:rsidRDefault="002A4739">
            <w:pPr>
              <w:pStyle w:val="Tabletext"/>
              <w:rPr>
                <w:ins w:id="1339" w:author="Ski, Trond" w:date="2020-10-15T11:42:00Z"/>
              </w:rPr>
            </w:pPr>
            <w:ins w:id="1340" w:author="Ski, Trond" w:date="2020-10-15T11:42:00Z">
              <w:r>
                <w:t>Is there any pollution?</w:t>
              </w:r>
            </w:ins>
          </w:p>
          <w:p w14:paraId="22D05A62" w14:textId="77777777" w:rsidR="002A4739" w:rsidRDefault="002A4739">
            <w:pPr>
              <w:pStyle w:val="Tabletext"/>
              <w:rPr>
                <w:ins w:id="1341" w:author="Ski, Trond" w:date="2020-10-15T11:42:00Z"/>
              </w:rPr>
            </w:pPr>
            <w:ins w:id="1342" w:author="Ski, Trond" w:date="2020-10-15T11:42:00Z">
              <w:r>
                <w:t>Are you stuck fast/attempting to get off?</w:t>
              </w:r>
            </w:ins>
          </w:p>
          <w:p w14:paraId="2E28385F" w14:textId="77777777" w:rsidR="002A4739" w:rsidRDefault="002A4739">
            <w:pPr>
              <w:pStyle w:val="Tabletext"/>
              <w:rPr>
                <w:ins w:id="1343" w:author="Ski, Trond" w:date="2020-10-15T11:42:00Z"/>
              </w:rPr>
            </w:pPr>
            <w:ins w:id="1344" w:author="Ski, Trond" w:date="2020-10-15T11:42:00Z">
              <w:r>
                <w:t xml:space="preserve">Are you taking water? Are you flooding? </w:t>
              </w:r>
            </w:ins>
          </w:p>
          <w:p w14:paraId="58075506" w14:textId="77777777" w:rsidR="002A4739" w:rsidRDefault="002A4739">
            <w:pPr>
              <w:pStyle w:val="Tabletext"/>
              <w:rPr>
                <w:ins w:id="1345" w:author="Ski, Trond" w:date="2020-10-15T11:42:00Z"/>
              </w:rPr>
            </w:pPr>
            <w:ins w:id="1346" w:author="Ski, Trond" w:date="2020-10-15T11:42:00Z">
              <w:r>
                <w:t>Are you sounding your tanks?</w:t>
              </w:r>
            </w:ins>
          </w:p>
          <w:p w14:paraId="2C55B015" w14:textId="77777777" w:rsidR="002A4739" w:rsidRDefault="002A4739">
            <w:pPr>
              <w:pStyle w:val="Tabletext"/>
              <w:rPr>
                <w:ins w:id="1347" w:author="Ski, Trond" w:date="2020-10-15T11:42:00Z"/>
              </w:rPr>
            </w:pPr>
            <w:ins w:id="1348" w:author="Ski, Trond" w:date="2020-10-15T11:42:00Z">
              <w:r>
                <w:t>Do you have any list?</w:t>
              </w:r>
            </w:ins>
          </w:p>
          <w:p w14:paraId="6E50D47E" w14:textId="77777777" w:rsidR="002A4739" w:rsidRDefault="002A4739">
            <w:pPr>
              <w:pStyle w:val="Tabletext"/>
              <w:rPr>
                <w:ins w:id="1349" w:author="Ski, Trond" w:date="2020-10-15T11:42:00Z"/>
              </w:rPr>
            </w:pPr>
            <w:ins w:id="1350" w:author="Ski, Trond" w:date="2020-10-15T11:42:00Z">
              <w:r>
                <w:t>What is the damage/casualty situation?</w:t>
              </w:r>
            </w:ins>
          </w:p>
          <w:p w14:paraId="2DF4CED3" w14:textId="77777777" w:rsidR="002A4739" w:rsidRDefault="002A4739">
            <w:pPr>
              <w:pStyle w:val="Tabletext"/>
              <w:rPr>
                <w:ins w:id="1351" w:author="Ski, Trond" w:date="2020-10-15T11:42:00Z"/>
              </w:rPr>
            </w:pPr>
            <w:ins w:id="1352" w:author="Ski, Trond" w:date="2020-10-15T11:42:00Z">
              <w:r>
                <w:t>What assistance is required?</w:t>
              </w:r>
            </w:ins>
          </w:p>
        </w:tc>
      </w:tr>
      <w:tr w:rsidR="002A4739" w:rsidRPr="002A4739" w14:paraId="76E90C70" w14:textId="77777777" w:rsidTr="002A4739">
        <w:trPr>
          <w:trHeight w:val="64"/>
          <w:ins w:id="1353" w:author="Ski, Trond" w:date="2020-10-15T11:42:00Z"/>
        </w:trPr>
        <w:tc>
          <w:tcPr>
            <w:tcW w:w="1877" w:type="pct"/>
            <w:tcBorders>
              <w:top w:val="single" w:sz="4" w:space="0" w:color="auto"/>
              <w:left w:val="single" w:sz="4" w:space="0" w:color="auto"/>
              <w:bottom w:val="single" w:sz="4" w:space="0" w:color="auto"/>
              <w:right w:val="single" w:sz="4" w:space="0" w:color="auto"/>
            </w:tcBorders>
            <w:shd w:val="clear" w:color="auto" w:fill="D4F1D3" w:themeFill="text2" w:themeFillTint="33"/>
            <w:hideMark/>
          </w:tcPr>
          <w:p w14:paraId="15749FB1" w14:textId="77777777" w:rsidR="002A4739" w:rsidRDefault="002A4739">
            <w:pPr>
              <w:pStyle w:val="Tabletext"/>
              <w:rPr>
                <w:ins w:id="1354" w:author="Ski, Trond" w:date="2020-10-15T11:42:00Z"/>
              </w:rPr>
            </w:pPr>
            <w:ins w:id="1355" w:author="Ski, Trond" w:date="2020-10-15T11:42:00Z">
              <w:r>
                <w:t>FIRE / EXPLOSION</w:t>
              </w:r>
            </w:ins>
          </w:p>
        </w:tc>
        <w:tc>
          <w:tcPr>
            <w:tcW w:w="3123" w:type="pct"/>
            <w:tcBorders>
              <w:top w:val="single" w:sz="4" w:space="0" w:color="auto"/>
              <w:left w:val="single" w:sz="4" w:space="0" w:color="auto"/>
              <w:bottom w:val="single" w:sz="4" w:space="0" w:color="auto"/>
              <w:right w:val="single" w:sz="4" w:space="0" w:color="auto"/>
            </w:tcBorders>
            <w:shd w:val="clear" w:color="auto" w:fill="D4F1D3" w:themeFill="text2" w:themeFillTint="33"/>
            <w:hideMark/>
          </w:tcPr>
          <w:p w14:paraId="361F0E9C" w14:textId="77777777" w:rsidR="002A4739" w:rsidRDefault="002A4739">
            <w:pPr>
              <w:pStyle w:val="Tabletext"/>
              <w:rPr>
                <w:ins w:id="1356" w:author="Ski, Trond" w:date="2020-10-15T11:42:00Z"/>
              </w:rPr>
            </w:pPr>
            <w:ins w:id="1357" w:author="Ski, Trond" w:date="2020-10-15T11:42:00Z">
              <w:r>
                <w:t>When did the accident happened?</w:t>
              </w:r>
            </w:ins>
          </w:p>
          <w:p w14:paraId="6080512F" w14:textId="77777777" w:rsidR="002A4739" w:rsidRDefault="002A4739">
            <w:pPr>
              <w:pStyle w:val="Tabletext"/>
              <w:rPr>
                <w:ins w:id="1358" w:author="Ski, Trond" w:date="2020-10-15T11:42:00Z"/>
              </w:rPr>
            </w:pPr>
            <w:ins w:id="1359" w:author="Ski, Trond" w:date="2020-10-15T11:42:00Z">
              <w:r>
                <w:t>What part is on fire/explosion?</w:t>
              </w:r>
            </w:ins>
          </w:p>
          <w:p w14:paraId="35B76219" w14:textId="77777777" w:rsidR="002A4739" w:rsidRDefault="002A4739">
            <w:pPr>
              <w:pStyle w:val="Tabletext"/>
              <w:rPr>
                <w:ins w:id="1360" w:author="Ski, Trond" w:date="2020-10-15T11:42:00Z"/>
              </w:rPr>
            </w:pPr>
            <w:ins w:id="1361" w:author="Ski, Trond" w:date="2020-10-15T11:42:00Z">
              <w:r>
                <w:t>Is the fire under control?</w:t>
              </w:r>
            </w:ins>
          </w:p>
          <w:p w14:paraId="573B33BF" w14:textId="77777777" w:rsidR="002A4739" w:rsidRDefault="002A4739">
            <w:pPr>
              <w:pStyle w:val="Tabletext"/>
              <w:rPr>
                <w:ins w:id="1362" w:author="Ski, Trond" w:date="2020-10-15T11:42:00Z"/>
              </w:rPr>
            </w:pPr>
            <w:ins w:id="1363" w:author="Ski, Trond" w:date="2020-10-15T11:42:00Z">
              <w:r>
                <w:t>What is the damage/casualty situation?</w:t>
              </w:r>
            </w:ins>
          </w:p>
          <w:p w14:paraId="153CF7FD" w14:textId="77777777" w:rsidR="002A4739" w:rsidRDefault="002A4739">
            <w:pPr>
              <w:pStyle w:val="Tabletext"/>
              <w:rPr>
                <w:ins w:id="1364" w:author="Ski, Trond" w:date="2020-10-15T11:42:00Z"/>
              </w:rPr>
            </w:pPr>
            <w:ins w:id="1365" w:author="Ski, Trond" w:date="2020-10-15T11:42:00Z">
              <w:r>
                <w:t>Is there any pollution?</w:t>
              </w:r>
            </w:ins>
          </w:p>
          <w:p w14:paraId="5F0250F7" w14:textId="77777777" w:rsidR="002A4739" w:rsidRDefault="002A4739">
            <w:pPr>
              <w:pStyle w:val="Tabletext"/>
              <w:rPr>
                <w:ins w:id="1366" w:author="Ski, Trond" w:date="2020-10-15T11:42:00Z"/>
              </w:rPr>
            </w:pPr>
            <w:ins w:id="1367" w:author="Ski, Trond" w:date="2020-10-15T11:42:00Z">
              <w:r>
                <w:t>What assistance is required?</w:t>
              </w:r>
            </w:ins>
          </w:p>
        </w:tc>
      </w:tr>
      <w:tr w:rsidR="002A4739" w14:paraId="206FA9A5" w14:textId="77777777" w:rsidTr="002A4739">
        <w:trPr>
          <w:trHeight w:val="64"/>
          <w:ins w:id="1368" w:author="Ski, Trond" w:date="2020-10-15T11:42:00Z"/>
        </w:trPr>
        <w:tc>
          <w:tcPr>
            <w:tcW w:w="1877" w:type="pct"/>
            <w:tcBorders>
              <w:top w:val="single" w:sz="4" w:space="0" w:color="auto"/>
              <w:left w:val="single" w:sz="4" w:space="0" w:color="auto"/>
              <w:bottom w:val="single" w:sz="4" w:space="0" w:color="auto"/>
              <w:right w:val="single" w:sz="4" w:space="0" w:color="auto"/>
            </w:tcBorders>
            <w:shd w:val="clear" w:color="auto" w:fill="D4F1D3" w:themeFill="text2" w:themeFillTint="33"/>
            <w:hideMark/>
          </w:tcPr>
          <w:p w14:paraId="658F166D" w14:textId="77777777" w:rsidR="002A4739" w:rsidRDefault="002A4739">
            <w:pPr>
              <w:pStyle w:val="Tabletext"/>
              <w:rPr>
                <w:ins w:id="1369" w:author="Ski, Trond" w:date="2020-10-15T11:42:00Z"/>
              </w:rPr>
            </w:pPr>
            <w:ins w:id="1370" w:author="Ski, Trond" w:date="2020-10-15T11:42:00Z">
              <w:r>
                <w:t>MARINE POLLUTION</w:t>
              </w:r>
            </w:ins>
          </w:p>
        </w:tc>
        <w:tc>
          <w:tcPr>
            <w:tcW w:w="3123" w:type="pct"/>
            <w:tcBorders>
              <w:top w:val="single" w:sz="4" w:space="0" w:color="auto"/>
              <w:left w:val="single" w:sz="4" w:space="0" w:color="auto"/>
              <w:bottom w:val="single" w:sz="4" w:space="0" w:color="auto"/>
              <w:right w:val="single" w:sz="4" w:space="0" w:color="auto"/>
            </w:tcBorders>
            <w:shd w:val="clear" w:color="auto" w:fill="D4F1D3" w:themeFill="text2" w:themeFillTint="33"/>
            <w:hideMark/>
          </w:tcPr>
          <w:p w14:paraId="3D5C499C" w14:textId="77777777" w:rsidR="002A4739" w:rsidRDefault="002A4739">
            <w:pPr>
              <w:pStyle w:val="Tabletext"/>
              <w:rPr>
                <w:ins w:id="1371" w:author="Ski, Trond" w:date="2020-10-15T11:42:00Z"/>
              </w:rPr>
            </w:pPr>
            <w:ins w:id="1372" w:author="Ski, Trond" w:date="2020-10-15T11:42:00Z">
              <w:r>
                <w:t>When and where did the pollution/discharge happened?</w:t>
              </w:r>
            </w:ins>
          </w:p>
          <w:p w14:paraId="1880C2BC" w14:textId="77777777" w:rsidR="002A4739" w:rsidRDefault="002A4739">
            <w:pPr>
              <w:pStyle w:val="Tabletext"/>
              <w:rPr>
                <w:ins w:id="1373" w:author="Ski, Trond" w:date="2020-10-15T11:42:00Z"/>
              </w:rPr>
            </w:pPr>
            <w:ins w:id="1374" w:author="Ski, Trond" w:date="2020-10-15T11:42:00Z">
              <w:r>
                <w:t xml:space="preserve">What type of oil (diesel, oil, HFO, bilge) / dangerous goods or hazardous substances have been discharged? </w:t>
              </w:r>
            </w:ins>
          </w:p>
          <w:p w14:paraId="1EBB70B4" w14:textId="77777777" w:rsidR="002A4739" w:rsidRDefault="002A4739">
            <w:pPr>
              <w:pStyle w:val="Tabletext"/>
              <w:rPr>
                <w:ins w:id="1375" w:author="Ski, Trond" w:date="2020-10-15T11:42:00Z"/>
              </w:rPr>
            </w:pPr>
            <w:ins w:id="1376" w:author="Ski, Trond" w:date="2020-10-15T11:42:00Z">
              <w:r>
                <w:t>What is the approximate size of the spill (length and breadth)?</w:t>
              </w:r>
            </w:ins>
          </w:p>
          <w:p w14:paraId="17DF6B08" w14:textId="77777777" w:rsidR="002A4739" w:rsidRDefault="002A4739">
            <w:pPr>
              <w:pStyle w:val="Tabletext"/>
              <w:rPr>
                <w:ins w:id="1377" w:author="Ski, Trond" w:date="2020-10-15T11:42:00Z"/>
              </w:rPr>
            </w:pPr>
            <w:ins w:id="1378" w:author="Ski, Trond" w:date="2020-10-15T11:42:00Z">
              <w:r>
                <w:t>What direction is it heading?</w:t>
              </w:r>
            </w:ins>
          </w:p>
          <w:p w14:paraId="7119C9E0" w14:textId="77777777" w:rsidR="002A4739" w:rsidRDefault="002A4739">
            <w:pPr>
              <w:pStyle w:val="Tabletext"/>
              <w:spacing w:before="120"/>
              <w:rPr>
                <w:ins w:id="1379" w:author="Ski, Trond" w:date="2020-10-15T11:42:00Z"/>
              </w:rPr>
            </w:pPr>
            <w:ins w:id="1380" w:author="Ski, Trond" w:date="2020-10-15T11:42:00Z">
              <w:r>
                <w:t>If source of pollution is from the reporting ship:</w:t>
              </w:r>
            </w:ins>
          </w:p>
          <w:p w14:paraId="05628A85" w14:textId="77777777" w:rsidR="002A4739" w:rsidRDefault="002A4739">
            <w:pPr>
              <w:pStyle w:val="Tabletext"/>
              <w:rPr>
                <w:ins w:id="1381" w:author="Ski, Trond" w:date="2020-10-15T11:42:00Z"/>
              </w:rPr>
            </w:pPr>
            <w:ins w:id="1382" w:author="Ski, Trond" w:date="2020-10-15T11:42:00Z">
              <w:r>
                <w:t>- What time did the discharge occur?</w:t>
              </w:r>
            </w:ins>
          </w:p>
          <w:p w14:paraId="3068B269" w14:textId="77777777" w:rsidR="002A4739" w:rsidRDefault="002A4739">
            <w:pPr>
              <w:pStyle w:val="Tabletext"/>
              <w:rPr>
                <w:ins w:id="1383" w:author="Ski, Trond" w:date="2020-10-15T11:42:00Z"/>
              </w:rPr>
            </w:pPr>
            <w:ins w:id="1384" w:author="Ski, Trond" w:date="2020-10-15T11:42:00Z">
              <w:r>
                <w:t>- How did the discharge occur?</w:t>
              </w:r>
            </w:ins>
          </w:p>
          <w:p w14:paraId="3B91326C" w14:textId="77777777" w:rsidR="002A4739" w:rsidRDefault="002A4739">
            <w:pPr>
              <w:pStyle w:val="Tabletext"/>
              <w:rPr>
                <w:ins w:id="1385" w:author="Ski, Trond" w:date="2020-10-15T11:42:00Z"/>
              </w:rPr>
            </w:pPr>
            <w:ins w:id="1386" w:author="Ski, Trond" w:date="2020-10-15T11:42:00Z">
              <w:r>
                <w:t>- How much oil / dangerous goods or hazardous substances has been discharged?</w:t>
              </w:r>
            </w:ins>
          </w:p>
          <w:p w14:paraId="4C482FA0" w14:textId="77777777" w:rsidR="002A4739" w:rsidRDefault="002A4739">
            <w:pPr>
              <w:pStyle w:val="Tabletext"/>
              <w:rPr>
                <w:ins w:id="1387" w:author="Ski, Trond" w:date="2020-10-15T11:42:00Z"/>
              </w:rPr>
            </w:pPr>
            <w:ins w:id="1388" w:author="Ski, Trond" w:date="2020-10-15T11:42:00Z">
              <w:r>
                <w:t>- Has the discharge stopped?</w:t>
              </w:r>
            </w:ins>
          </w:p>
          <w:p w14:paraId="0857F787" w14:textId="77777777" w:rsidR="002A4739" w:rsidRDefault="002A4739">
            <w:pPr>
              <w:pStyle w:val="Tabletext"/>
              <w:rPr>
                <w:ins w:id="1389" w:author="Ski, Trond" w:date="2020-10-15T11:42:00Z"/>
              </w:rPr>
            </w:pPr>
            <w:ins w:id="1390" w:author="Ski, Trond" w:date="2020-10-15T11:42:00Z">
              <w:r>
                <w:t>- Can you stop the discharge?</w:t>
              </w:r>
            </w:ins>
          </w:p>
          <w:p w14:paraId="31BFA6D3" w14:textId="77777777" w:rsidR="002A4739" w:rsidRDefault="002A4739">
            <w:pPr>
              <w:pStyle w:val="Tabletext"/>
              <w:rPr>
                <w:ins w:id="1391" w:author="Ski, Trond" w:date="2020-10-15T11:42:00Z"/>
              </w:rPr>
            </w:pPr>
            <w:ins w:id="1392" w:author="Ski, Trond" w:date="2020-10-15T11:42:00Z">
              <w:r>
                <w:t>- What assistance is required?</w:t>
              </w:r>
            </w:ins>
          </w:p>
        </w:tc>
      </w:tr>
      <w:tr w:rsidR="002A4739" w14:paraId="6DEE1984" w14:textId="77777777" w:rsidTr="002A4739">
        <w:trPr>
          <w:trHeight w:val="64"/>
          <w:ins w:id="1393" w:author="Ski, Trond" w:date="2020-10-15T11:42:00Z"/>
        </w:trPr>
        <w:tc>
          <w:tcPr>
            <w:tcW w:w="1877" w:type="pct"/>
            <w:tcBorders>
              <w:top w:val="single" w:sz="4" w:space="0" w:color="auto"/>
              <w:left w:val="single" w:sz="4" w:space="0" w:color="auto"/>
              <w:bottom w:val="single" w:sz="4" w:space="0" w:color="auto"/>
              <w:right w:val="single" w:sz="4" w:space="0" w:color="auto"/>
            </w:tcBorders>
            <w:shd w:val="clear" w:color="auto" w:fill="D4F1D3" w:themeFill="text2" w:themeFillTint="33"/>
            <w:hideMark/>
          </w:tcPr>
          <w:p w14:paraId="76CBF33C" w14:textId="77777777" w:rsidR="002A4739" w:rsidRDefault="002A4739">
            <w:pPr>
              <w:pStyle w:val="Tabletext"/>
              <w:rPr>
                <w:ins w:id="1394" w:author="Ski, Trond" w:date="2020-10-15T11:42:00Z"/>
              </w:rPr>
            </w:pPr>
            <w:ins w:id="1395" w:author="Ski, Trond" w:date="2020-10-15T11:42:00Z">
              <w:r>
                <w:t>MAN OVERBOARD</w:t>
              </w:r>
            </w:ins>
          </w:p>
        </w:tc>
        <w:tc>
          <w:tcPr>
            <w:tcW w:w="3123" w:type="pct"/>
            <w:tcBorders>
              <w:top w:val="single" w:sz="4" w:space="0" w:color="auto"/>
              <w:left w:val="single" w:sz="4" w:space="0" w:color="auto"/>
              <w:bottom w:val="single" w:sz="4" w:space="0" w:color="auto"/>
              <w:right w:val="single" w:sz="4" w:space="0" w:color="auto"/>
            </w:tcBorders>
            <w:shd w:val="clear" w:color="auto" w:fill="D4F1D3" w:themeFill="text2" w:themeFillTint="33"/>
            <w:hideMark/>
          </w:tcPr>
          <w:p w14:paraId="093F2BE7" w14:textId="77777777" w:rsidR="002A4739" w:rsidRDefault="002A4739">
            <w:pPr>
              <w:pStyle w:val="Tabletext"/>
              <w:rPr>
                <w:ins w:id="1396" w:author="Ski, Trond" w:date="2020-10-15T11:42:00Z"/>
              </w:rPr>
            </w:pPr>
            <w:ins w:id="1397" w:author="Ski, Trond" w:date="2020-10-15T11:42:00Z">
              <w:r>
                <w:t>When and where the accident happened?</w:t>
              </w:r>
            </w:ins>
          </w:p>
          <w:p w14:paraId="5783EDFF" w14:textId="77777777" w:rsidR="002A4739" w:rsidRDefault="002A4739">
            <w:pPr>
              <w:pStyle w:val="Tabletext"/>
              <w:rPr>
                <w:ins w:id="1398" w:author="Ski, Trond" w:date="2020-10-15T11:42:00Z"/>
              </w:rPr>
            </w:pPr>
            <w:ins w:id="1399" w:author="Ski, Trond" w:date="2020-10-15T11:42:00Z">
              <w:r>
                <w:t>How many persons overboard?</w:t>
              </w:r>
            </w:ins>
          </w:p>
          <w:p w14:paraId="7B4E2880" w14:textId="77777777" w:rsidR="002A4739" w:rsidRDefault="002A4739">
            <w:pPr>
              <w:pStyle w:val="Tabletext"/>
              <w:rPr>
                <w:ins w:id="1400" w:author="Ski, Trond" w:date="2020-10-15T11:42:00Z"/>
              </w:rPr>
            </w:pPr>
            <w:ins w:id="1401" w:author="Ski, Trond" w:date="2020-10-15T11:42:00Z">
              <w:r>
                <w:t>Can you still see them?</w:t>
              </w:r>
            </w:ins>
          </w:p>
          <w:p w14:paraId="0074A0AD" w14:textId="77777777" w:rsidR="002A4739" w:rsidRDefault="002A4739">
            <w:pPr>
              <w:pStyle w:val="Tabletext"/>
              <w:rPr>
                <w:ins w:id="1402" w:author="Ski, Trond" w:date="2020-10-15T11:42:00Z"/>
              </w:rPr>
            </w:pPr>
            <w:ins w:id="1403" w:author="Ski, Trond" w:date="2020-10-15T11:42:00Z">
              <w:r>
                <w:t xml:space="preserve">Did anyone see the person go overboard? </w:t>
              </w:r>
            </w:ins>
          </w:p>
          <w:p w14:paraId="1544CF2A" w14:textId="77777777" w:rsidR="002A4739" w:rsidRDefault="002A4739">
            <w:pPr>
              <w:pStyle w:val="Tabletext"/>
              <w:rPr>
                <w:ins w:id="1404" w:author="Ski, Trond" w:date="2020-10-15T11:42:00Z"/>
              </w:rPr>
            </w:pPr>
            <w:ins w:id="1405" w:author="Ski, Trond" w:date="2020-10-15T11:42:00Z">
              <w:r>
                <w:t>When was the person last seen?</w:t>
              </w:r>
            </w:ins>
          </w:p>
          <w:p w14:paraId="0BCC2839" w14:textId="77777777" w:rsidR="002A4739" w:rsidRDefault="002A4739">
            <w:pPr>
              <w:pStyle w:val="Tabletext"/>
              <w:rPr>
                <w:ins w:id="1406" w:author="Ski, Trond" w:date="2020-10-15T11:42:00Z"/>
              </w:rPr>
            </w:pPr>
            <w:ins w:id="1407" w:author="Ski, Trond" w:date="2020-10-15T11:42:00Z">
              <w:r>
                <w:t>Was the person overboard wearing a life jacket?</w:t>
              </w:r>
            </w:ins>
          </w:p>
          <w:p w14:paraId="322FC6E5" w14:textId="77777777" w:rsidR="002A4739" w:rsidRDefault="002A4739">
            <w:pPr>
              <w:pStyle w:val="Tabletext"/>
              <w:rPr>
                <w:ins w:id="1408" w:author="Ski, Trond" w:date="2020-10-15T11:42:00Z"/>
              </w:rPr>
            </w:pPr>
            <w:ins w:id="1409" w:author="Ski, Trond" w:date="2020-10-15T11:42:00Z">
              <w:r>
                <w:lastRenderedPageBreak/>
                <w:t>What assistance is required?</w:t>
              </w:r>
            </w:ins>
          </w:p>
        </w:tc>
      </w:tr>
      <w:tr w:rsidR="002A4739" w:rsidRPr="002A4739" w14:paraId="678A1E15" w14:textId="77777777" w:rsidTr="002A4739">
        <w:trPr>
          <w:trHeight w:val="64"/>
          <w:ins w:id="1410" w:author="Ski, Trond" w:date="2020-10-15T11:42:00Z"/>
        </w:trPr>
        <w:tc>
          <w:tcPr>
            <w:tcW w:w="1877" w:type="pct"/>
            <w:tcBorders>
              <w:top w:val="single" w:sz="4" w:space="0" w:color="auto"/>
              <w:left w:val="single" w:sz="4" w:space="0" w:color="auto"/>
              <w:bottom w:val="single" w:sz="4" w:space="0" w:color="auto"/>
              <w:right w:val="single" w:sz="4" w:space="0" w:color="auto"/>
            </w:tcBorders>
            <w:shd w:val="clear" w:color="auto" w:fill="D4F1D3" w:themeFill="text2" w:themeFillTint="33"/>
            <w:hideMark/>
          </w:tcPr>
          <w:p w14:paraId="6255C8BC" w14:textId="77777777" w:rsidR="002A4739" w:rsidRDefault="002A4739">
            <w:pPr>
              <w:pStyle w:val="Tabletext"/>
              <w:rPr>
                <w:ins w:id="1411" w:author="Ski, Trond" w:date="2020-10-15T11:42:00Z"/>
              </w:rPr>
            </w:pPr>
            <w:ins w:id="1412" w:author="Ski, Trond" w:date="2020-10-15T11:42:00Z">
              <w:r>
                <w:lastRenderedPageBreak/>
                <w:t>NOT UNDER COMMAND</w:t>
              </w:r>
            </w:ins>
          </w:p>
        </w:tc>
        <w:tc>
          <w:tcPr>
            <w:tcW w:w="3123" w:type="pct"/>
            <w:tcBorders>
              <w:top w:val="single" w:sz="4" w:space="0" w:color="auto"/>
              <w:left w:val="single" w:sz="4" w:space="0" w:color="auto"/>
              <w:bottom w:val="single" w:sz="4" w:space="0" w:color="auto"/>
              <w:right w:val="single" w:sz="4" w:space="0" w:color="auto"/>
            </w:tcBorders>
            <w:shd w:val="clear" w:color="auto" w:fill="D4F1D3" w:themeFill="text2" w:themeFillTint="33"/>
            <w:hideMark/>
          </w:tcPr>
          <w:p w14:paraId="1002CC8F" w14:textId="77777777" w:rsidR="002A4739" w:rsidRDefault="002A4739">
            <w:pPr>
              <w:pStyle w:val="Tabletext"/>
              <w:rPr>
                <w:ins w:id="1413" w:author="Ski, Trond" w:date="2020-10-15T11:42:00Z"/>
              </w:rPr>
            </w:pPr>
            <w:ins w:id="1414" w:author="Ski, Trond" w:date="2020-10-15T11:42:00Z">
              <w:r>
                <w:t>What problems do you have?  (eg Nature of the mechanical failure)</w:t>
              </w:r>
            </w:ins>
          </w:p>
          <w:p w14:paraId="566E51E1" w14:textId="77777777" w:rsidR="002A4739" w:rsidRDefault="002A4739">
            <w:pPr>
              <w:pStyle w:val="Tabletext"/>
              <w:rPr>
                <w:ins w:id="1415" w:author="Ski, Trond" w:date="2020-10-15T11:42:00Z"/>
              </w:rPr>
            </w:pPr>
            <w:ins w:id="1416" w:author="Ski, Trond" w:date="2020-10-15T11:42:00Z">
              <w:r>
                <w:t>Can you repair by yourself?</w:t>
              </w:r>
            </w:ins>
          </w:p>
          <w:p w14:paraId="61480CF6" w14:textId="77777777" w:rsidR="002A4739" w:rsidRDefault="002A4739">
            <w:pPr>
              <w:pStyle w:val="Tabletext"/>
              <w:rPr>
                <w:ins w:id="1417" w:author="Ski, Trond" w:date="2020-10-15T11:42:00Z"/>
              </w:rPr>
            </w:pPr>
            <w:ins w:id="1418" w:author="Ski, Trond" w:date="2020-10-15T11:42:00Z">
              <w:r>
                <w:t>How long [will it take] to repair?</w:t>
              </w:r>
            </w:ins>
          </w:p>
          <w:p w14:paraId="24262C9C" w14:textId="77777777" w:rsidR="002A4739" w:rsidRDefault="002A4739">
            <w:pPr>
              <w:pStyle w:val="Tabletext"/>
              <w:rPr>
                <w:ins w:id="1419" w:author="Ski, Trond" w:date="2020-10-15T11:42:00Z"/>
              </w:rPr>
            </w:pPr>
            <w:ins w:id="1420" w:author="Ski, Trond" w:date="2020-10-15T11:42:00Z">
              <w:r>
                <w:t>What kind of assistance is required?</w:t>
              </w:r>
            </w:ins>
          </w:p>
        </w:tc>
      </w:tr>
      <w:tr w:rsidR="002A4739" w14:paraId="562F2C86" w14:textId="77777777" w:rsidTr="002A4739">
        <w:trPr>
          <w:trHeight w:val="64"/>
          <w:ins w:id="1421" w:author="Ski, Trond" w:date="2020-10-15T11:42:00Z"/>
        </w:trPr>
        <w:tc>
          <w:tcPr>
            <w:tcW w:w="1877" w:type="pct"/>
            <w:tcBorders>
              <w:top w:val="single" w:sz="4" w:space="0" w:color="auto"/>
              <w:left w:val="single" w:sz="4" w:space="0" w:color="auto"/>
              <w:bottom w:val="single" w:sz="4" w:space="0" w:color="auto"/>
              <w:right w:val="single" w:sz="4" w:space="0" w:color="auto"/>
            </w:tcBorders>
            <w:shd w:val="clear" w:color="auto" w:fill="D4F1D3" w:themeFill="text2" w:themeFillTint="33"/>
            <w:hideMark/>
          </w:tcPr>
          <w:p w14:paraId="38B0FB6C" w14:textId="77777777" w:rsidR="002A4739" w:rsidRDefault="002A4739">
            <w:pPr>
              <w:pStyle w:val="Tabletext"/>
              <w:rPr>
                <w:ins w:id="1422" w:author="Ski, Trond" w:date="2020-10-15T11:42:00Z"/>
              </w:rPr>
            </w:pPr>
            <w:ins w:id="1423" w:author="Ski, Trond" w:date="2020-10-15T11:42:00Z">
              <w:r>
                <w:t>FLOODING / SINKING</w:t>
              </w:r>
            </w:ins>
          </w:p>
        </w:tc>
        <w:tc>
          <w:tcPr>
            <w:tcW w:w="3123" w:type="pct"/>
            <w:tcBorders>
              <w:top w:val="single" w:sz="4" w:space="0" w:color="auto"/>
              <w:left w:val="single" w:sz="4" w:space="0" w:color="auto"/>
              <w:bottom w:val="single" w:sz="4" w:space="0" w:color="auto"/>
              <w:right w:val="single" w:sz="4" w:space="0" w:color="auto"/>
            </w:tcBorders>
            <w:shd w:val="clear" w:color="auto" w:fill="D4F1D3" w:themeFill="text2" w:themeFillTint="33"/>
            <w:hideMark/>
          </w:tcPr>
          <w:p w14:paraId="78AA385F" w14:textId="77777777" w:rsidR="002A4739" w:rsidRDefault="002A4739">
            <w:pPr>
              <w:pStyle w:val="Tabletext"/>
              <w:rPr>
                <w:ins w:id="1424" w:author="Ski, Trond" w:date="2020-10-15T11:42:00Z"/>
              </w:rPr>
            </w:pPr>
            <w:ins w:id="1425" w:author="Ski, Trond" w:date="2020-10-15T11:42:00Z">
              <w:r>
                <w:t>Is the flooding under control?</w:t>
              </w:r>
            </w:ins>
          </w:p>
          <w:p w14:paraId="3541820F" w14:textId="77777777" w:rsidR="002A4739" w:rsidRDefault="002A4739">
            <w:pPr>
              <w:pStyle w:val="Tabletext"/>
              <w:rPr>
                <w:ins w:id="1426" w:author="Ski, Trond" w:date="2020-10-15T11:42:00Z"/>
              </w:rPr>
            </w:pPr>
            <w:ins w:id="1427" w:author="Ski, Trond" w:date="2020-10-15T11:42:00Z">
              <w:r>
                <w:t>Can you proceed by yourself?</w:t>
              </w:r>
            </w:ins>
          </w:p>
          <w:p w14:paraId="2D274281" w14:textId="77777777" w:rsidR="002A4739" w:rsidRDefault="002A4739">
            <w:pPr>
              <w:pStyle w:val="Tabletext"/>
              <w:rPr>
                <w:ins w:id="1428" w:author="Ski, Trond" w:date="2020-10-15T11:42:00Z"/>
              </w:rPr>
            </w:pPr>
            <w:ins w:id="1429" w:author="Ski, Trond" w:date="2020-10-15T11:42:00Z">
              <w:r>
                <w:t>What assistance is required?</w:t>
              </w:r>
            </w:ins>
          </w:p>
        </w:tc>
      </w:tr>
      <w:tr w:rsidR="002A4739" w:rsidRPr="002A4739" w14:paraId="13A027E1" w14:textId="77777777" w:rsidTr="002A4739">
        <w:trPr>
          <w:trHeight w:val="64"/>
          <w:ins w:id="1430" w:author="Ski, Trond" w:date="2020-10-15T11:42:00Z"/>
        </w:trPr>
        <w:tc>
          <w:tcPr>
            <w:tcW w:w="1877" w:type="pct"/>
            <w:tcBorders>
              <w:top w:val="single" w:sz="4" w:space="0" w:color="auto"/>
              <w:left w:val="single" w:sz="4" w:space="0" w:color="auto"/>
              <w:bottom w:val="single" w:sz="4" w:space="0" w:color="auto"/>
              <w:right w:val="single" w:sz="4" w:space="0" w:color="auto"/>
            </w:tcBorders>
            <w:shd w:val="clear" w:color="auto" w:fill="D4F1D3" w:themeFill="text2" w:themeFillTint="33"/>
            <w:hideMark/>
          </w:tcPr>
          <w:p w14:paraId="6ACBEC77" w14:textId="77777777" w:rsidR="002A4739" w:rsidRDefault="002A4739">
            <w:pPr>
              <w:pStyle w:val="Tabletext"/>
              <w:rPr>
                <w:ins w:id="1431" w:author="Ski, Trond" w:date="2020-10-15T11:42:00Z"/>
              </w:rPr>
            </w:pPr>
            <w:ins w:id="1432" w:author="Ski, Trond" w:date="2020-10-15T11:42:00Z">
              <w:r>
                <w:t>CONTAINERS / CARGO OVERBOARD</w:t>
              </w:r>
            </w:ins>
          </w:p>
        </w:tc>
        <w:tc>
          <w:tcPr>
            <w:tcW w:w="3123" w:type="pct"/>
            <w:tcBorders>
              <w:top w:val="single" w:sz="4" w:space="0" w:color="auto"/>
              <w:left w:val="single" w:sz="4" w:space="0" w:color="auto"/>
              <w:bottom w:val="single" w:sz="4" w:space="0" w:color="auto"/>
              <w:right w:val="single" w:sz="4" w:space="0" w:color="auto"/>
            </w:tcBorders>
            <w:shd w:val="clear" w:color="auto" w:fill="D4F1D3" w:themeFill="text2" w:themeFillTint="33"/>
            <w:hideMark/>
          </w:tcPr>
          <w:p w14:paraId="2C3B7EA1" w14:textId="77777777" w:rsidR="002A4739" w:rsidRDefault="002A4739">
            <w:pPr>
              <w:pStyle w:val="Tabletext"/>
              <w:rPr>
                <w:ins w:id="1433" w:author="Ski, Trond" w:date="2020-10-15T11:42:00Z"/>
              </w:rPr>
            </w:pPr>
            <w:ins w:id="1434" w:author="Ski, Trond" w:date="2020-10-15T11:42:00Z">
              <w:r>
                <w:t>When and where the accident happened?</w:t>
              </w:r>
            </w:ins>
          </w:p>
          <w:p w14:paraId="0175A176" w14:textId="77777777" w:rsidR="002A4739" w:rsidRDefault="002A4739">
            <w:pPr>
              <w:pStyle w:val="Tabletext"/>
              <w:rPr>
                <w:ins w:id="1435" w:author="Ski, Trond" w:date="2020-10-15T11:42:00Z"/>
              </w:rPr>
            </w:pPr>
            <w:ins w:id="1436" w:author="Ski, Trond" w:date="2020-10-15T11:42:00Z">
              <w:r>
                <w:t>What kind of cargo overboard?</w:t>
              </w:r>
            </w:ins>
          </w:p>
          <w:p w14:paraId="18BFDD79" w14:textId="77777777" w:rsidR="002A4739" w:rsidRDefault="002A4739">
            <w:pPr>
              <w:pStyle w:val="Tabletext"/>
              <w:rPr>
                <w:ins w:id="1437" w:author="Ski, Trond" w:date="2020-10-15T11:42:00Z"/>
              </w:rPr>
            </w:pPr>
            <w:ins w:id="1438" w:author="Ski, Trond" w:date="2020-10-15T11:42:00Z">
              <w:r>
                <w:t>How much cargo/ how many containers overboard?</w:t>
              </w:r>
            </w:ins>
          </w:p>
        </w:tc>
      </w:tr>
      <w:tr w:rsidR="002A4739" w:rsidRPr="002A4739" w14:paraId="525B5B14" w14:textId="77777777" w:rsidTr="002A4739">
        <w:trPr>
          <w:trHeight w:val="64"/>
          <w:ins w:id="1439" w:author="Ski, Trond" w:date="2020-10-15T11:42:00Z"/>
        </w:trPr>
        <w:tc>
          <w:tcPr>
            <w:tcW w:w="1877" w:type="pct"/>
            <w:tcBorders>
              <w:top w:val="single" w:sz="4" w:space="0" w:color="auto"/>
              <w:left w:val="single" w:sz="4" w:space="0" w:color="auto"/>
              <w:bottom w:val="single" w:sz="4" w:space="0" w:color="auto"/>
              <w:right w:val="single" w:sz="4" w:space="0" w:color="auto"/>
            </w:tcBorders>
            <w:shd w:val="clear" w:color="auto" w:fill="D4F1D3" w:themeFill="text2" w:themeFillTint="33"/>
            <w:hideMark/>
          </w:tcPr>
          <w:p w14:paraId="02269535" w14:textId="77777777" w:rsidR="002A4739" w:rsidRDefault="002A4739">
            <w:pPr>
              <w:pStyle w:val="Tabletext"/>
              <w:rPr>
                <w:ins w:id="1440" w:author="Ski, Trond" w:date="2020-10-15T11:42:00Z"/>
              </w:rPr>
            </w:pPr>
            <w:ins w:id="1441" w:author="Ski, Trond" w:date="2020-10-15T11:42:00Z">
              <w:r>
                <w:t>MEDICAL ASSISTANCE</w:t>
              </w:r>
            </w:ins>
          </w:p>
        </w:tc>
        <w:tc>
          <w:tcPr>
            <w:tcW w:w="3123" w:type="pct"/>
            <w:tcBorders>
              <w:top w:val="single" w:sz="4" w:space="0" w:color="auto"/>
              <w:left w:val="single" w:sz="4" w:space="0" w:color="auto"/>
              <w:bottom w:val="single" w:sz="4" w:space="0" w:color="auto"/>
              <w:right w:val="single" w:sz="4" w:space="0" w:color="auto"/>
            </w:tcBorders>
            <w:shd w:val="clear" w:color="auto" w:fill="D4F1D3" w:themeFill="text2" w:themeFillTint="33"/>
            <w:hideMark/>
          </w:tcPr>
          <w:p w14:paraId="1D36BF67" w14:textId="77777777" w:rsidR="002A4739" w:rsidRDefault="002A4739">
            <w:pPr>
              <w:pStyle w:val="Tabletext"/>
              <w:rPr>
                <w:ins w:id="1442" w:author="Ski, Trond" w:date="2020-10-15T11:42:00Z"/>
              </w:rPr>
            </w:pPr>
            <w:ins w:id="1443" w:author="Ski, Trond" w:date="2020-10-15T11:42:00Z">
              <w:r>
                <w:t>What assistance is required?</w:t>
              </w:r>
            </w:ins>
          </w:p>
          <w:p w14:paraId="58598389" w14:textId="77777777" w:rsidR="002A4739" w:rsidRDefault="002A4739">
            <w:pPr>
              <w:pStyle w:val="Tabletext"/>
              <w:rPr>
                <w:ins w:id="1444" w:author="Ski, Trond" w:date="2020-10-15T11:42:00Z"/>
              </w:rPr>
            </w:pPr>
            <w:ins w:id="1445" w:author="Ski, Trond" w:date="2020-10-15T11:42:00Z">
              <w:r>
                <w:t>Is the casualty conscious and breathing?</w:t>
              </w:r>
            </w:ins>
          </w:p>
          <w:p w14:paraId="7D17FEF0" w14:textId="77777777" w:rsidR="002A4739" w:rsidRDefault="002A4739">
            <w:pPr>
              <w:pStyle w:val="Tabletext"/>
              <w:rPr>
                <w:ins w:id="1446" w:author="Ski, Trond" w:date="2020-10-15T11:42:00Z"/>
              </w:rPr>
            </w:pPr>
            <w:ins w:id="1447" w:author="Ski, Trond" w:date="2020-10-15T11:42:00Z">
              <w:r>
                <w:t>Is the casualty male /female? What is their age?</w:t>
              </w:r>
            </w:ins>
          </w:p>
          <w:p w14:paraId="1C9C2F61" w14:textId="77777777" w:rsidR="002A4739" w:rsidRDefault="002A4739">
            <w:pPr>
              <w:pStyle w:val="Tabletext"/>
              <w:rPr>
                <w:ins w:id="1448" w:author="Ski, Trond" w:date="2020-10-15T11:42:00Z"/>
              </w:rPr>
            </w:pPr>
            <w:ins w:id="1449" w:author="Ski, Trond" w:date="2020-10-15T11:42:00Z">
              <w:r>
                <w:t>Does the casualty speak English?</w:t>
              </w:r>
            </w:ins>
          </w:p>
          <w:p w14:paraId="2ED26F2F" w14:textId="77777777" w:rsidR="002A4739" w:rsidRDefault="002A4739">
            <w:pPr>
              <w:pStyle w:val="Tabletext"/>
              <w:rPr>
                <w:ins w:id="1450" w:author="Ski, Trond" w:date="2020-10-15T11:42:00Z"/>
              </w:rPr>
            </w:pPr>
            <w:ins w:id="1451" w:author="Ski, Trond" w:date="2020-10-15T11:42:00Z">
              <w:r>
                <w:t>Does the casualty have any known health problems?</w:t>
              </w:r>
            </w:ins>
          </w:p>
          <w:p w14:paraId="5A003AD6" w14:textId="77777777" w:rsidR="002A4739" w:rsidRDefault="002A4739">
            <w:pPr>
              <w:pStyle w:val="Tabletext"/>
              <w:rPr>
                <w:ins w:id="1452" w:author="Ski, Trond" w:date="2020-10-15T11:42:00Z"/>
              </w:rPr>
            </w:pPr>
            <w:ins w:id="1453" w:author="Ski, Trond" w:date="2020-10-15T11:42:00Z">
              <w:r>
                <w:t>What treatment has been provided to the casualty on board?</w:t>
              </w:r>
            </w:ins>
          </w:p>
          <w:p w14:paraId="55DDF8A3" w14:textId="77777777" w:rsidR="002A4739" w:rsidRDefault="002A4739">
            <w:pPr>
              <w:pStyle w:val="Tabletext"/>
              <w:rPr>
                <w:ins w:id="1454" w:author="Ski, Trond" w:date="2020-10-15T11:42:00Z"/>
              </w:rPr>
            </w:pPr>
            <w:ins w:id="1455" w:author="Ski, Trond" w:date="2020-10-15T11:42:00Z">
              <w:r>
                <w:t>Has the casualty been taking any medication?</w:t>
              </w:r>
            </w:ins>
          </w:p>
          <w:p w14:paraId="3F985756" w14:textId="77777777" w:rsidR="002A4739" w:rsidRDefault="002A4739">
            <w:pPr>
              <w:pStyle w:val="Tabletext"/>
              <w:rPr>
                <w:ins w:id="1456" w:author="Ski, Trond" w:date="2020-10-15T11:42:00Z"/>
              </w:rPr>
            </w:pPr>
            <w:ins w:id="1457" w:author="Ski, Trond" w:date="2020-10-15T11:42:00Z">
              <w:r>
                <w:t>Is your ship able to accept a helicopter?</w:t>
              </w:r>
            </w:ins>
          </w:p>
        </w:tc>
      </w:tr>
    </w:tbl>
    <w:p w14:paraId="5EDB58B6" w14:textId="77777777" w:rsidR="002A4739" w:rsidRPr="00CC73BB" w:rsidRDefault="002A4739" w:rsidP="00A824D2">
      <w:pPr>
        <w:pStyle w:val="BodyText"/>
        <w:rPr>
          <w:lang w:val="en-US"/>
        </w:rPr>
      </w:pPr>
    </w:p>
    <w:sectPr w:rsidR="002A4739" w:rsidRPr="00CC73BB" w:rsidSect="00A824D2">
      <w:headerReference w:type="even" r:id="rId25"/>
      <w:headerReference w:type="default" r:id="rId26"/>
      <w:footerReference w:type="default" r:id="rId27"/>
      <w:headerReference w:type="first" r:id="rId28"/>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2B27E0" w14:textId="77777777" w:rsidR="00CA673A" w:rsidRDefault="00CA673A" w:rsidP="003274DB">
      <w:r>
        <w:separator/>
      </w:r>
    </w:p>
    <w:p w14:paraId="72A59623" w14:textId="77777777" w:rsidR="00CA673A" w:rsidRDefault="00CA673A"/>
  </w:endnote>
  <w:endnote w:type="continuationSeparator" w:id="0">
    <w:p w14:paraId="5180AF3E" w14:textId="77777777" w:rsidR="00CA673A" w:rsidRDefault="00CA673A" w:rsidP="003274DB">
      <w:r>
        <w:continuationSeparator/>
      </w:r>
    </w:p>
    <w:p w14:paraId="50CFB257" w14:textId="77777777" w:rsidR="00CA673A" w:rsidRDefault="00CA67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altName w:val="Arial"/>
    <w:panose1 w:val="020B0604020202020204"/>
    <w:charset w:val="00"/>
    <w:family w:val="swiss"/>
    <w:pitch w:val="variable"/>
    <w:sig w:usb0="E0002EFF" w:usb1="C000785B" w:usb2="00000009" w:usb3="00000000" w:csb0="000001FF" w:csb1="00000000"/>
  </w:font>
  <w:font w:name="Avenir Book">
    <w:altName w:val="Corbel"/>
    <w:charset w:val="00"/>
    <w:family w:val="auto"/>
    <w:pitch w:val="variable"/>
    <w:sig w:usb0="00000001" w:usb1="5000204A" w:usb2="00000000" w:usb3="00000000" w:csb0="0000009B" w:csb1="00000000"/>
  </w:font>
  <w:font w:name="Dotum">
    <w:altName w:val="돋움"/>
    <w:panose1 w:val="020B0600000101010101"/>
    <w:charset w:val="81"/>
    <w:family w:val="swiss"/>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0CC338" w14:textId="77777777" w:rsidR="00CC73BB" w:rsidRDefault="00CC73BB"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8AA0261" w14:textId="77777777" w:rsidR="00CC73BB" w:rsidRDefault="00CC73BB"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D29FE35" w14:textId="77777777" w:rsidR="00CC73BB" w:rsidRDefault="00CC73BB"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F0A0F38" w14:textId="77777777" w:rsidR="00CC73BB" w:rsidRDefault="00CC73BB"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F6BAA0" w14:textId="77777777" w:rsidR="00CC73BB" w:rsidRDefault="00CC73BB"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0E7BFF" w14:textId="77777777" w:rsidR="00CC73BB" w:rsidRPr="003A639A" w:rsidRDefault="00CC73BB" w:rsidP="003A639A">
    <w:pPr>
      <w:rPr>
        <w:rFonts w:ascii="Avenir Book" w:hAnsi="Avenir Book"/>
        <w:color w:val="808080" w:themeColor="background1" w:themeShade="80"/>
        <w:sz w:val="13"/>
        <w:szCs w:val="13"/>
        <w:lang w:val="fr-FR"/>
      </w:rPr>
    </w:pPr>
    <w:r w:rsidRPr="00442889">
      <w:rPr>
        <w:noProof/>
        <w:lang w:val="nb-NO" w:eastAsia="nb-NO"/>
      </w:rPr>
      <w:drawing>
        <wp:anchor distT="0" distB="0" distL="114300" distR="114300" simplePos="0" relativeHeight="251812864" behindDoc="1" locked="0" layoutInCell="1" allowOverlap="1" wp14:anchorId="7F5AAD3E" wp14:editId="54B532EF">
          <wp:simplePos x="0" y="0"/>
          <wp:positionH relativeFrom="page">
            <wp:posOffset>770991</wp:posOffset>
          </wp:positionH>
          <wp:positionV relativeFrom="page">
            <wp:posOffset>9554771</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sidRPr="00910058">
      <w:rPr>
        <w:noProof/>
        <w:sz w:val="13"/>
        <w:szCs w:val="13"/>
        <w:lang w:val="nb-NO" w:eastAsia="nb-NO"/>
      </w:rPr>
      <mc:AlternateContent>
        <mc:Choice Requires="wps">
          <w:drawing>
            <wp:anchor distT="0" distB="0" distL="114300" distR="114300" simplePos="0" relativeHeight="251811840" behindDoc="0" locked="0" layoutInCell="1" allowOverlap="1" wp14:anchorId="466FEE24" wp14:editId="4F0FA375">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7238382" id="Connecteur droit 11" o:spid="_x0000_s1026" style="position:absolute;z-index:2518118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01A440" w14:textId="77777777" w:rsidR="00CC73BB" w:rsidRDefault="00CC73BB" w:rsidP="00525922">
    <w:pPr>
      <w:pStyle w:val="Footerlandscape"/>
    </w:pPr>
    <w:r>
      <w:rPr>
        <w:noProof/>
        <w:lang w:val="nb-NO" w:eastAsia="nb-NO"/>
      </w:rPr>
      <mc:AlternateContent>
        <mc:Choice Requires="wps">
          <w:drawing>
            <wp:anchor distT="0" distB="0" distL="114300" distR="114300" simplePos="0" relativeHeight="251691008" behindDoc="0" locked="0" layoutInCell="1" allowOverlap="1" wp14:anchorId="480F5CF2" wp14:editId="106D8A95">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32F802B"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7106EA56" w14:textId="155C66F9" w:rsidR="00CC73BB" w:rsidRPr="00C907DF" w:rsidRDefault="00CC73BB"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nb-NO"/>
      </w:rPr>
      <w:t>Feil! Bruk fanen Hjem til å bruke Document title på teksten du vil skal vises her.</w:t>
    </w:r>
    <w:r w:rsidRPr="00C907DF">
      <w:rPr>
        <w:szCs w:val="15"/>
      </w:rPr>
      <w:fldChar w:fldCharType="end"/>
    </w:r>
    <w:r w:rsidRPr="00FB4D0E">
      <w:rPr>
        <w:szCs w:val="15"/>
        <w:lang w:val="nb-NO"/>
        <w:rPrChange w:id="5" w:author="Ski, Trond" w:date="2020-10-12T12:16:00Z">
          <w:rPr>
            <w:szCs w:val="15"/>
          </w:rPr>
        </w:rPrChange>
      </w:rPr>
      <w:t xml:space="preserve"> </w:t>
    </w:r>
    <w:r>
      <w:rPr>
        <w:szCs w:val="15"/>
      </w:rPr>
      <w:fldChar w:fldCharType="begin"/>
    </w:r>
    <w:r w:rsidRPr="00FB4D0E">
      <w:rPr>
        <w:szCs w:val="15"/>
        <w:lang w:val="nb-NO"/>
        <w:rPrChange w:id="6" w:author="Ski, Trond" w:date="2020-10-12T12:16:00Z">
          <w:rPr>
            <w:szCs w:val="15"/>
          </w:rPr>
        </w:rPrChange>
      </w:rPr>
      <w:instrText xml:space="preserve"> STYLEREF "Document number" \* MERGEFORMAT </w:instrText>
    </w:r>
    <w:r>
      <w:rPr>
        <w:szCs w:val="15"/>
      </w:rPr>
      <w:fldChar w:fldCharType="separate"/>
    </w:r>
    <w:r>
      <w:rPr>
        <w:noProof/>
        <w:szCs w:val="15"/>
      </w:rPr>
      <w:t>G1141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nb-NO"/>
      </w:rPr>
      <w:t>Feil! Bruk fanen Hjem til å bruke Subtitle på teksten du vil skal vises her.</w:t>
    </w:r>
    <w:r>
      <w:rPr>
        <w:szCs w:val="15"/>
      </w:rPr>
      <w:fldChar w:fldCharType="end"/>
    </w:r>
  </w:p>
  <w:p w14:paraId="3158E333" w14:textId="7E65DDFA" w:rsidR="00CC73BB" w:rsidRPr="00525922" w:rsidRDefault="00CC73BB"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5D4FB2" w14:textId="77777777" w:rsidR="00CC73BB" w:rsidRPr="00C716E5" w:rsidRDefault="00CC73BB" w:rsidP="00C716E5">
    <w:pPr>
      <w:pStyle w:val="Footer"/>
      <w:rPr>
        <w:sz w:val="15"/>
        <w:szCs w:val="15"/>
      </w:rPr>
    </w:pPr>
  </w:p>
  <w:p w14:paraId="72C71B87" w14:textId="77777777" w:rsidR="00CC73BB" w:rsidRDefault="00CC73BB" w:rsidP="00C716E5">
    <w:pPr>
      <w:pStyle w:val="Footerportrait"/>
    </w:pPr>
  </w:p>
  <w:p w14:paraId="5B780F44" w14:textId="54F860A2" w:rsidR="00CC73BB" w:rsidRPr="00C907DF" w:rsidRDefault="00015C2C" w:rsidP="00C716E5">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CC73BB" w:rsidRPr="00C907DF">
      <w:t xml:space="preserve"> </w:t>
    </w:r>
    <w:r w:rsidR="00CC73BB">
      <w:t xml:space="preserve">G1141 - </w:t>
    </w:r>
    <w:r>
      <w:fldChar w:fldCharType="begin"/>
    </w:r>
    <w:r>
      <w:instrText xml:space="preserve"> STYLEREF "Document number" \* MERGEFORMAT </w:instrText>
    </w:r>
    <w:r>
      <w:fldChar w:fldCharType="separate"/>
    </w:r>
    <w:r>
      <w:t>Operational Procedures for DELIVERING VTS</w:t>
    </w:r>
    <w:r>
      <w:fldChar w:fldCharType="end"/>
    </w:r>
    <w:r w:rsidR="00CC73BB">
      <w:fldChar w:fldCharType="begin"/>
    </w:r>
    <w:r w:rsidR="00CC73BB">
      <w:instrText xml:space="preserve"> STYLEREF "Document name" \* MERGEFORMAT </w:instrText>
    </w:r>
    <w:r w:rsidR="00CC73BB">
      <w:fldChar w:fldCharType="end"/>
    </w:r>
  </w:p>
  <w:p w14:paraId="27EE7C0C" w14:textId="0311284C" w:rsidR="00CC73BB" w:rsidRPr="00C907DF" w:rsidRDefault="00015C2C" w:rsidP="00C716E5">
    <w:pPr>
      <w:pStyle w:val="Footerportrait"/>
    </w:pPr>
    <w:r>
      <w:fldChar w:fldCharType="begin"/>
    </w:r>
    <w:r>
      <w:instrText xml:space="preserve"> STYLEREF "Edition number" \* MERGEF</w:instrText>
    </w:r>
    <w:r>
      <w:instrText xml:space="preserve">ORMAT </w:instrText>
    </w:r>
    <w:r>
      <w:fldChar w:fldCharType="separate"/>
    </w:r>
    <w:r>
      <w:t>Edition 1</w:t>
    </w:r>
    <w:r>
      <w:fldChar w:fldCharType="end"/>
    </w:r>
    <w:r w:rsidR="00CC73BB">
      <w:t xml:space="preserve"> - </w:t>
    </w:r>
    <w:r>
      <w:fldChar w:fldCharType="begin"/>
    </w:r>
    <w:r>
      <w:instrText xml:space="preserve"> STYLEREF "Document date" \* MERGEFORMAT </w:instrText>
    </w:r>
    <w:r>
      <w:fldChar w:fldCharType="separate"/>
    </w:r>
    <w:r>
      <w:t>December 2018</w:t>
    </w:r>
    <w:r>
      <w:fldChar w:fldCharType="end"/>
    </w:r>
    <w:r w:rsidR="00CC73BB" w:rsidRPr="00C907DF">
      <w:tab/>
    </w:r>
    <w:r w:rsidR="00CC73BB">
      <w:t xml:space="preserve">P </w:t>
    </w:r>
    <w:r w:rsidR="00CC73BB" w:rsidRPr="00C907DF">
      <w:rPr>
        <w:rStyle w:val="PageNumber"/>
        <w:szCs w:val="15"/>
      </w:rPr>
      <w:fldChar w:fldCharType="begin"/>
    </w:r>
    <w:r w:rsidR="00CC73BB" w:rsidRPr="00C907DF">
      <w:rPr>
        <w:rStyle w:val="PageNumber"/>
        <w:szCs w:val="15"/>
      </w:rPr>
      <w:instrText xml:space="preserve">PAGE  </w:instrText>
    </w:r>
    <w:r w:rsidR="00CC73BB" w:rsidRPr="00C907DF">
      <w:rPr>
        <w:rStyle w:val="PageNumber"/>
        <w:szCs w:val="15"/>
      </w:rPr>
      <w:fldChar w:fldCharType="separate"/>
    </w:r>
    <w:r w:rsidR="00CC423A">
      <w:rPr>
        <w:rStyle w:val="PageNumber"/>
        <w:szCs w:val="15"/>
      </w:rPr>
      <w:t>4</w:t>
    </w:r>
    <w:r w:rsidR="00CC73BB"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14634B" w14:textId="77777777" w:rsidR="00CC73BB" w:rsidRDefault="00CC73BB" w:rsidP="00C716E5">
    <w:pPr>
      <w:pStyle w:val="Footer"/>
    </w:pPr>
  </w:p>
  <w:p w14:paraId="3B3208EA" w14:textId="77777777" w:rsidR="00CC73BB" w:rsidRDefault="00CC73BB" w:rsidP="00C716E5">
    <w:pPr>
      <w:pStyle w:val="Footerportrait"/>
    </w:pPr>
  </w:p>
  <w:p w14:paraId="098CDC97" w14:textId="3C2F9EC3" w:rsidR="00CC73BB" w:rsidRPr="00C907DF" w:rsidRDefault="00015C2C" w:rsidP="00CC5C49">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CC73BB" w:rsidRPr="00C907DF">
      <w:t xml:space="preserve"> </w:t>
    </w:r>
    <w:r w:rsidR="00CC73BB">
      <w:t xml:space="preserve">G1141 - </w:t>
    </w:r>
    <w:r>
      <w:fldChar w:fldCharType="begin"/>
    </w:r>
    <w:r>
      <w:instrText xml:space="preserve"> STYLEREF "Document number" \* MERGEFORMAT </w:instrText>
    </w:r>
    <w:r>
      <w:fldChar w:fldCharType="separate"/>
    </w:r>
    <w:r>
      <w:t>Operational Procedures for DELIVERING VTS</w:t>
    </w:r>
    <w:r>
      <w:fldChar w:fldCharType="end"/>
    </w:r>
    <w:r w:rsidR="00CC73BB">
      <w:fldChar w:fldCharType="begin"/>
    </w:r>
    <w:r w:rsidR="00CC73BB">
      <w:instrText xml:space="preserve"> STYLEREF "Document name" \* MERGEFORMAT </w:instrText>
    </w:r>
    <w:r w:rsidR="00CC73BB">
      <w:fldChar w:fldCharType="end"/>
    </w:r>
  </w:p>
  <w:p w14:paraId="7BF74FB0" w14:textId="249B0BDE" w:rsidR="00CC73BB" w:rsidRPr="00525922" w:rsidRDefault="00CC73BB" w:rsidP="00CC5C49">
    <w:pPr>
      <w:pStyle w:val="Footerportrait"/>
    </w:pPr>
    <w:r w:rsidRPr="00921BC6">
      <w:rPr>
        <w:highlight w:val="yellow"/>
        <w:rPrChange w:id="243" w:author="Shahid Khan" w:date="2019-09-25T09:09:00Z">
          <w:rPr/>
        </w:rPrChange>
      </w:rPr>
      <w:fldChar w:fldCharType="begin"/>
    </w:r>
    <w:r w:rsidRPr="00921BC6">
      <w:rPr>
        <w:highlight w:val="yellow"/>
        <w:rPrChange w:id="244" w:author="Shahid Khan" w:date="2019-09-25T09:09:00Z">
          <w:rPr/>
        </w:rPrChange>
      </w:rPr>
      <w:instrText xml:space="preserve"> STYLEREF "Edition number" \* MERGEFORMAT </w:instrText>
    </w:r>
    <w:r w:rsidRPr="00921BC6">
      <w:rPr>
        <w:highlight w:val="yellow"/>
        <w:rPrChange w:id="245" w:author="Shahid Khan" w:date="2019-09-25T09:09:00Z">
          <w:rPr/>
        </w:rPrChange>
      </w:rPr>
      <w:fldChar w:fldCharType="separate"/>
    </w:r>
    <w:r w:rsidR="00015C2C">
      <w:rPr>
        <w:highlight w:val="yellow"/>
      </w:rPr>
      <w:t>Edition 1</w:t>
    </w:r>
    <w:r w:rsidRPr="00921BC6">
      <w:rPr>
        <w:highlight w:val="yellow"/>
        <w:rPrChange w:id="246" w:author="Shahid Khan" w:date="2019-09-25T09:09:00Z">
          <w:rPr/>
        </w:rPrChange>
      </w:rPr>
      <w:fldChar w:fldCharType="end"/>
    </w:r>
    <w:r w:rsidRPr="00921BC6">
      <w:rPr>
        <w:highlight w:val="yellow"/>
        <w:rPrChange w:id="247" w:author="Shahid Khan" w:date="2019-09-25T09:09:00Z">
          <w:rPr/>
        </w:rPrChange>
      </w:rPr>
      <w:t xml:space="preserve"> - </w:t>
    </w:r>
    <w:r w:rsidRPr="00921BC6">
      <w:rPr>
        <w:highlight w:val="yellow"/>
        <w:rPrChange w:id="248" w:author="Shahid Khan" w:date="2019-09-25T09:09:00Z">
          <w:rPr/>
        </w:rPrChange>
      </w:rPr>
      <w:fldChar w:fldCharType="begin"/>
    </w:r>
    <w:r w:rsidRPr="00921BC6">
      <w:rPr>
        <w:highlight w:val="yellow"/>
        <w:rPrChange w:id="249" w:author="Shahid Khan" w:date="2019-09-25T09:09:00Z">
          <w:rPr/>
        </w:rPrChange>
      </w:rPr>
      <w:instrText xml:space="preserve"> STYLEREF "Document date" \* MERGEFORMAT </w:instrText>
    </w:r>
    <w:r w:rsidRPr="00921BC6">
      <w:rPr>
        <w:highlight w:val="yellow"/>
        <w:rPrChange w:id="250" w:author="Shahid Khan" w:date="2019-09-25T09:09:00Z">
          <w:rPr/>
        </w:rPrChange>
      </w:rPr>
      <w:fldChar w:fldCharType="separate"/>
    </w:r>
    <w:r w:rsidR="00015C2C">
      <w:rPr>
        <w:highlight w:val="yellow"/>
      </w:rPr>
      <w:t>December 2018</w:t>
    </w:r>
    <w:r w:rsidRPr="00921BC6">
      <w:rPr>
        <w:highlight w:val="yellow"/>
        <w:rPrChange w:id="251" w:author="Shahid Khan" w:date="2019-09-25T09:09:00Z">
          <w:rPr/>
        </w:rPrChange>
      </w:rPr>
      <w:fldChar w:fldCharType="end"/>
    </w:r>
    <w:r w:rsidRPr="00921BC6">
      <w:rPr>
        <w:highlight w:val="yellow"/>
        <w:rPrChange w:id="252" w:author="Shahid Khan" w:date="2019-09-25T09:09:00Z">
          <w:rPr/>
        </w:rPrChange>
      </w:rPr>
      <w:tab/>
      <w:t xml:space="preserve">P </w:t>
    </w:r>
    <w:r w:rsidRPr="00921BC6">
      <w:rPr>
        <w:rStyle w:val="PageNumber"/>
        <w:szCs w:val="15"/>
        <w:highlight w:val="yellow"/>
        <w:rPrChange w:id="253" w:author="Shahid Khan" w:date="2019-09-25T09:09:00Z">
          <w:rPr>
            <w:rStyle w:val="PageNumber"/>
            <w:szCs w:val="15"/>
          </w:rPr>
        </w:rPrChange>
      </w:rPr>
      <w:fldChar w:fldCharType="begin"/>
    </w:r>
    <w:r w:rsidRPr="00921BC6">
      <w:rPr>
        <w:rStyle w:val="PageNumber"/>
        <w:szCs w:val="15"/>
        <w:highlight w:val="yellow"/>
        <w:rPrChange w:id="254" w:author="Shahid Khan" w:date="2019-09-25T09:09:00Z">
          <w:rPr>
            <w:rStyle w:val="PageNumber"/>
            <w:szCs w:val="15"/>
          </w:rPr>
        </w:rPrChange>
      </w:rPr>
      <w:instrText xml:space="preserve">PAGE  </w:instrText>
    </w:r>
    <w:r w:rsidRPr="00921BC6">
      <w:rPr>
        <w:rStyle w:val="PageNumber"/>
        <w:szCs w:val="15"/>
        <w:highlight w:val="yellow"/>
        <w:rPrChange w:id="255" w:author="Shahid Khan" w:date="2019-09-25T09:09:00Z">
          <w:rPr>
            <w:rStyle w:val="PageNumber"/>
            <w:szCs w:val="15"/>
          </w:rPr>
        </w:rPrChange>
      </w:rPr>
      <w:fldChar w:fldCharType="separate"/>
    </w:r>
    <w:r w:rsidR="00CC423A">
      <w:rPr>
        <w:rStyle w:val="PageNumber"/>
        <w:szCs w:val="15"/>
        <w:highlight w:val="yellow"/>
      </w:rPr>
      <w:t>3</w:t>
    </w:r>
    <w:r w:rsidRPr="00921BC6">
      <w:rPr>
        <w:rStyle w:val="PageNumber"/>
        <w:szCs w:val="15"/>
        <w:highlight w:val="yellow"/>
        <w:rPrChange w:id="256" w:author="Shahid Khan" w:date="2019-09-25T09:09:00Z">
          <w:rPr>
            <w:rStyle w:val="PageNumber"/>
            <w:szCs w:val="15"/>
          </w:rPr>
        </w:rPrChange>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A51794" w14:textId="77777777" w:rsidR="00CC73BB" w:rsidRDefault="00CC73BB" w:rsidP="00C716E5">
    <w:pPr>
      <w:pStyle w:val="Footer"/>
    </w:pPr>
  </w:p>
  <w:p w14:paraId="7D866B85" w14:textId="77777777" w:rsidR="00CC73BB" w:rsidRDefault="00CC73BB" w:rsidP="00C716E5">
    <w:pPr>
      <w:pStyle w:val="Footerportrait"/>
    </w:pPr>
  </w:p>
  <w:p w14:paraId="28D7C20E" w14:textId="6026297A" w:rsidR="00CC73BB" w:rsidRPr="00C907DF" w:rsidRDefault="00015C2C" w:rsidP="00CC5C49">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CC73BB" w:rsidRPr="00C907DF">
      <w:t xml:space="preserve"> </w:t>
    </w:r>
    <w:r w:rsidR="00CC73BB">
      <w:t xml:space="preserve">G1141 - </w:t>
    </w:r>
    <w:r>
      <w:fldChar w:fldCharType="begin"/>
    </w:r>
    <w:r>
      <w:instrText xml:space="preserve"> STYLEREF "Document number" \* MERGEFORMAT </w:instrText>
    </w:r>
    <w:r>
      <w:fldChar w:fldCharType="separate"/>
    </w:r>
    <w:r>
      <w:t>Operational Procedures for DELIVERING VTS</w:t>
    </w:r>
    <w:r>
      <w:fldChar w:fldCharType="end"/>
    </w:r>
    <w:r w:rsidR="00CC73BB">
      <w:fldChar w:fldCharType="begin"/>
    </w:r>
    <w:r w:rsidR="00CC73BB">
      <w:instrText xml:space="preserve"> STYLEREF "Document name" \* MERGEFORMAT </w:instrText>
    </w:r>
    <w:r w:rsidR="00CC73BB">
      <w:fldChar w:fldCharType="end"/>
    </w:r>
  </w:p>
  <w:p w14:paraId="783C6CEC" w14:textId="347A760A" w:rsidR="00CC73BB" w:rsidRPr="00C907DF" w:rsidRDefault="00015C2C" w:rsidP="00CC5C49">
    <w:pPr>
      <w:pStyle w:val="Footerportrait"/>
      <w:tabs>
        <w:tab w:val="clear" w:pos="10206"/>
        <w:tab w:val="right" w:pos="15137"/>
      </w:tabs>
    </w:pPr>
    <w:r>
      <w:fldChar w:fldCharType="begin"/>
    </w:r>
    <w:r>
      <w:instrText xml:space="preserve"> STYLEREF "Edition number" \* MERGEFORMAT </w:instrText>
    </w:r>
    <w:r>
      <w:fldChar w:fldCharType="separate"/>
    </w:r>
    <w:r>
      <w:t>Edition 1</w:t>
    </w:r>
    <w:r>
      <w:fldChar w:fldCharType="end"/>
    </w:r>
    <w:r w:rsidR="00CC73BB">
      <w:t xml:space="preserve"> - </w:t>
    </w:r>
    <w:r>
      <w:fldChar w:fldCharType="begin"/>
    </w:r>
    <w:r>
      <w:instrText xml:space="preserve"> STYLEREF "Document date" \* MERGEFORMAT </w:instrText>
    </w:r>
    <w:r>
      <w:fldChar w:fldCharType="separate"/>
    </w:r>
    <w:r>
      <w:t>December 2018</w:t>
    </w:r>
    <w:r>
      <w:fldChar w:fldCharType="end"/>
    </w:r>
    <w:r w:rsidR="00CC73BB">
      <w:tab/>
    </w:r>
    <w:r w:rsidR="00CC73BB">
      <w:rPr>
        <w:rStyle w:val="PageNumber"/>
        <w:szCs w:val="15"/>
      </w:rPr>
      <w:t xml:space="preserve">P </w:t>
    </w:r>
    <w:r w:rsidR="00CC73BB" w:rsidRPr="00C907DF">
      <w:rPr>
        <w:rStyle w:val="PageNumber"/>
        <w:szCs w:val="15"/>
      </w:rPr>
      <w:fldChar w:fldCharType="begin"/>
    </w:r>
    <w:r w:rsidR="00CC73BB" w:rsidRPr="00C907DF">
      <w:rPr>
        <w:rStyle w:val="PageNumber"/>
        <w:szCs w:val="15"/>
      </w:rPr>
      <w:instrText xml:space="preserve">PAGE  </w:instrText>
    </w:r>
    <w:r w:rsidR="00CC73BB" w:rsidRPr="00C907DF">
      <w:rPr>
        <w:rStyle w:val="PageNumber"/>
        <w:szCs w:val="15"/>
      </w:rPr>
      <w:fldChar w:fldCharType="separate"/>
    </w:r>
    <w:r w:rsidR="00CC423A">
      <w:rPr>
        <w:rStyle w:val="PageNumber"/>
        <w:szCs w:val="15"/>
      </w:rPr>
      <w:t>9</w:t>
    </w:r>
    <w:r w:rsidR="00CC73BB"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1ADEB03" w14:textId="77777777" w:rsidR="00CA673A" w:rsidRDefault="00CA673A" w:rsidP="003274DB">
      <w:r>
        <w:separator/>
      </w:r>
    </w:p>
    <w:p w14:paraId="381DBBD1" w14:textId="77777777" w:rsidR="00CA673A" w:rsidRDefault="00CA673A"/>
  </w:footnote>
  <w:footnote w:type="continuationSeparator" w:id="0">
    <w:p w14:paraId="0BF3D170" w14:textId="77777777" w:rsidR="00CA673A" w:rsidRDefault="00CA673A" w:rsidP="003274DB">
      <w:r>
        <w:continuationSeparator/>
      </w:r>
    </w:p>
    <w:p w14:paraId="23B65C21" w14:textId="77777777" w:rsidR="00CA673A" w:rsidRDefault="00CA673A"/>
  </w:footnote>
  <w:footnote w:id="1">
    <w:p w14:paraId="4D1A0E3F" w14:textId="77777777" w:rsidR="00CC73BB" w:rsidRPr="007E17CF" w:rsidDel="00110F6C" w:rsidRDefault="00CC73BB" w:rsidP="00244D75">
      <w:pPr>
        <w:pStyle w:val="Reference"/>
        <w:rPr>
          <w:del w:id="327" w:author="Shahid Khan" w:date="2019-09-24T09:23:00Z"/>
          <w:sz w:val="18"/>
          <w:szCs w:val="18"/>
          <w:lang w:val="en-AU"/>
        </w:rPr>
      </w:pPr>
      <w:del w:id="328" w:author="Shahid Khan" w:date="2019-09-24T09:23:00Z">
        <w:r w:rsidRPr="007E17CF" w:rsidDel="00110F6C">
          <w:rPr>
            <w:rStyle w:val="FootnoteReference"/>
            <w:sz w:val="18"/>
            <w:szCs w:val="18"/>
          </w:rPr>
          <w:footnoteRef/>
        </w:r>
        <w:r w:rsidRPr="007E17CF" w:rsidDel="00110F6C">
          <w:rPr>
            <w:sz w:val="18"/>
            <w:szCs w:val="18"/>
          </w:rPr>
          <w:delText xml:space="preserve"> IMO Resolution A.857(20), Guidelines for Vessel Traffic Services, Annex 1, 2.5.</w:delText>
        </w:r>
      </w:del>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9F3160" w14:textId="77777777" w:rsidR="00CC73BB" w:rsidRDefault="00CC73BB">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429C46" w14:textId="77777777" w:rsidR="00CC73BB" w:rsidRDefault="00CC73BB">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44E7A1" w14:textId="77777777" w:rsidR="00CC73BB" w:rsidRPr="00667792" w:rsidRDefault="00CC73BB" w:rsidP="00667792">
    <w:pPr>
      <w:pStyle w:val="Header"/>
    </w:pPr>
    <w:r>
      <w:rPr>
        <w:noProof/>
        <w:lang w:val="nb-NO" w:eastAsia="nb-NO"/>
      </w:rPr>
      <w:drawing>
        <wp:anchor distT="0" distB="0" distL="114300" distR="114300" simplePos="0" relativeHeight="251678720" behindDoc="1" locked="0" layoutInCell="1" allowOverlap="1" wp14:anchorId="0A2687C2" wp14:editId="0332C0C6">
          <wp:simplePos x="0" y="0"/>
          <wp:positionH relativeFrom="page">
            <wp:posOffset>9991453</wp:posOffset>
          </wp:positionH>
          <wp:positionV relativeFrom="page">
            <wp:posOffset>1270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840C1B" w14:textId="77777777" w:rsidR="00CC73BB" w:rsidRDefault="00CC73B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3E25CE" w14:textId="5B14D70A" w:rsidR="00CC73BB" w:rsidRPr="00ED2A8D" w:rsidRDefault="00CC73BB" w:rsidP="001F2C0A">
    <w:pPr>
      <w:pStyle w:val="Header"/>
      <w:jc w:val="right"/>
    </w:pPr>
    <w:r w:rsidRPr="00442889">
      <w:rPr>
        <w:noProof/>
        <w:lang w:val="nb-NO" w:eastAsia="nb-NO"/>
      </w:rPr>
      <w:drawing>
        <wp:anchor distT="0" distB="0" distL="114300" distR="114300" simplePos="0" relativeHeight="251509760" behindDoc="1" locked="0" layoutInCell="1" allowOverlap="1" wp14:anchorId="49F978D2" wp14:editId="029CEA22">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del w:id="4" w:author="Kevin Gregory" w:date="2021-02-08T10:39:00Z">
      <w:r w:rsidDel="00015C2C">
        <w:delText>VTS48-8.2.1</w:delText>
      </w:r>
    </w:del>
  </w:p>
  <w:p w14:paraId="3E3D4FE4" w14:textId="77777777" w:rsidR="00CC73BB" w:rsidRPr="00ED2A8D" w:rsidRDefault="00CC73BB" w:rsidP="008747E0">
    <w:pPr>
      <w:pStyle w:val="Header"/>
    </w:pPr>
  </w:p>
  <w:p w14:paraId="512EAD2D" w14:textId="77777777" w:rsidR="00CC73BB" w:rsidRDefault="00CC73BB" w:rsidP="008747E0">
    <w:pPr>
      <w:pStyle w:val="Header"/>
    </w:pPr>
  </w:p>
  <w:p w14:paraId="06B67EE7" w14:textId="77777777" w:rsidR="00CC73BB" w:rsidRDefault="00CC73BB" w:rsidP="008747E0">
    <w:pPr>
      <w:pStyle w:val="Header"/>
    </w:pPr>
  </w:p>
  <w:p w14:paraId="222F1872" w14:textId="77777777" w:rsidR="00CC73BB" w:rsidRDefault="00CC73BB" w:rsidP="008747E0">
    <w:pPr>
      <w:pStyle w:val="Header"/>
    </w:pPr>
  </w:p>
  <w:p w14:paraId="03C98D8F" w14:textId="77777777" w:rsidR="00CC73BB" w:rsidRDefault="00CC73BB" w:rsidP="008747E0">
    <w:pPr>
      <w:pStyle w:val="Header"/>
    </w:pPr>
  </w:p>
  <w:p w14:paraId="664846A4" w14:textId="77777777" w:rsidR="00CC73BB" w:rsidRDefault="00CC73BB" w:rsidP="008747E0">
    <w:pPr>
      <w:pStyle w:val="Header"/>
    </w:pPr>
    <w:r>
      <w:rPr>
        <w:noProof/>
        <w:lang w:val="nb-NO" w:eastAsia="nb-NO"/>
      </w:rPr>
      <w:drawing>
        <wp:anchor distT="0" distB="0" distL="114300" distR="114300" simplePos="0" relativeHeight="251505664" behindDoc="1" locked="0" layoutInCell="1" allowOverlap="1" wp14:anchorId="58CEC5A9" wp14:editId="0F81BDCA">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7DCAFB68" w14:textId="77777777" w:rsidR="00CC73BB" w:rsidRPr="00ED2A8D" w:rsidRDefault="00CC73BB" w:rsidP="008747E0">
    <w:pPr>
      <w:pStyle w:val="Header"/>
    </w:pPr>
  </w:p>
  <w:p w14:paraId="6F1BD251" w14:textId="77777777" w:rsidR="00CC73BB" w:rsidRPr="00ED2A8D" w:rsidRDefault="00CC73BB"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8EDFB6" w14:textId="77777777" w:rsidR="00CC73BB" w:rsidRDefault="00CC73BB">
    <w:pPr>
      <w:pStyle w:val="Header"/>
    </w:pPr>
    <w:r>
      <w:rPr>
        <w:noProof/>
        <w:lang w:val="nb-NO" w:eastAsia="nb-NO"/>
      </w:rPr>
      <w:drawing>
        <wp:anchor distT="0" distB="0" distL="114300" distR="114300" simplePos="0" relativeHeight="251688960" behindDoc="1" locked="0" layoutInCell="1" allowOverlap="1" wp14:anchorId="25FEAB2E" wp14:editId="35F9B7DD">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E292F79" w14:textId="77777777" w:rsidR="00CC73BB" w:rsidRDefault="00CC73BB">
    <w:pPr>
      <w:pStyle w:val="Header"/>
    </w:pPr>
  </w:p>
  <w:p w14:paraId="2D0EED14" w14:textId="77777777" w:rsidR="00CC73BB" w:rsidRDefault="00CC73B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45ECF6" w14:textId="77777777" w:rsidR="00CC73BB" w:rsidRDefault="00CC73BB">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236FF2" w14:textId="77777777" w:rsidR="00CC73BB" w:rsidRPr="00ED2A8D" w:rsidRDefault="00CC73BB" w:rsidP="008747E0">
    <w:pPr>
      <w:pStyle w:val="Header"/>
    </w:pPr>
    <w:r>
      <w:rPr>
        <w:noProof/>
        <w:lang w:val="nb-NO" w:eastAsia="nb-NO"/>
      </w:rPr>
      <w:drawing>
        <wp:anchor distT="0" distB="0" distL="114300" distR="114300" simplePos="0" relativeHeight="251511808" behindDoc="1" locked="0" layoutInCell="1" allowOverlap="1" wp14:anchorId="556A215D" wp14:editId="638EBF34">
          <wp:simplePos x="0" y="0"/>
          <wp:positionH relativeFrom="page">
            <wp:posOffset>6840855</wp:posOffset>
          </wp:positionH>
          <wp:positionV relativeFrom="page">
            <wp:posOffset>0</wp:posOffset>
          </wp:positionV>
          <wp:extent cx="720000" cy="720000"/>
          <wp:effectExtent l="0" t="0" r="4445" b="4445"/>
          <wp:wrapNone/>
          <wp:docPr id="29"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18A86A2" w14:textId="77777777" w:rsidR="00CC73BB" w:rsidRPr="00ED2A8D" w:rsidRDefault="00CC73BB" w:rsidP="008747E0">
    <w:pPr>
      <w:pStyle w:val="Header"/>
    </w:pPr>
  </w:p>
  <w:p w14:paraId="2A5BC819" w14:textId="77777777" w:rsidR="00CC73BB" w:rsidRDefault="00CC73BB" w:rsidP="008747E0">
    <w:pPr>
      <w:pStyle w:val="Header"/>
    </w:pPr>
  </w:p>
  <w:p w14:paraId="1E18395B" w14:textId="77777777" w:rsidR="00CC73BB" w:rsidRDefault="00CC73BB" w:rsidP="008747E0">
    <w:pPr>
      <w:pStyle w:val="Header"/>
    </w:pPr>
  </w:p>
  <w:p w14:paraId="225D1C78" w14:textId="77777777" w:rsidR="00CC73BB" w:rsidRDefault="00CC73BB" w:rsidP="008747E0">
    <w:pPr>
      <w:pStyle w:val="Header"/>
    </w:pPr>
  </w:p>
  <w:p w14:paraId="6919FB36" w14:textId="77777777" w:rsidR="00CC73BB" w:rsidRPr="00441393" w:rsidRDefault="00CC73BB" w:rsidP="003A639A">
    <w:pPr>
      <w:pStyle w:val="Contents"/>
      <w:tabs>
        <w:tab w:val="left" w:pos="5645"/>
      </w:tabs>
    </w:pPr>
    <w:r>
      <w:t>DOCUMENT HISTORY</w:t>
    </w:r>
  </w:p>
  <w:p w14:paraId="24C73BBB" w14:textId="77777777" w:rsidR="00CC73BB" w:rsidRPr="00ED2A8D" w:rsidRDefault="00CC73BB" w:rsidP="008747E0">
    <w:pPr>
      <w:pStyle w:val="Header"/>
    </w:pPr>
  </w:p>
  <w:p w14:paraId="0A4B4B1B" w14:textId="77777777" w:rsidR="00CC73BB" w:rsidRPr="00AC33A2" w:rsidRDefault="00CC73BB"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F97833" w14:textId="77777777" w:rsidR="00CC73BB" w:rsidRDefault="00CC73BB">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DAFDCB" w14:textId="77777777" w:rsidR="00CC73BB" w:rsidRDefault="00CC73BB">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5EC2E9" w14:textId="77777777" w:rsidR="00CC73BB" w:rsidRPr="00ED2A8D" w:rsidRDefault="00CC73BB" w:rsidP="008747E0">
    <w:pPr>
      <w:pStyle w:val="Header"/>
    </w:pPr>
    <w:r>
      <w:rPr>
        <w:noProof/>
        <w:lang w:val="nb-NO" w:eastAsia="nb-NO"/>
      </w:rPr>
      <w:drawing>
        <wp:anchor distT="0" distB="0" distL="114300" distR="114300" simplePos="0" relativeHeight="251674624" behindDoc="1" locked="0" layoutInCell="1" allowOverlap="1" wp14:anchorId="764A2699" wp14:editId="15B7AD53">
          <wp:simplePos x="0" y="0"/>
          <wp:positionH relativeFrom="page">
            <wp:posOffset>6840855</wp:posOffset>
          </wp:positionH>
          <wp:positionV relativeFrom="page">
            <wp:posOffset>0</wp:posOffset>
          </wp:positionV>
          <wp:extent cx="720000" cy="720000"/>
          <wp:effectExtent l="0" t="0" r="4445" b="4445"/>
          <wp:wrapNone/>
          <wp:docPr id="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6684DEC" w14:textId="77777777" w:rsidR="00CC73BB" w:rsidRPr="00ED2A8D" w:rsidRDefault="00CC73BB" w:rsidP="008747E0">
    <w:pPr>
      <w:pStyle w:val="Header"/>
    </w:pPr>
  </w:p>
  <w:p w14:paraId="3A821214" w14:textId="77777777" w:rsidR="00CC73BB" w:rsidRDefault="00CC73BB" w:rsidP="008747E0">
    <w:pPr>
      <w:pStyle w:val="Header"/>
    </w:pPr>
  </w:p>
  <w:p w14:paraId="2AFC5DB6" w14:textId="77777777" w:rsidR="00CC73BB" w:rsidRDefault="00CC73BB" w:rsidP="008747E0">
    <w:pPr>
      <w:pStyle w:val="Header"/>
    </w:pPr>
  </w:p>
  <w:p w14:paraId="2EA3DDCB" w14:textId="77777777" w:rsidR="00CC73BB" w:rsidRDefault="00CC73BB" w:rsidP="008747E0">
    <w:pPr>
      <w:pStyle w:val="Header"/>
    </w:pPr>
  </w:p>
  <w:p w14:paraId="5F8083F2" w14:textId="77777777" w:rsidR="00CC73BB" w:rsidRPr="00441393" w:rsidRDefault="00CC73BB" w:rsidP="00441393">
    <w:pPr>
      <w:pStyle w:val="Contents"/>
    </w:pPr>
    <w:r>
      <w:t>CONTENTS</w:t>
    </w:r>
  </w:p>
  <w:p w14:paraId="6052B487" w14:textId="77777777" w:rsidR="00CC73BB" w:rsidRDefault="00CC73BB" w:rsidP="0078486B">
    <w:pPr>
      <w:pStyle w:val="Header"/>
      <w:spacing w:line="140" w:lineRule="exact"/>
    </w:pPr>
  </w:p>
  <w:p w14:paraId="5FE4822C" w14:textId="77777777" w:rsidR="00CC73BB" w:rsidRPr="00AC33A2" w:rsidRDefault="00CC73BB"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2F9AC3" w14:textId="77777777" w:rsidR="00CC73BB" w:rsidRPr="00ED2A8D" w:rsidRDefault="00CC73BB" w:rsidP="00C716E5">
    <w:pPr>
      <w:pStyle w:val="Header"/>
    </w:pPr>
    <w:r>
      <w:rPr>
        <w:noProof/>
        <w:lang w:val="nb-NO" w:eastAsia="nb-NO"/>
      </w:rPr>
      <w:drawing>
        <wp:anchor distT="0" distB="0" distL="114300" distR="114300" simplePos="0" relativeHeight="251697152" behindDoc="1" locked="0" layoutInCell="1" allowOverlap="1" wp14:anchorId="428118CD" wp14:editId="6DA14D88">
          <wp:simplePos x="0" y="0"/>
          <wp:positionH relativeFrom="page">
            <wp:posOffset>6840855</wp:posOffset>
          </wp:positionH>
          <wp:positionV relativeFrom="page">
            <wp:posOffset>0</wp:posOffset>
          </wp:positionV>
          <wp:extent cx="720000" cy="720000"/>
          <wp:effectExtent l="0" t="0" r="4445" b="4445"/>
          <wp:wrapNone/>
          <wp:docPr id="8"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7510129" w14:textId="77777777" w:rsidR="00CC73BB" w:rsidRPr="00ED2A8D" w:rsidRDefault="00CC73BB" w:rsidP="00C716E5">
    <w:pPr>
      <w:pStyle w:val="Header"/>
    </w:pPr>
  </w:p>
  <w:p w14:paraId="49A63EF6" w14:textId="77777777" w:rsidR="00CC73BB" w:rsidRDefault="00CC73BB" w:rsidP="00C716E5">
    <w:pPr>
      <w:pStyle w:val="Header"/>
    </w:pPr>
  </w:p>
  <w:p w14:paraId="09CA3EA2" w14:textId="77777777" w:rsidR="00CC73BB" w:rsidRDefault="00CC73BB" w:rsidP="00C716E5">
    <w:pPr>
      <w:pStyle w:val="Header"/>
    </w:pPr>
  </w:p>
  <w:p w14:paraId="2ED18978" w14:textId="77777777" w:rsidR="00CC73BB" w:rsidRDefault="00CC73BB" w:rsidP="00C716E5">
    <w:pPr>
      <w:pStyle w:val="Header"/>
    </w:pPr>
  </w:p>
  <w:p w14:paraId="37939869" w14:textId="77777777" w:rsidR="00CC73BB" w:rsidRPr="00441393" w:rsidRDefault="00CC73BB" w:rsidP="00C716E5">
    <w:pPr>
      <w:pStyle w:val="Contents"/>
    </w:pPr>
    <w:r>
      <w:t>CONTENTS</w:t>
    </w:r>
  </w:p>
  <w:p w14:paraId="344AC97D" w14:textId="77777777" w:rsidR="00CC73BB" w:rsidRPr="00ED2A8D" w:rsidRDefault="00CC73BB" w:rsidP="00C716E5">
    <w:pPr>
      <w:pStyle w:val="Header"/>
    </w:pPr>
  </w:p>
  <w:p w14:paraId="342095FB" w14:textId="77777777" w:rsidR="00CC73BB" w:rsidRPr="00AC33A2" w:rsidRDefault="00CC73BB" w:rsidP="00C716E5">
    <w:pPr>
      <w:pStyle w:val="Header"/>
      <w:spacing w:line="140" w:lineRule="exact"/>
    </w:pPr>
  </w:p>
  <w:p w14:paraId="6126824B" w14:textId="77777777" w:rsidR="00CC73BB" w:rsidRDefault="00CC73BB">
    <w:pPr>
      <w:pStyle w:val="Header"/>
    </w:pPr>
    <w:r>
      <w:rPr>
        <w:noProof/>
        <w:lang w:val="nb-NO" w:eastAsia="nb-NO"/>
      </w:rPr>
      <w:drawing>
        <wp:anchor distT="0" distB="0" distL="114300" distR="114300" simplePos="0" relativeHeight="251695104" behindDoc="1" locked="0" layoutInCell="1" allowOverlap="1" wp14:anchorId="60284B2C" wp14:editId="04D8BF10">
          <wp:simplePos x="0" y="0"/>
          <wp:positionH relativeFrom="page">
            <wp:posOffset>6827653</wp:posOffset>
          </wp:positionH>
          <wp:positionV relativeFrom="page">
            <wp:posOffset>0</wp:posOffset>
          </wp:positionV>
          <wp:extent cx="720000" cy="720000"/>
          <wp:effectExtent l="0" t="0" r="4445" b="4445"/>
          <wp:wrapNone/>
          <wp:docPr id="9"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424CD0A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3760370"/>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45D2159E"/>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DFFE91EC"/>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C8E23D08"/>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C7EC5A5C"/>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433E1172"/>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BD08577E"/>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0241D84"/>
    <w:multiLevelType w:val="hybridMultilevel"/>
    <w:tmpl w:val="AD88ECC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1"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0DC45D64"/>
    <w:multiLevelType w:val="hybridMultilevel"/>
    <w:tmpl w:val="08FE4F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6102258"/>
    <w:multiLevelType w:val="multilevel"/>
    <w:tmpl w:val="295653A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8"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2091004E"/>
    <w:multiLevelType w:val="hybridMultilevel"/>
    <w:tmpl w:val="72B4F8C4"/>
    <w:lvl w:ilvl="0" w:tplc="35B81E80">
      <w:numFmt w:val="bullet"/>
      <w:lvlText w:val="•"/>
      <w:lvlJc w:val="left"/>
      <w:pPr>
        <w:ind w:left="1068" w:hanging="360"/>
      </w:pPr>
      <w:rPr>
        <w:rFonts w:ascii="Calibri" w:eastAsiaTheme="minorHAnsi" w:hAnsi="Calibri" w:cs="Calibri" w:hint="default"/>
      </w:rPr>
    </w:lvl>
    <w:lvl w:ilvl="1" w:tplc="04140003" w:tentative="1">
      <w:start w:val="1"/>
      <w:numFmt w:val="bullet"/>
      <w:lvlText w:val="o"/>
      <w:lvlJc w:val="left"/>
      <w:pPr>
        <w:ind w:left="1788" w:hanging="360"/>
      </w:pPr>
      <w:rPr>
        <w:rFonts w:ascii="Courier New" w:hAnsi="Courier New" w:cs="Courier New" w:hint="default"/>
      </w:rPr>
    </w:lvl>
    <w:lvl w:ilvl="2" w:tplc="04140005" w:tentative="1">
      <w:start w:val="1"/>
      <w:numFmt w:val="bullet"/>
      <w:lvlText w:val=""/>
      <w:lvlJc w:val="left"/>
      <w:pPr>
        <w:ind w:left="2508" w:hanging="360"/>
      </w:pPr>
      <w:rPr>
        <w:rFonts w:ascii="Wingdings" w:hAnsi="Wingdings" w:hint="default"/>
      </w:rPr>
    </w:lvl>
    <w:lvl w:ilvl="3" w:tplc="04140001" w:tentative="1">
      <w:start w:val="1"/>
      <w:numFmt w:val="bullet"/>
      <w:lvlText w:val=""/>
      <w:lvlJc w:val="left"/>
      <w:pPr>
        <w:ind w:left="3228" w:hanging="360"/>
      </w:pPr>
      <w:rPr>
        <w:rFonts w:ascii="Symbol" w:hAnsi="Symbol" w:hint="default"/>
      </w:rPr>
    </w:lvl>
    <w:lvl w:ilvl="4" w:tplc="04140003" w:tentative="1">
      <w:start w:val="1"/>
      <w:numFmt w:val="bullet"/>
      <w:lvlText w:val="o"/>
      <w:lvlJc w:val="left"/>
      <w:pPr>
        <w:ind w:left="3948" w:hanging="360"/>
      </w:pPr>
      <w:rPr>
        <w:rFonts w:ascii="Courier New" w:hAnsi="Courier New" w:cs="Courier New" w:hint="default"/>
      </w:rPr>
    </w:lvl>
    <w:lvl w:ilvl="5" w:tplc="04140005" w:tentative="1">
      <w:start w:val="1"/>
      <w:numFmt w:val="bullet"/>
      <w:lvlText w:val=""/>
      <w:lvlJc w:val="left"/>
      <w:pPr>
        <w:ind w:left="4668" w:hanging="360"/>
      </w:pPr>
      <w:rPr>
        <w:rFonts w:ascii="Wingdings" w:hAnsi="Wingdings" w:hint="default"/>
      </w:rPr>
    </w:lvl>
    <w:lvl w:ilvl="6" w:tplc="04140001" w:tentative="1">
      <w:start w:val="1"/>
      <w:numFmt w:val="bullet"/>
      <w:lvlText w:val=""/>
      <w:lvlJc w:val="left"/>
      <w:pPr>
        <w:ind w:left="5388" w:hanging="360"/>
      </w:pPr>
      <w:rPr>
        <w:rFonts w:ascii="Symbol" w:hAnsi="Symbol" w:hint="default"/>
      </w:rPr>
    </w:lvl>
    <w:lvl w:ilvl="7" w:tplc="04140003" w:tentative="1">
      <w:start w:val="1"/>
      <w:numFmt w:val="bullet"/>
      <w:lvlText w:val="o"/>
      <w:lvlJc w:val="left"/>
      <w:pPr>
        <w:ind w:left="6108" w:hanging="360"/>
      </w:pPr>
      <w:rPr>
        <w:rFonts w:ascii="Courier New" w:hAnsi="Courier New" w:cs="Courier New" w:hint="default"/>
      </w:rPr>
    </w:lvl>
    <w:lvl w:ilvl="8" w:tplc="04140005" w:tentative="1">
      <w:start w:val="1"/>
      <w:numFmt w:val="bullet"/>
      <w:lvlText w:val=""/>
      <w:lvlJc w:val="left"/>
      <w:pPr>
        <w:ind w:left="6828" w:hanging="360"/>
      </w:pPr>
      <w:rPr>
        <w:rFonts w:ascii="Wingdings" w:hAnsi="Wingdings" w:hint="default"/>
      </w:rPr>
    </w:lvl>
  </w:abstractNum>
  <w:abstractNum w:abstractNumId="24"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248F3CC8"/>
    <w:multiLevelType w:val="hybridMultilevel"/>
    <w:tmpl w:val="0C3235F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7"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29363C5F"/>
    <w:multiLevelType w:val="hybridMultilevel"/>
    <w:tmpl w:val="6DB2B89C"/>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1" w15:restartNumberingAfterBreak="0">
    <w:nsid w:val="2B912162"/>
    <w:multiLevelType w:val="hybridMultilevel"/>
    <w:tmpl w:val="EDA2E6E6"/>
    <w:lvl w:ilvl="0" w:tplc="BBE284EE">
      <w:start w:val="1"/>
      <w:numFmt w:val="bullet"/>
      <w:lvlText w:val=""/>
      <w:lvlJc w:val="left"/>
      <w:pPr>
        <w:ind w:left="720" w:hanging="360"/>
      </w:pPr>
      <w:rPr>
        <w:rFonts w:ascii="Symbol" w:hAnsi="Symbol" w:hint="default"/>
        <w:color w:val="0055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3723795C"/>
    <w:multiLevelType w:val="hybridMultilevel"/>
    <w:tmpl w:val="3260F2B2"/>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4" w15:restartNumberingAfterBreak="0">
    <w:nsid w:val="376301AE"/>
    <w:multiLevelType w:val="multilevel"/>
    <w:tmpl w:val="AE72F272"/>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3C7C24AB"/>
    <w:multiLevelType w:val="multilevel"/>
    <w:tmpl w:val="69AC513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134" w:hanging="1134"/>
      </w:pPr>
      <w:rPr>
        <w:rFonts w:asciiTheme="minorHAnsi" w:hAnsiTheme="minorHAnsi" w:hint="default"/>
        <w:b/>
        <w:i w:val="0"/>
        <w:color w:val="407EC9"/>
        <w:sz w:val="20"/>
        <w:u w:val="none"/>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6" w15:restartNumberingAfterBreak="0">
    <w:nsid w:val="3CF40EC8"/>
    <w:multiLevelType w:val="hybridMultilevel"/>
    <w:tmpl w:val="85FA66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45EA5E06"/>
    <w:multiLevelType w:val="hybridMultilevel"/>
    <w:tmpl w:val="261ECDB6"/>
    <w:lvl w:ilvl="0" w:tplc="3C3658E8">
      <w:start w:val="1"/>
      <w:numFmt w:val="bullet"/>
      <w:lvlText w:val="-"/>
      <w:lvlJc w:val="left"/>
      <w:pPr>
        <w:ind w:left="720" w:hanging="360"/>
      </w:pPr>
      <w:rPr>
        <w:rFonts w:ascii="Calibri" w:eastAsiaTheme="minorHAnsi" w:hAnsi="Calibri" w:cs="Calibri"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48D554E7"/>
    <w:multiLevelType w:val="hybridMultilevel"/>
    <w:tmpl w:val="83001F9E"/>
    <w:lvl w:ilvl="0" w:tplc="3EF49124">
      <w:start w:val="1"/>
      <w:numFmt w:val="bullet"/>
      <w:pStyle w:val="Bullet1"/>
      <w:lvlText w:val=""/>
      <w:lvlJc w:val="left"/>
      <w:pPr>
        <w:ind w:left="850" w:hanging="425"/>
      </w:pPr>
      <w:rPr>
        <w:rFonts w:ascii="Symbol" w:hAnsi="Symbol" w:hint="default"/>
        <w:color w:val="00558C"/>
      </w:rPr>
    </w:lvl>
    <w:lvl w:ilvl="1" w:tplc="040C0003">
      <w:start w:val="1"/>
      <w:numFmt w:val="bullet"/>
      <w:lvlText w:val="o"/>
      <w:lvlJc w:val="left"/>
      <w:pPr>
        <w:ind w:left="1865" w:hanging="360"/>
      </w:pPr>
      <w:rPr>
        <w:rFonts w:ascii="Courier New" w:hAnsi="Courier New" w:cs="Courier New" w:hint="default"/>
      </w:rPr>
    </w:lvl>
    <w:lvl w:ilvl="2" w:tplc="040C0005" w:tentative="1">
      <w:start w:val="1"/>
      <w:numFmt w:val="bullet"/>
      <w:lvlText w:val=""/>
      <w:lvlJc w:val="left"/>
      <w:pPr>
        <w:ind w:left="2585" w:hanging="360"/>
      </w:pPr>
      <w:rPr>
        <w:rFonts w:ascii="Wingdings" w:hAnsi="Wingdings" w:hint="default"/>
      </w:rPr>
    </w:lvl>
    <w:lvl w:ilvl="3" w:tplc="040C0001" w:tentative="1">
      <w:start w:val="1"/>
      <w:numFmt w:val="bullet"/>
      <w:lvlText w:val=""/>
      <w:lvlJc w:val="left"/>
      <w:pPr>
        <w:ind w:left="3305" w:hanging="360"/>
      </w:pPr>
      <w:rPr>
        <w:rFonts w:ascii="Symbol" w:hAnsi="Symbol" w:hint="default"/>
      </w:rPr>
    </w:lvl>
    <w:lvl w:ilvl="4" w:tplc="040C0003" w:tentative="1">
      <w:start w:val="1"/>
      <w:numFmt w:val="bullet"/>
      <w:lvlText w:val="o"/>
      <w:lvlJc w:val="left"/>
      <w:pPr>
        <w:ind w:left="4025" w:hanging="360"/>
      </w:pPr>
      <w:rPr>
        <w:rFonts w:ascii="Courier New" w:hAnsi="Courier New" w:cs="Courier New" w:hint="default"/>
      </w:rPr>
    </w:lvl>
    <w:lvl w:ilvl="5" w:tplc="040C0005" w:tentative="1">
      <w:start w:val="1"/>
      <w:numFmt w:val="bullet"/>
      <w:lvlText w:val=""/>
      <w:lvlJc w:val="left"/>
      <w:pPr>
        <w:ind w:left="4745" w:hanging="360"/>
      </w:pPr>
      <w:rPr>
        <w:rFonts w:ascii="Wingdings" w:hAnsi="Wingdings" w:hint="default"/>
      </w:rPr>
    </w:lvl>
    <w:lvl w:ilvl="6" w:tplc="040C0001" w:tentative="1">
      <w:start w:val="1"/>
      <w:numFmt w:val="bullet"/>
      <w:lvlText w:val=""/>
      <w:lvlJc w:val="left"/>
      <w:pPr>
        <w:ind w:left="5465" w:hanging="360"/>
      </w:pPr>
      <w:rPr>
        <w:rFonts w:ascii="Symbol" w:hAnsi="Symbol" w:hint="default"/>
      </w:rPr>
    </w:lvl>
    <w:lvl w:ilvl="7" w:tplc="040C0003" w:tentative="1">
      <w:start w:val="1"/>
      <w:numFmt w:val="bullet"/>
      <w:lvlText w:val="o"/>
      <w:lvlJc w:val="left"/>
      <w:pPr>
        <w:ind w:left="6185" w:hanging="360"/>
      </w:pPr>
      <w:rPr>
        <w:rFonts w:ascii="Courier New" w:hAnsi="Courier New" w:cs="Courier New" w:hint="default"/>
      </w:rPr>
    </w:lvl>
    <w:lvl w:ilvl="8" w:tplc="040C0005" w:tentative="1">
      <w:start w:val="1"/>
      <w:numFmt w:val="bullet"/>
      <w:lvlText w:val=""/>
      <w:lvlJc w:val="left"/>
      <w:pPr>
        <w:ind w:left="6905" w:hanging="360"/>
      </w:pPr>
      <w:rPr>
        <w:rFonts w:ascii="Wingdings" w:hAnsi="Wingdings" w:hint="default"/>
      </w:rPr>
    </w:lvl>
  </w:abstractNum>
  <w:abstractNum w:abstractNumId="42" w15:restartNumberingAfterBreak="0">
    <w:nsid w:val="49F3422D"/>
    <w:multiLevelType w:val="hybridMultilevel"/>
    <w:tmpl w:val="FEFEDD52"/>
    <w:lvl w:ilvl="0" w:tplc="115068BA">
      <w:start w:val="2"/>
      <w:numFmt w:val="bullet"/>
      <w:lvlText w:val=""/>
      <w:lvlJc w:val="left"/>
      <w:pPr>
        <w:ind w:left="720" w:hanging="360"/>
      </w:pPr>
      <w:rPr>
        <w:rFonts w:ascii="Symbol" w:eastAsiaTheme="minorHAnsi" w:hAnsi="Symbol" w:cstheme="minorBid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43" w15:restartNumberingAfterBreak="0">
    <w:nsid w:val="56431096"/>
    <w:multiLevelType w:val="hybridMultilevel"/>
    <w:tmpl w:val="0F2A1628"/>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44"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6"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5D91511C"/>
    <w:multiLevelType w:val="hybridMultilevel"/>
    <w:tmpl w:val="C29201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6F6A7417"/>
    <w:multiLevelType w:val="hybridMultilevel"/>
    <w:tmpl w:val="CF2682FC"/>
    <w:lvl w:ilvl="0" w:tplc="F9B6726A">
      <w:start w:val="1"/>
      <w:numFmt w:val="bullet"/>
      <w:pStyle w:val="Tablebullet"/>
      <w:lvlText w:val=""/>
      <w:lvlJc w:val="left"/>
      <w:pPr>
        <w:ind w:left="397" w:hanging="284"/>
      </w:pPr>
      <w:rPr>
        <w:rFonts w:ascii="Symbol" w:hAnsi="Symbol" w:hint="default"/>
        <w:b w:val="0"/>
        <w:i w:val="0"/>
        <w:color w:val="407EC9"/>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1"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2" w15:restartNumberingAfterBreak="0">
    <w:nsid w:val="7BB11B89"/>
    <w:multiLevelType w:val="hybridMultilevel"/>
    <w:tmpl w:val="22EAEB96"/>
    <w:lvl w:ilvl="0" w:tplc="D44E2B6C">
      <w:start w:val="1"/>
      <w:numFmt w:val="bullet"/>
      <w:pStyle w:val="Bullet2"/>
      <w:lvlText w:val=""/>
      <w:lvlJc w:val="left"/>
      <w:pPr>
        <w:ind w:left="1134" w:hanging="426"/>
      </w:pPr>
      <w:rPr>
        <w:rFonts w:ascii="Symbol" w:hAnsi="Symbol" w:hint="default"/>
        <w:color w:val="B2C1ED"/>
      </w:rPr>
    </w:lvl>
    <w:lvl w:ilvl="1" w:tplc="040C0003" w:tentative="1">
      <w:start w:val="1"/>
      <w:numFmt w:val="bullet"/>
      <w:lvlText w:val="o"/>
      <w:lvlJc w:val="left"/>
      <w:pPr>
        <w:ind w:left="1723" w:hanging="360"/>
      </w:pPr>
      <w:rPr>
        <w:rFonts w:ascii="Courier New" w:hAnsi="Courier New" w:cs="Courier New" w:hint="default"/>
      </w:rPr>
    </w:lvl>
    <w:lvl w:ilvl="2" w:tplc="040C0005" w:tentative="1">
      <w:start w:val="1"/>
      <w:numFmt w:val="bullet"/>
      <w:lvlText w:val=""/>
      <w:lvlJc w:val="left"/>
      <w:pPr>
        <w:ind w:left="2443" w:hanging="360"/>
      </w:pPr>
      <w:rPr>
        <w:rFonts w:ascii="Wingdings" w:hAnsi="Wingdings" w:hint="default"/>
      </w:rPr>
    </w:lvl>
    <w:lvl w:ilvl="3" w:tplc="040C0001" w:tentative="1">
      <w:start w:val="1"/>
      <w:numFmt w:val="bullet"/>
      <w:lvlText w:val=""/>
      <w:lvlJc w:val="left"/>
      <w:pPr>
        <w:ind w:left="3163" w:hanging="360"/>
      </w:pPr>
      <w:rPr>
        <w:rFonts w:ascii="Symbol" w:hAnsi="Symbol" w:hint="default"/>
      </w:rPr>
    </w:lvl>
    <w:lvl w:ilvl="4" w:tplc="040C0003" w:tentative="1">
      <w:start w:val="1"/>
      <w:numFmt w:val="bullet"/>
      <w:lvlText w:val="o"/>
      <w:lvlJc w:val="left"/>
      <w:pPr>
        <w:ind w:left="3883" w:hanging="360"/>
      </w:pPr>
      <w:rPr>
        <w:rFonts w:ascii="Courier New" w:hAnsi="Courier New" w:cs="Courier New" w:hint="default"/>
      </w:rPr>
    </w:lvl>
    <w:lvl w:ilvl="5" w:tplc="040C0005" w:tentative="1">
      <w:start w:val="1"/>
      <w:numFmt w:val="bullet"/>
      <w:lvlText w:val=""/>
      <w:lvlJc w:val="left"/>
      <w:pPr>
        <w:ind w:left="4603" w:hanging="360"/>
      </w:pPr>
      <w:rPr>
        <w:rFonts w:ascii="Wingdings" w:hAnsi="Wingdings" w:hint="default"/>
      </w:rPr>
    </w:lvl>
    <w:lvl w:ilvl="6" w:tplc="040C0001" w:tentative="1">
      <w:start w:val="1"/>
      <w:numFmt w:val="bullet"/>
      <w:lvlText w:val=""/>
      <w:lvlJc w:val="left"/>
      <w:pPr>
        <w:ind w:left="5323" w:hanging="360"/>
      </w:pPr>
      <w:rPr>
        <w:rFonts w:ascii="Symbol" w:hAnsi="Symbol" w:hint="default"/>
      </w:rPr>
    </w:lvl>
    <w:lvl w:ilvl="7" w:tplc="040C0003" w:tentative="1">
      <w:start w:val="1"/>
      <w:numFmt w:val="bullet"/>
      <w:lvlText w:val="o"/>
      <w:lvlJc w:val="left"/>
      <w:pPr>
        <w:ind w:left="6043" w:hanging="360"/>
      </w:pPr>
      <w:rPr>
        <w:rFonts w:ascii="Courier New" w:hAnsi="Courier New" w:cs="Courier New" w:hint="default"/>
      </w:rPr>
    </w:lvl>
    <w:lvl w:ilvl="8" w:tplc="040C0005" w:tentative="1">
      <w:start w:val="1"/>
      <w:numFmt w:val="bullet"/>
      <w:lvlText w:val=""/>
      <w:lvlJc w:val="left"/>
      <w:pPr>
        <w:ind w:left="6763" w:hanging="360"/>
      </w:pPr>
      <w:rPr>
        <w:rFonts w:ascii="Wingdings" w:hAnsi="Wingdings" w:hint="default"/>
      </w:rPr>
    </w:lvl>
  </w:abstractNum>
  <w:num w:numId="1">
    <w:abstractNumId w:val="41"/>
  </w:num>
  <w:num w:numId="2">
    <w:abstractNumId w:val="52"/>
  </w:num>
  <w:num w:numId="3">
    <w:abstractNumId w:val="16"/>
  </w:num>
  <w:num w:numId="4">
    <w:abstractNumId w:val="34"/>
  </w:num>
  <w:num w:numId="5">
    <w:abstractNumId w:val="28"/>
  </w:num>
  <w:num w:numId="6">
    <w:abstractNumId w:val="26"/>
  </w:num>
  <w:num w:numId="7">
    <w:abstractNumId w:val="38"/>
  </w:num>
  <w:num w:numId="8">
    <w:abstractNumId w:val="15"/>
  </w:num>
  <w:num w:numId="9">
    <w:abstractNumId w:val="24"/>
  </w:num>
  <w:num w:numId="10">
    <w:abstractNumId w:val="29"/>
  </w:num>
  <w:num w:numId="11">
    <w:abstractNumId w:val="12"/>
  </w:num>
  <w:num w:numId="12">
    <w:abstractNumId w:val="39"/>
  </w:num>
  <w:num w:numId="13">
    <w:abstractNumId w:val="7"/>
  </w:num>
  <w:num w:numId="14">
    <w:abstractNumId w:val="49"/>
  </w:num>
  <w:num w:numId="15">
    <w:abstractNumId w:val="21"/>
  </w:num>
  <w:num w:numId="16">
    <w:abstractNumId w:val="20"/>
  </w:num>
  <w:num w:numId="17">
    <w:abstractNumId w:val="37"/>
  </w:num>
  <w:num w:numId="18">
    <w:abstractNumId w:val="11"/>
  </w:num>
  <w:num w:numId="19">
    <w:abstractNumId w:val="19"/>
  </w:num>
  <w:num w:numId="20">
    <w:abstractNumId w:val="45"/>
  </w:num>
  <w:num w:numId="21">
    <w:abstractNumId w:val="18"/>
  </w:num>
  <w:num w:numId="22">
    <w:abstractNumId w:val="51"/>
  </w:num>
  <w:num w:numId="23">
    <w:abstractNumId w:val="9"/>
  </w:num>
  <w:num w:numId="24">
    <w:abstractNumId w:val="32"/>
  </w:num>
  <w:num w:numId="25">
    <w:abstractNumId w:val="27"/>
  </w:num>
  <w:num w:numId="26">
    <w:abstractNumId w:val="44"/>
  </w:num>
  <w:num w:numId="27">
    <w:abstractNumId w:val="46"/>
  </w:num>
  <w:num w:numId="28">
    <w:abstractNumId w:val="13"/>
  </w:num>
  <w:num w:numId="29">
    <w:abstractNumId w:val="35"/>
  </w:num>
  <w:num w:numId="30">
    <w:abstractNumId w:val="22"/>
  </w:num>
  <w:num w:numId="31">
    <w:abstractNumId w:val="17"/>
  </w:num>
  <w:num w:numId="32">
    <w:abstractNumId w:val="50"/>
  </w:num>
  <w:num w:numId="33">
    <w:abstractNumId w:val="48"/>
  </w:num>
  <w:num w:numId="34">
    <w:abstractNumId w:val="31"/>
  </w:num>
  <w:num w:numId="35">
    <w:abstractNumId w:val="2"/>
  </w:num>
  <w:num w:numId="36">
    <w:abstractNumId w:val="8"/>
  </w:num>
  <w:num w:numId="37">
    <w:abstractNumId w:val="1"/>
  </w:num>
  <w:num w:numId="38">
    <w:abstractNumId w:val="0"/>
  </w:num>
  <w:num w:numId="39">
    <w:abstractNumId w:val="6"/>
  </w:num>
  <w:num w:numId="40">
    <w:abstractNumId w:val="5"/>
  </w:num>
  <w:num w:numId="41">
    <w:abstractNumId w:val="4"/>
  </w:num>
  <w:num w:numId="42">
    <w:abstractNumId w:val="3"/>
  </w:num>
  <w:num w:numId="43">
    <w:abstractNumId w:val="35"/>
  </w:num>
  <w:num w:numId="44">
    <w:abstractNumId w:val="35"/>
  </w:num>
  <w:num w:numId="45">
    <w:abstractNumId w:val="40"/>
  </w:num>
  <w:num w:numId="46">
    <w:abstractNumId w:val="35"/>
  </w:num>
  <w:num w:numId="47">
    <w:abstractNumId w:val="35"/>
  </w:num>
  <w:num w:numId="48">
    <w:abstractNumId w:val="25"/>
  </w:num>
  <w:num w:numId="49">
    <w:abstractNumId w:val="14"/>
  </w:num>
  <w:num w:numId="50">
    <w:abstractNumId w:val="36"/>
  </w:num>
  <w:num w:numId="51">
    <w:abstractNumId w:val="30"/>
  </w:num>
  <w:num w:numId="52">
    <w:abstractNumId w:val="33"/>
  </w:num>
  <w:num w:numId="53">
    <w:abstractNumId w:val="35"/>
  </w:num>
  <w:num w:numId="54">
    <w:abstractNumId w:val="35"/>
  </w:num>
  <w:num w:numId="55">
    <w:abstractNumId w:val="43"/>
  </w:num>
  <w:num w:numId="56">
    <w:abstractNumId w:val="42"/>
  </w:num>
  <w:num w:numId="57">
    <w:abstractNumId w:val="47"/>
  </w:num>
  <w:num w:numId="58">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3"/>
  </w:num>
  <w:num w:numId="62">
    <w:abstractNumId w:val="10"/>
  </w:num>
  <w:num w:numId="63">
    <w:abstractNumId w:val="10"/>
  </w:num>
  <w:num w:numId="64">
    <w:abstractNumId w:val="41"/>
  </w:num>
  <w:num w:numId="65">
    <w:abstractNumId w:val="41"/>
  </w:num>
  <w:num w:numId="66">
    <w:abstractNumId w:val="41"/>
  </w:num>
  <w:num w:numId="67">
    <w:abstractNumId w:val="41"/>
  </w:num>
  <w:num w:numId="68">
    <w:abstractNumId w:val="52"/>
  </w:num>
  <w:num w:numId="69">
    <w:abstractNumId w:val="52"/>
  </w:num>
  <w:num w:numId="70">
    <w:abstractNumId w:val="52"/>
  </w:num>
  <w:num w:numId="71">
    <w:abstractNumId w:val="52"/>
  </w:num>
  <w:num w:numId="72">
    <w:abstractNumId w:val="52"/>
  </w:num>
  <w:numIdMacAtCleanup w:val="7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Ski, Trond">
    <w15:presenceInfo w15:providerId="AD" w15:userId="S-1-5-21-1409082233-1343024091-725345543-15645"/>
  </w15:person>
  <w15:person w15:author="Kevin Gregory">
    <w15:presenceInfo w15:providerId="None" w15:userId="Kevin Gregor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AU" w:vendorID="64" w:dllVersion="0" w:nlCheck="1" w:checkStyle="0"/>
  <w:activeWritingStyle w:appName="MSWord" w:lang="nb-NO" w:vendorID="64" w:dllVersion="6" w:nlCheck="1" w:checkStyle="0"/>
  <w:activeWritingStyle w:appName="MSWord" w:lang="en-AU" w:vendorID="64" w:dllVersion="6" w:nlCheck="1" w:checkStyle="1"/>
  <w:activeWritingStyle w:appName="MSWord" w:lang="en-GB" w:vendorID="2" w:dllVersion="6" w:checkStyle="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D75"/>
    <w:rsid w:val="00015C2C"/>
    <w:rsid w:val="0001616D"/>
    <w:rsid w:val="00016839"/>
    <w:rsid w:val="000174F9"/>
    <w:rsid w:val="00020649"/>
    <w:rsid w:val="000249C2"/>
    <w:rsid w:val="000258F6"/>
    <w:rsid w:val="00027943"/>
    <w:rsid w:val="000379A7"/>
    <w:rsid w:val="00040EB8"/>
    <w:rsid w:val="000439A4"/>
    <w:rsid w:val="00044293"/>
    <w:rsid w:val="000472F8"/>
    <w:rsid w:val="0005449E"/>
    <w:rsid w:val="00057699"/>
    <w:rsid w:val="00057B6D"/>
    <w:rsid w:val="000601F4"/>
    <w:rsid w:val="00061A7B"/>
    <w:rsid w:val="00066909"/>
    <w:rsid w:val="000731A3"/>
    <w:rsid w:val="0008654C"/>
    <w:rsid w:val="000904ED"/>
    <w:rsid w:val="00091545"/>
    <w:rsid w:val="000A27A8"/>
    <w:rsid w:val="000A45A0"/>
    <w:rsid w:val="000A4B69"/>
    <w:rsid w:val="000A7782"/>
    <w:rsid w:val="000B2356"/>
    <w:rsid w:val="000C3774"/>
    <w:rsid w:val="000C711B"/>
    <w:rsid w:val="000D2431"/>
    <w:rsid w:val="000D6E6E"/>
    <w:rsid w:val="000E0F52"/>
    <w:rsid w:val="000E3954"/>
    <w:rsid w:val="000E3E52"/>
    <w:rsid w:val="000E6552"/>
    <w:rsid w:val="000F0F9F"/>
    <w:rsid w:val="000F2D5A"/>
    <w:rsid w:val="000F3A0A"/>
    <w:rsid w:val="000F3F43"/>
    <w:rsid w:val="000F58ED"/>
    <w:rsid w:val="000F6C37"/>
    <w:rsid w:val="00110865"/>
    <w:rsid w:val="00110F6C"/>
    <w:rsid w:val="00113D5B"/>
    <w:rsid w:val="00113F8F"/>
    <w:rsid w:val="00122EBD"/>
    <w:rsid w:val="0012335D"/>
    <w:rsid w:val="00125909"/>
    <w:rsid w:val="0013187E"/>
    <w:rsid w:val="001349DB"/>
    <w:rsid w:val="00135AEB"/>
    <w:rsid w:val="00136E58"/>
    <w:rsid w:val="00141F0F"/>
    <w:rsid w:val="00152A5B"/>
    <w:rsid w:val="001547F9"/>
    <w:rsid w:val="001607D8"/>
    <w:rsid w:val="00160ECB"/>
    <w:rsid w:val="00161325"/>
    <w:rsid w:val="0017187B"/>
    <w:rsid w:val="00180C33"/>
    <w:rsid w:val="00184427"/>
    <w:rsid w:val="00184C2E"/>
    <w:rsid w:val="001875B1"/>
    <w:rsid w:val="001966C7"/>
    <w:rsid w:val="001A0A5A"/>
    <w:rsid w:val="001A739F"/>
    <w:rsid w:val="001B2A35"/>
    <w:rsid w:val="001B339A"/>
    <w:rsid w:val="001B6F19"/>
    <w:rsid w:val="001C3BB9"/>
    <w:rsid w:val="001C650B"/>
    <w:rsid w:val="001C72B5"/>
    <w:rsid w:val="001D0B3D"/>
    <w:rsid w:val="001D2E7A"/>
    <w:rsid w:val="001D3992"/>
    <w:rsid w:val="001D4A3E"/>
    <w:rsid w:val="001E416D"/>
    <w:rsid w:val="001E53FB"/>
    <w:rsid w:val="001F2C0A"/>
    <w:rsid w:val="001F4EF8"/>
    <w:rsid w:val="001F5AB1"/>
    <w:rsid w:val="00201337"/>
    <w:rsid w:val="002022EA"/>
    <w:rsid w:val="002044E9"/>
    <w:rsid w:val="00204BE2"/>
    <w:rsid w:val="00205B17"/>
    <w:rsid w:val="00205D9B"/>
    <w:rsid w:val="002128B5"/>
    <w:rsid w:val="002204DA"/>
    <w:rsid w:val="00220BF8"/>
    <w:rsid w:val="00222D4C"/>
    <w:rsid w:val="0022371A"/>
    <w:rsid w:val="0023081D"/>
    <w:rsid w:val="002346CF"/>
    <w:rsid w:val="00237023"/>
    <w:rsid w:val="00237621"/>
    <w:rsid w:val="00237785"/>
    <w:rsid w:val="002428D0"/>
    <w:rsid w:val="00244D75"/>
    <w:rsid w:val="00251FB9"/>
    <w:rsid w:val="002520AD"/>
    <w:rsid w:val="00253E60"/>
    <w:rsid w:val="00254DEF"/>
    <w:rsid w:val="00255F3D"/>
    <w:rsid w:val="0025660A"/>
    <w:rsid w:val="00257DF8"/>
    <w:rsid w:val="00257E4A"/>
    <w:rsid w:val="0026038D"/>
    <w:rsid w:val="00271375"/>
    <w:rsid w:val="0027175D"/>
    <w:rsid w:val="002767AF"/>
    <w:rsid w:val="0028314D"/>
    <w:rsid w:val="00291576"/>
    <w:rsid w:val="00294449"/>
    <w:rsid w:val="0029461E"/>
    <w:rsid w:val="0029793F"/>
    <w:rsid w:val="002A1C42"/>
    <w:rsid w:val="002A3058"/>
    <w:rsid w:val="002A4739"/>
    <w:rsid w:val="002A617C"/>
    <w:rsid w:val="002A71CF"/>
    <w:rsid w:val="002B3E9D"/>
    <w:rsid w:val="002B6A53"/>
    <w:rsid w:val="002C6D07"/>
    <w:rsid w:val="002C77F4"/>
    <w:rsid w:val="002D0869"/>
    <w:rsid w:val="002D76BD"/>
    <w:rsid w:val="002D78FE"/>
    <w:rsid w:val="002E3512"/>
    <w:rsid w:val="002E4993"/>
    <w:rsid w:val="002E5BAC"/>
    <w:rsid w:val="002E687E"/>
    <w:rsid w:val="002E7635"/>
    <w:rsid w:val="002F265A"/>
    <w:rsid w:val="002F2F6C"/>
    <w:rsid w:val="002F4FED"/>
    <w:rsid w:val="0030413F"/>
    <w:rsid w:val="00305EFE"/>
    <w:rsid w:val="00306DE4"/>
    <w:rsid w:val="00311465"/>
    <w:rsid w:val="00313920"/>
    <w:rsid w:val="00313B4B"/>
    <w:rsid w:val="00313D85"/>
    <w:rsid w:val="00314444"/>
    <w:rsid w:val="00315CE3"/>
    <w:rsid w:val="0031629B"/>
    <w:rsid w:val="003251FE"/>
    <w:rsid w:val="00325C0F"/>
    <w:rsid w:val="003274DB"/>
    <w:rsid w:val="00327FBF"/>
    <w:rsid w:val="00331413"/>
    <w:rsid w:val="00332A7B"/>
    <w:rsid w:val="003343E0"/>
    <w:rsid w:val="00335E40"/>
    <w:rsid w:val="00337D6D"/>
    <w:rsid w:val="003443BB"/>
    <w:rsid w:val="00344408"/>
    <w:rsid w:val="00345E37"/>
    <w:rsid w:val="00347F3E"/>
    <w:rsid w:val="00357A41"/>
    <w:rsid w:val="003621C3"/>
    <w:rsid w:val="0036382D"/>
    <w:rsid w:val="00374077"/>
    <w:rsid w:val="003772F2"/>
    <w:rsid w:val="00380350"/>
    <w:rsid w:val="00380B4E"/>
    <w:rsid w:val="003816E4"/>
    <w:rsid w:val="00386A91"/>
    <w:rsid w:val="0039131E"/>
    <w:rsid w:val="003922F3"/>
    <w:rsid w:val="003A04A6"/>
    <w:rsid w:val="003A0BF2"/>
    <w:rsid w:val="003A1A56"/>
    <w:rsid w:val="003A3A29"/>
    <w:rsid w:val="003A639A"/>
    <w:rsid w:val="003A7759"/>
    <w:rsid w:val="003A7F6E"/>
    <w:rsid w:val="003B03EA"/>
    <w:rsid w:val="003B453A"/>
    <w:rsid w:val="003B4B0C"/>
    <w:rsid w:val="003C0A0E"/>
    <w:rsid w:val="003C212D"/>
    <w:rsid w:val="003C7C34"/>
    <w:rsid w:val="003D0F37"/>
    <w:rsid w:val="003D5150"/>
    <w:rsid w:val="003D5BE4"/>
    <w:rsid w:val="003F1901"/>
    <w:rsid w:val="003F1C3A"/>
    <w:rsid w:val="00400443"/>
    <w:rsid w:val="0041086B"/>
    <w:rsid w:val="00414698"/>
    <w:rsid w:val="0042565E"/>
    <w:rsid w:val="004308B9"/>
    <w:rsid w:val="00432C05"/>
    <w:rsid w:val="00433DA3"/>
    <w:rsid w:val="00434449"/>
    <w:rsid w:val="00440379"/>
    <w:rsid w:val="00441393"/>
    <w:rsid w:val="00447CF0"/>
    <w:rsid w:val="00453BD5"/>
    <w:rsid w:val="00454395"/>
    <w:rsid w:val="00456F10"/>
    <w:rsid w:val="00474746"/>
    <w:rsid w:val="00476942"/>
    <w:rsid w:val="00477027"/>
    <w:rsid w:val="00477D62"/>
    <w:rsid w:val="004871A2"/>
    <w:rsid w:val="00492A8D"/>
    <w:rsid w:val="004944C8"/>
    <w:rsid w:val="004A0EBF"/>
    <w:rsid w:val="004A4AC4"/>
    <w:rsid w:val="004A4EC4"/>
    <w:rsid w:val="004B2D1F"/>
    <w:rsid w:val="004B33A3"/>
    <w:rsid w:val="004B494F"/>
    <w:rsid w:val="004C0E4B"/>
    <w:rsid w:val="004C1D97"/>
    <w:rsid w:val="004C571B"/>
    <w:rsid w:val="004D6D3F"/>
    <w:rsid w:val="004E0BBB"/>
    <w:rsid w:val="004E1D57"/>
    <w:rsid w:val="004E2A5A"/>
    <w:rsid w:val="004E2F16"/>
    <w:rsid w:val="004E4A8E"/>
    <w:rsid w:val="004E7E04"/>
    <w:rsid w:val="004F1812"/>
    <w:rsid w:val="004F5930"/>
    <w:rsid w:val="004F6196"/>
    <w:rsid w:val="00503044"/>
    <w:rsid w:val="0051062E"/>
    <w:rsid w:val="00510AD9"/>
    <w:rsid w:val="00514BA9"/>
    <w:rsid w:val="0051673A"/>
    <w:rsid w:val="00517E6C"/>
    <w:rsid w:val="0052304C"/>
    <w:rsid w:val="00523666"/>
    <w:rsid w:val="00525922"/>
    <w:rsid w:val="00526234"/>
    <w:rsid w:val="00532D2E"/>
    <w:rsid w:val="00534F34"/>
    <w:rsid w:val="0053692E"/>
    <w:rsid w:val="005378A6"/>
    <w:rsid w:val="005409BD"/>
    <w:rsid w:val="00542A99"/>
    <w:rsid w:val="00546375"/>
    <w:rsid w:val="00547837"/>
    <w:rsid w:val="00552EA6"/>
    <w:rsid w:val="00557337"/>
    <w:rsid w:val="00557434"/>
    <w:rsid w:val="00562679"/>
    <w:rsid w:val="005733F7"/>
    <w:rsid w:val="00576D38"/>
    <w:rsid w:val="00577542"/>
    <w:rsid w:val="005805D2"/>
    <w:rsid w:val="00580A8D"/>
    <w:rsid w:val="00582DA3"/>
    <w:rsid w:val="00595415"/>
    <w:rsid w:val="00597652"/>
    <w:rsid w:val="005A0703"/>
    <w:rsid w:val="005A080B"/>
    <w:rsid w:val="005A0BB4"/>
    <w:rsid w:val="005B12A5"/>
    <w:rsid w:val="005B2A18"/>
    <w:rsid w:val="005C161A"/>
    <w:rsid w:val="005C1BCB"/>
    <w:rsid w:val="005C2312"/>
    <w:rsid w:val="005C4735"/>
    <w:rsid w:val="005C5C63"/>
    <w:rsid w:val="005C6395"/>
    <w:rsid w:val="005D03E9"/>
    <w:rsid w:val="005D304B"/>
    <w:rsid w:val="005D3AF4"/>
    <w:rsid w:val="005D477A"/>
    <w:rsid w:val="005D6E5D"/>
    <w:rsid w:val="005E3989"/>
    <w:rsid w:val="005E4659"/>
    <w:rsid w:val="005E657A"/>
    <w:rsid w:val="005E6B4B"/>
    <w:rsid w:val="005F1386"/>
    <w:rsid w:val="005F17C2"/>
    <w:rsid w:val="00600C2B"/>
    <w:rsid w:val="00601C30"/>
    <w:rsid w:val="0060282A"/>
    <w:rsid w:val="006127AC"/>
    <w:rsid w:val="006218E8"/>
    <w:rsid w:val="00634A78"/>
    <w:rsid w:val="00641C36"/>
    <w:rsid w:val="00642025"/>
    <w:rsid w:val="00646E87"/>
    <w:rsid w:val="0065107F"/>
    <w:rsid w:val="0065415C"/>
    <w:rsid w:val="0065752B"/>
    <w:rsid w:val="00661445"/>
    <w:rsid w:val="00661946"/>
    <w:rsid w:val="00662990"/>
    <w:rsid w:val="00663736"/>
    <w:rsid w:val="00663C6C"/>
    <w:rsid w:val="00666061"/>
    <w:rsid w:val="00667424"/>
    <w:rsid w:val="00667792"/>
    <w:rsid w:val="0067154B"/>
    <w:rsid w:val="00671677"/>
    <w:rsid w:val="006727B9"/>
    <w:rsid w:val="006744D8"/>
    <w:rsid w:val="006750F2"/>
    <w:rsid w:val="006752D6"/>
    <w:rsid w:val="00675E02"/>
    <w:rsid w:val="006802D8"/>
    <w:rsid w:val="0068553C"/>
    <w:rsid w:val="00685F34"/>
    <w:rsid w:val="00695656"/>
    <w:rsid w:val="00695EC1"/>
    <w:rsid w:val="006969E6"/>
    <w:rsid w:val="006975A8"/>
    <w:rsid w:val="006A1012"/>
    <w:rsid w:val="006A3918"/>
    <w:rsid w:val="006C1376"/>
    <w:rsid w:val="006C1521"/>
    <w:rsid w:val="006C2E25"/>
    <w:rsid w:val="006C48A4"/>
    <w:rsid w:val="006C48F9"/>
    <w:rsid w:val="006C4C70"/>
    <w:rsid w:val="006E0020"/>
    <w:rsid w:val="006E0E7D"/>
    <w:rsid w:val="006E10BF"/>
    <w:rsid w:val="006E2A6E"/>
    <w:rsid w:val="006F1C14"/>
    <w:rsid w:val="006F47C8"/>
    <w:rsid w:val="006F6A16"/>
    <w:rsid w:val="0070193D"/>
    <w:rsid w:val="00703A6A"/>
    <w:rsid w:val="00722236"/>
    <w:rsid w:val="00725CCA"/>
    <w:rsid w:val="0072737A"/>
    <w:rsid w:val="007311E7"/>
    <w:rsid w:val="00731DEE"/>
    <w:rsid w:val="00734BC6"/>
    <w:rsid w:val="00736E5E"/>
    <w:rsid w:val="00737FBC"/>
    <w:rsid w:val="007427B2"/>
    <w:rsid w:val="007541D3"/>
    <w:rsid w:val="00756ACD"/>
    <w:rsid w:val="007577D7"/>
    <w:rsid w:val="00763CDA"/>
    <w:rsid w:val="0076781A"/>
    <w:rsid w:val="007715E8"/>
    <w:rsid w:val="00776004"/>
    <w:rsid w:val="007762BA"/>
    <w:rsid w:val="0078486B"/>
    <w:rsid w:val="00785A39"/>
    <w:rsid w:val="00787D8A"/>
    <w:rsid w:val="00790277"/>
    <w:rsid w:val="00790C5D"/>
    <w:rsid w:val="00790F64"/>
    <w:rsid w:val="00791EBC"/>
    <w:rsid w:val="00793577"/>
    <w:rsid w:val="00795637"/>
    <w:rsid w:val="00796765"/>
    <w:rsid w:val="00797EF8"/>
    <w:rsid w:val="007A0E5B"/>
    <w:rsid w:val="007A4013"/>
    <w:rsid w:val="007A446A"/>
    <w:rsid w:val="007A53A6"/>
    <w:rsid w:val="007A6159"/>
    <w:rsid w:val="007B27E9"/>
    <w:rsid w:val="007B2C5B"/>
    <w:rsid w:val="007B2D11"/>
    <w:rsid w:val="007B4886"/>
    <w:rsid w:val="007B5DED"/>
    <w:rsid w:val="007B6700"/>
    <w:rsid w:val="007B6A93"/>
    <w:rsid w:val="007B7BEC"/>
    <w:rsid w:val="007C4144"/>
    <w:rsid w:val="007C68BC"/>
    <w:rsid w:val="007D1805"/>
    <w:rsid w:val="007D1A2E"/>
    <w:rsid w:val="007D2107"/>
    <w:rsid w:val="007D3A42"/>
    <w:rsid w:val="007D5895"/>
    <w:rsid w:val="007D77AB"/>
    <w:rsid w:val="007E17CF"/>
    <w:rsid w:val="007E28D0"/>
    <w:rsid w:val="007E30DF"/>
    <w:rsid w:val="007F7544"/>
    <w:rsid w:val="00800995"/>
    <w:rsid w:val="00804CEB"/>
    <w:rsid w:val="00806F28"/>
    <w:rsid w:val="00812EAA"/>
    <w:rsid w:val="00816F79"/>
    <w:rsid w:val="008172F8"/>
    <w:rsid w:val="00823ABB"/>
    <w:rsid w:val="00823C80"/>
    <w:rsid w:val="0082599E"/>
    <w:rsid w:val="008326B2"/>
    <w:rsid w:val="00837DBD"/>
    <w:rsid w:val="00843238"/>
    <w:rsid w:val="00846831"/>
    <w:rsid w:val="00851F87"/>
    <w:rsid w:val="00865532"/>
    <w:rsid w:val="00867686"/>
    <w:rsid w:val="008737D3"/>
    <w:rsid w:val="008747E0"/>
    <w:rsid w:val="00876841"/>
    <w:rsid w:val="00882B3C"/>
    <w:rsid w:val="00885D9D"/>
    <w:rsid w:val="0088783D"/>
    <w:rsid w:val="0089476E"/>
    <w:rsid w:val="008972C3"/>
    <w:rsid w:val="00897817"/>
    <w:rsid w:val="008A28D9"/>
    <w:rsid w:val="008A30BA"/>
    <w:rsid w:val="008C33B5"/>
    <w:rsid w:val="008C3A72"/>
    <w:rsid w:val="008C5337"/>
    <w:rsid w:val="008C6969"/>
    <w:rsid w:val="008C7736"/>
    <w:rsid w:val="008D1A2B"/>
    <w:rsid w:val="008D29F3"/>
    <w:rsid w:val="008D3883"/>
    <w:rsid w:val="008E1F69"/>
    <w:rsid w:val="008E549A"/>
    <w:rsid w:val="008E76B1"/>
    <w:rsid w:val="008F38BB"/>
    <w:rsid w:val="008F57D8"/>
    <w:rsid w:val="00902834"/>
    <w:rsid w:val="00904247"/>
    <w:rsid w:val="00910058"/>
    <w:rsid w:val="009115DD"/>
    <w:rsid w:val="009116A0"/>
    <w:rsid w:val="00914330"/>
    <w:rsid w:val="00914E26"/>
    <w:rsid w:val="0091590F"/>
    <w:rsid w:val="00921ACD"/>
    <w:rsid w:val="00921BC6"/>
    <w:rsid w:val="00923B4D"/>
    <w:rsid w:val="0092445F"/>
    <w:rsid w:val="0092540C"/>
    <w:rsid w:val="00925E0F"/>
    <w:rsid w:val="00931A57"/>
    <w:rsid w:val="00934294"/>
    <w:rsid w:val="0093492E"/>
    <w:rsid w:val="009414E6"/>
    <w:rsid w:val="0095450F"/>
    <w:rsid w:val="00956901"/>
    <w:rsid w:val="00961586"/>
    <w:rsid w:val="00962EC1"/>
    <w:rsid w:val="009646F5"/>
    <w:rsid w:val="009703BB"/>
    <w:rsid w:val="00971591"/>
    <w:rsid w:val="009736C9"/>
    <w:rsid w:val="00974564"/>
    <w:rsid w:val="00974E99"/>
    <w:rsid w:val="009764FA"/>
    <w:rsid w:val="00980192"/>
    <w:rsid w:val="00982A22"/>
    <w:rsid w:val="00984661"/>
    <w:rsid w:val="0099469C"/>
    <w:rsid w:val="00994D97"/>
    <w:rsid w:val="009A07B7"/>
    <w:rsid w:val="009A3B0B"/>
    <w:rsid w:val="009A4B11"/>
    <w:rsid w:val="009A5C3D"/>
    <w:rsid w:val="009B1545"/>
    <w:rsid w:val="009B3B1D"/>
    <w:rsid w:val="009B5023"/>
    <w:rsid w:val="009B543F"/>
    <w:rsid w:val="009B785E"/>
    <w:rsid w:val="009C26F8"/>
    <w:rsid w:val="009C609E"/>
    <w:rsid w:val="009D25B8"/>
    <w:rsid w:val="009D26AB"/>
    <w:rsid w:val="009E16EC"/>
    <w:rsid w:val="009E433C"/>
    <w:rsid w:val="009E4A4D"/>
    <w:rsid w:val="009E6578"/>
    <w:rsid w:val="009F081F"/>
    <w:rsid w:val="009F3928"/>
    <w:rsid w:val="009F6CEA"/>
    <w:rsid w:val="00A00EE8"/>
    <w:rsid w:val="00A02C1D"/>
    <w:rsid w:val="00A06A3D"/>
    <w:rsid w:val="00A10EBA"/>
    <w:rsid w:val="00A13E56"/>
    <w:rsid w:val="00A14644"/>
    <w:rsid w:val="00A227BF"/>
    <w:rsid w:val="00A2352B"/>
    <w:rsid w:val="00A24838"/>
    <w:rsid w:val="00A2743E"/>
    <w:rsid w:val="00A30C33"/>
    <w:rsid w:val="00A30E75"/>
    <w:rsid w:val="00A315DE"/>
    <w:rsid w:val="00A4308C"/>
    <w:rsid w:val="00A43395"/>
    <w:rsid w:val="00A44836"/>
    <w:rsid w:val="00A45AA6"/>
    <w:rsid w:val="00A524B5"/>
    <w:rsid w:val="00A540E4"/>
    <w:rsid w:val="00A549B3"/>
    <w:rsid w:val="00A56184"/>
    <w:rsid w:val="00A60A6C"/>
    <w:rsid w:val="00A67954"/>
    <w:rsid w:val="00A72ED7"/>
    <w:rsid w:val="00A748A1"/>
    <w:rsid w:val="00A74C25"/>
    <w:rsid w:val="00A804E3"/>
    <w:rsid w:val="00A8083F"/>
    <w:rsid w:val="00A809D7"/>
    <w:rsid w:val="00A824D2"/>
    <w:rsid w:val="00A90D86"/>
    <w:rsid w:val="00A91DBA"/>
    <w:rsid w:val="00A97900"/>
    <w:rsid w:val="00AA1459"/>
    <w:rsid w:val="00AA1D7A"/>
    <w:rsid w:val="00AA3E01"/>
    <w:rsid w:val="00AB0BFA"/>
    <w:rsid w:val="00AB3D74"/>
    <w:rsid w:val="00AB4A37"/>
    <w:rsid w:val="00AB76B7"/>
    <w:rsid w:val="00AC125C"/>
    <w:rsid w:val="00AC33A2"/>
    <w:rsid w:val="00AD38F7"/>
    <w:rsid w:val="00AE65F1"/>
    <w:rsid w:val="00AE6BB4"/>
    <w:rsid w:val="00AE74AD"/>
    <w:rsid w:val="00AF159C"/>
    <w:rsid w:val="00AF4D5B"/>
    <w:rsid w:val="00B01873"/>
    <w:rsid w:val="00B036AF"/>
    <w:rsid w:val="00B03FDA"/>
    <w:rsid w:val="00B074AB"/>
    <w:rsid w:val="00B07717"/>
    <w:rsid w:val="00B17253"/>
    <w:rsid w:val="00B17D23"/>
    <w:rsid w:val="00B22A02"/>
    <w:rsid w:val="00B2583D"/>
    <w:rsid w:val="00B300B1"/>
    <w:rsid w:val="00B31A41"/>
    <w:rsid w:val="00B3287F"/>
    <w:rsid w:val="00B3400D"/>
    <w:rsid w:val="00B345F1"/>
    <w:rsid w:val="00B40199"/>
    <w:rsid w:val="00B43F01"/>
    <w:rsid w:val="00B46F0A"/>
    <w:rsid w:val="00B502FF"/>
    <w:rsid w:val="00B528D3"/>
    <w:rsid w:val="00B57556"/>
    <w:rsid w:val="00B643DF"/>
    <w:rsid w:val="00B65300"/>
    <w:rsid w:val="00B67422"/>
    <w:rsid w:val="00B70BD4"/>
    <w:rsid w:val="00B712CA"/>
    <w:rsid w:val="00B73463"/>
    <w:rsid w:val="00B76FD5"/>
    <w:rsid w:val="00B806CE"/>
    <w:rsid w:val="00B80C1C"/>
    <w:rsid w:val="00B90123"/>
    <w:rsid w:val="00B9016D"/>
    <w:rsid w:val="00B966CD"/>
    <w:rsid w:val="00B96FAE"/>
    <w:rsid w:val="00BA0022"/>
    <w:rsid w:val="00BA0F98"/>
    <w:rsid w:val="00BA1517"/>
    <w:rsid w:val="00BA44C2"/>
    <w:rsid w:val="00BA4E39"/>
    <w:rsid w:val="00BA5754"/>
    <w:rsid w:val="00BA67FD"/>
    <w:rsid w:val="00BA7C48"/>
    <w:rsid w:val="00BA7F72"/>
    <w:rsid w:val="00BC251F"/>
    <w:rsid w:val="00BC27F6"/>
    <w:rsid w:val="00BC2F75"/>
    <w:rsid w:val="00BC39F4"/>
    <w:rsid w:val="00BC5283"/>
    <w:rsid w:val="00BD1587"/>
    <w:rsid w:val="00BD6A20"/>
    <w:rsid w:val="00BD7EE1"/>
    <w:rsid w:val="00BE1EEC"/>
    <w:rsid w:val="00BE5568"/>
    <w:rsid w:val="00BE5764"/>
    <w:rsid w:val="00BE5DDA"/>
    <w:rsid w:val="00BE7295"/>
    <w:rsid w:val="00BF1358"/>
    <w:rsid w:val="00BF1624"/>
    <w:rsid w:val="00C0106D"/>
    <w:rsid w:val="00C010AB"/>
    <w:rsid w:val="00C03944"/>
    <w:rsid w:val="00C03CC6"/>
    <w:rsid w:val="00C133BE"/>
    <w:rsid w:val="00C17621"/>
    <w:rsid w:val="00C20569"/>
    <w:rsid w:val="00C222B4"/>
    <w:rsid w:val="00C22EAB"/>
    <w:rsid w:val="00C248C6"/>
    <w:rsid w:val="00C262E4"/>
    <w:rsid w:val="00C32877"/>
    <w:rsid w:val="00C33E20"/>
    <w:rsid w:val="00C3407F"/>
    <w:rsid w:val="00C35CF6"/>
    <w:rsid w:val="00C3725B"/>
    <w:rsid w:val="00C37D30"/>
    <w:rsid w:val="00C51A7B"/>
    <w:rsid w:val="00C522BE"/>
    <w:rsid w:val="00C533EC"/>
    <w:rsid w:val="00C5470E"/>
    <w:rsid w:val="00C55EFB"/>
    <w:rsid w:val="00C56585"/>
    <w:rsid w:val="00C56B3F"/>
    <w:rsid w:val="00C61E62"/>
    <w:rsid w:val="00C6211D"/>
    <w:rsid w:val="00C65492"/>
    <w:rsid w:val="00C716E5"/>
    <w:rsid w:val="00C71AE4"/>
    <w:rsid w:val="00C773D9"/>
    <w:rsid w:val="00C801A0"/>
    <w:rsid w:val="00C80307"/>
    <w:rsid w:val="00C80ACE"/>
    <w:rsid w:val="00C81162"/>
    <w:rsid w:val="00C83258"/>
    <w:rsid w:val="00C83666"/>
    <w:rsid w:val="00C870B5"/>
    <w:rsid w:val="00C907DF"/>
    <w:rsid w:val="00C91630"/>
    <w:rsid w:val="00C9558A"/>
    <w:rsid w:val="00C966EB"/>
    <w:rsid w:val="00CA04B1"/>
    <w:rsid w:val="00CA2DFC"/>
    <w:rsid w:val="00CA3A20"/>
    <w:rsid w:val="00CA4EC9"/>
    <w:rsid w:val="00CA673A"/>
    <w:rsid w:val="00CB03D4"/>
    <w:rsid w:val="00CB0617"/>
    <w:rsid w:val="00CB08B6"/>
    <w:rsid w:val="00CB137B"/>
    <w:rsid w:val="00CB3D75"/>
    <w:rsid w:val="00CB7460"/>
    <w:rsid w:val="00CC23D3"/>
    <w:rsid w:val="00CC35EF"/>
    <w:rsid w:val="00CC423A"/>
    <w:rsid w:val="00CC5048"/>
    <w:rsid w:val="00CC5C49"/>
    <w:rsid w:val="00CC6246"/>
    <w:rsid w:val="00CC73BB"/>
    <w:rsid w:val="00CD07AA"/>
    <w:rsid w:val="00CE5860"/>
    <w:rsid w:val="00CE5E46"/>
    <w:rsid w:val="00CF49CC"/>
    <w:rsid w:val="00CF54C2"/>
    <w:rsid w:val="00D026D8"/>
    <w:rsid w:val="00D04F0B"/>
    <w:rsid w:val="00D07384"/>
    <w:rsid w:val="00D1463A"/>
    <w:rsid w:val="00D16F55"/>
    <w:rsid w:val="00D24632"/>
    <w:rsid w:val="00D252C9"/>
    <w:rsid w:val="00D2759C"/>
    <w:rsid w:val="00D32DDF"/>
    <w:rsid w:val="00D3700C"/>
    <w:rsid w:val="00D414DD"/>
    <w:rsid w:val="00D4573B"/>
    <w:rsid w:val="00D638E0"/>
    <w:rsid w:val="00D653B1"/>
    <w:rsid w:val="00D656B7"/>
    <w:rsid w:val="00D74AE1"/>
    <w:rsid w:val="00D75804"/>
    <w:rsid w:val="00D75CFB"/>
    <w:rsid w:val="00D75D42"/>
    <w:rsid w:val="00D80B20"/>
    <w:rsid w:val="00D81A31"/>
    <w:rsid w:val="00D865A8"/>
    <w:rsid w:val="00D9012A"/>
    <w:rsid w:val="00D92C2D"/>
    <w:rsid w:val="00D9361E"/>
    <w:rsid w:val="00D94F38"/>
    <w:rsid w:val="00DA17CD"/>
    <w:rsid w:val="00DB25B3"/>
    <w:rsid w:val="00DC4C44"/>
    <w:rsid w:val="00DD041E"/>
    <w:rsid w:val="00DD60F2"/>
    <w:rsid w:val="00DE0893"/>
    <w:rsid w:val="00DE2814"/>
    <w:rsid w:val="00DE6290"/>
    <w:rsid w:val="00DE6796"/>
    <w:rsid w:val="00DE7431"/>
    <w:rsid w:val="00DF0658"/>
    <w:rsid w:val="00DF41B2"/>
    <w:rsid w:val="00E01166"/>
    <w:rsid w:val="00E01272"/>
    <w:rsid w:val="00E015AE"/>
    <w:rsid w:val="00E03067"/>
    <w:rsid w:val="00E03846"/>
    <w:rsid w:val="00E069B6"/>
    <w:rsid w:val="00E15B2F"/>
    <w:rsid w:val="00E16EB4"/>
    <w:rsid w:val="00E20A7D"/>
    <w:rsid w:val="00E21A27"/>
    <w:rsid w:val="00E23958"/>
    <w:rsid w:val="00E25F49"/>
    <w:rsid w:val="00E26B30"/>
    <w:rsid w:val="00E27A2F"/>
    <w:rsid w:val="00E42A94"/>
    <w:rsid w:val="00E43880"/>
    <w:rsid w:val="00E44826"/>
    <w:rsid w:val="00E451BA"/>
    <w:rsid w:val="00E454B5"/>
    <w:rsid w:val="00E458BF"/>
    <w:rsid w:val="00E46424"/>
    <w:rsid w:val="00E50C2A"/>
    <w:rsid w:val="00E54BFB"/>
    <w:rsid w:val="00E54CD7"/>
    <w:rsid w:val="00E706E7"/>
    <w:rsid w:val="00E741CC"/>
    <w:rsid w:val="00E818AD"/>
    <w:rsid w:val="00E84229"/>
    <w:rsid w:val="00E84965"/>
    <w:rsid w:val="00E90E4E"/>
    <w:rsid w:val="00E93183"/>
    <w:rsid w:val="00E9391E"/>
    <w:rsid w:val="00EA1052"/>
    <w:rsid w:val="00EA218F"/>
    <w:rsid w:val="00EA4F29"/>
    <w:rsid w:val="00EA5B27"/>
    <w:rsid w:val="00EA5F83"/>
    <w:rsid w:val="00EA6F9D"/>
    <w:rsid w:val="00EB5D00"/>
    <w:rsid w:val="00EB6F3C"/>
    <w:rsid w:val="00EC1E2C"/>
    <w:rsid w:val="00EC2B9A"/>
    <w:rsid w:val="00EC3723"/>
    <w:rsid w:val="00EC3CAF"/>
    <w:rsid w:val="00EC568A"/>
    <w:rsid w:val="00EC6B29"/>
    <w:rsid w:val="00EC7C87"/>
    <w:rsid w:val="00ED030E"/>
    <w:rsid w:val="00ED2A8D"/>
    <w:rsid w:val="00ED2ACE"/>
    <w:rsid w:val="00ED4450"/>
    <w:rsid w:val="00EE54CB"/>
    <w:rsid w:val="00EE6424"/>
    <w:rsid w:val="00EF1C54"/>
    <w:rsid w:val="00EF1E51"/>
    <w:rsid w:val="00EF404B"/>
    <w:rsid w:val="00F000DA"/>
    <w:rsid w:val="00F00376"/>
    <w:rsid w:val="00F01F0C"/>
    <w:rsid w:val="00F02A5A"/>
    <w:rsid w:val="00F06298"/>
    <w:rsid w:val="00F06960"/>
    <w:rsid w:val="00F069C6"/>
    <w:rsid w:val="00F11368"/>
    <w:rsid w:val="00F11764"/>
    <w:rsid w:val="00F157E2"/>
    <w:rsid w:val="00F259E2"/>
    <w:rsid w:val="00F33CDB"/>
    <w:rsid w:val="00F41AAF"/>
    <w:rsid w:val="00F41F0B"/>
    <w:rsid w:val="00F47436"/>
    <w:rsid w:val="00F527AC"/>
    <w:rsid w:val="00F5503F"/>
    <w:rsid w:val="00F61676"/>
    <w:rsid w:val="00F61D83"/>
    <w:rsid w:val="00F65DD1"/>
    <w:rsid w:val="00F707B3"/>
    <w:rsid w:val="00F71135"/>
    <w:rsid w:val="00F74241"/>
    <w:rsid w:val="00F74309"/>
    <w:rsid w:val="00F7793E"/>
    <w:rsid w:val="00F81B3C"/>
    <w:rsid w:val="00F82C35"/>
    <w:rsid w:val="00F90461"/>
    <w:rsid w:val="00F97CE7"/>
    <w:rsid w:val="00FA370D"/>
    <w:rsid w:val="00FA43FD"/>
    <w:rsid w:val="00FA66F1"/>
    <w:rsid w:val="00FB4D0E"/>
    <w:rsid w:val="00FB7C02"/>
    <w:rsid w:val="00FC06AF"/>
    <w:rsid w:val="00FC378B"/>
    <w:rsid w:val="00FC3977"/>
    <w:rsid w:val="00FD2566"/>
    <w:rsid w:val="00FD2F16"/>
    <w:rsid w:val="00FD6065"/>
    <w:rsid w:val="00FD667E"/>
    <w:rsid w:val="00FE1D34"/>
    <w:rsid w:val="00FE244F"/>
    <w:rsid w:val="00FE2A6F"/>
    <w:rsid w:val="00FF1446"/>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31FD293"/>
  <w15:docId w15:val="{2B6D1651-8135-4DF6-9104-E8CEF9FCF7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51BA"/>
    <w:pPr>
      <w:spacing w:after="0" w:line="216" w:lineRule="atLeast"/>
    </w:pPr>
    <w:rPr>
      <w:sz w:val="18"/>
      <w:lang w:val="en-GB"/>
    </w:rPr>
  </w:style>
  <w:style w:type="paragraph" w:styleId="Heading1">
    <w:name w:val="heading 1"/>
    <w:basedOn w:val="Normal"/>
    <w:next w:val="Heading1separatationline"/>
    <w:link w:val="Heading1Char"/>
    <w:qFormat/>
    <w:rsid w:val="00AB4A37"/>
    <w:pPr>
      <w:keepNext/>
      <w:keepLines/>
      <w:numPr>
        <w:numId w:val="29"/>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qFormat/>
    <w:rsid w:val="007E17CF"/>
    <w:pPr>
      <w:keepNext/>
      <w:keepLines/>
      <w:numPr>
        <w:ilvl w:val="1"/>
        <w:numId w:val="29"/>
      </w:numPr>
      <w:spacing w:before="120"/>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AB4A37"/>
    <w:pPr>
      <w:keepNext/>
      <w:keepLines/>
      <w:numPr>
        <w:ilvl w:val="2"/>
        <w:numId w:val="29"/>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AB4A37"/>
    <w:pPr>
      <w:keepNext/>
      <w:keepLines/>
      <w:numPr>
        <w:ilvl w:val="3"/>
        <w:numId w:val="29"/>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756ACD"/>
    <w:pPr>
      <w:keepNext/>
      <w:keepLines/>
      <w:numPr>
        <w:ilvl w:val="4"/>
        <w:numId w:val="29"/>
      </w:numPr>
      <w:spacing w:before="120" w:after="120"/>
      <w:outlineLvl w:val="4"/>
    </w:pPr>
    <w:rPr>
      <w:rFonts w:asciiTheme="majorHAnsi" w:eastAsiaTheme="majorEastAsia" w:hAnsiTheme="majorHAnsi" w:cstheme="majorBidi"/>
      <w:b/>
      <w:color w:val="407EC9"/>
      <w:sz w:val="20"/>
    </w:rPr>
  </w:style>
  <w:style w:type="paragraph" w:styleId="Heading6">
    <w:name w:val="heading 6"/>
    <w:basedOn w:val="Normal"/>
    <w:next w:val="Normal"/>
    <w:link w:val="Heading6Char"/>
    <w:rsid w:val="00AB4A37"/>
    <w:pPr>
      <w:keepNext/>
      <w:keepLines/>
      <w:numPr>
        <w:ilvl w:val="5"/>
        <w:numId w:val="29"/>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AB4A37"/>
    <w:pPr>
      <w:keepNext/>
      <w:keepLines/>
      <w:numPr>
        <w:ilvl w:val="6"/>
        <w:numId w:val="29"/>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AB4A37"/>
    <w:pPr>
      <w:keepNext/>
      <w:keepLines/>
      <w:numPr>
        <w:ilvl w:val="7"/>
        <w:numId w:val="29"/>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AB4A37"/>
    <w:pPr>
      <w:keepNext/>
      <w:keepLines/>
      <w:numPr>
        <w:ilvl w:val="8"/>
        <w:numId w:val="29"/>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7E17CF"/>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756ACD"/>
    <w:rPr>
      <w:rFonts w:asciiTheme="majorHAnsi" w:eastAsiaTheme="majorEastAsia" w:hAnsiTheme="majorHAnsi" w:cstheme="majorBidi"/>
      <w:b/>
      <w:color w:val="407EC9"/>
      <w:sz w:val="20"/>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7E17CF"/>
    <w:pPr>
      <w:pBdr>
        <w:bottom w:val="single" w:sz="4" w:space="1" w:color="575756"/>
      </w:pBdr>
      <w:spacing w:after="60" w:line="90" w:lineRule="exact"/>
      <w:ind w:right="8789"/>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D07384"/>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1"/>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1"/>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1"/>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1"/>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A30E75"/>
    <w:pPr>
      <w:numPr>
        <w:numId w:val="10"/>
      </w:numPr>
      <w:spacing w:before="24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A30E75"/>
    <w:pPr>
      <w:numPr>
        <w:ilvl w:val="1"/>
        <w:numId w:val="10"/>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A30E75"/>
    <w:pPr>
      <w:numPr>
        <w:ilvl w:val="2"/>
        <w:numId w:val="10"/>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0"/>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5"/>
      </w:numPr>
      <w:spacing w:after="120" w:line="240" w:lineRule="auto"/>
    </w:pPr>
    <w:rPr>
      <w:rFonts w:eastAsia="Times New Roman" w:cs="Times New Roman"/>
      <w:sz w:val="22"/>
      <w:szCs w:val="20"/>
    </w:rPr>
  </w:style>
  <w:style w:type="paragraph" w:customStyle="1" w:styleId="Tablecaption">
    <w:name w:val="Table caption"/>
    <w:basedOn w:val="Normal"/>
    <w:next w:val="Normal"/>
    <w:qFormat/>
    <w:rsid w:val="00662990"/>
    <w:pPr>
      <w:numPr>
        <w:numId w:val="31"/>
      </w:numPr>
      <w:spacing w:after="240"/>
    </w:pPr>
    <w:rPr>
      <w:b/>
      <w:bCs/>
      <w:i/>
      <w:color w:val="575756"/>
      <w:sz w:val="22"/>
      <w:u w:val="single"/>
    </w:rPr>
  </w:style>
  <w:style w:type="paragraph" w:styleId="ListNumber">
    <w:name w:val="List Number"/>
    <w:basedOn w:val="Normal"/>
    <w:semiHidden/>
    <w:rsid w:val="006E10BF"/>
    <w:pPr>
      <w:numPr>
        <w:numId w:val="13"/>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D07384"/>
    <w:pPr>
      <w:numPr>
        <w:ilvl w:val="1"/>
        <w:numId w:val="32"/>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6"/>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D07384"/>
    <w:pPr>
      <w:numPr>
        <w:ilvl w:val="2"/>
        <w:numId w:val="32"/>
      </w:numPr>
      <w:spacing w:after="120"/>
    </w:pPr>
    <w:rPr>
      <w:sz w:val="20"/>
    </w:rPr>
  </w:style>
  <w:style w:type="paragraph" w:customStyle="1" w:styleId="Listitext">
    <w:name w:val="List i text"/>
    <w:basedOn w:val="Normal"/>
    <w:rsid w:val="00D07384"/>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4"/>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D07384"/>
    <w:pPr>
      <w:numPr>
        <w:numId w:val="32"/>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D07384"/>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character" w:styleId="Emphasis">
    <w:name w:val="Emphasis"/>
    <w:uiPriority w:val="20"/>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7"/>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Tablebullet">
    <w:name w:val="Table bullet"/>
    <w:basedOn w:val="Tabletext"/>
    <w:next w:val="Tabletext"/>
    <w:qFormat/>
    <w:rsid w:val="004F1812"/>
    <w:pPr>
      <w:numPr>
        <w:numId w:val="33"/>
      </w:numPr>
    </w:pPr>
  </w:style>
  <w:style w:type="paragraph" w:customStyle="1" w:styleId="Figurecaption">
    <w:name w:val="Figure caption"/>
    <w:basedOn w:val="Normal"/>
    <w:next w:val="Normal"/>
    <w:qFormat/>
    <w:rsid w:val="00662990"/>
    <w:pPr>
      <w:numPr>
        <w:numId w:val="9"/>
      </w:numPr>
      <w:spacing w:before="240" w:after="240"/>
    </w:pPr>
    <w:rPr>
      <w:b/>
      <w:bCs/>
      <w:i/>
      <w:color w:val="575756"/>
      <w:sz w:val="22"/>
      <w:u w:val="single"/>
    </w:rPr>
  </w:style>
  <w:style w:type="paragraph" w:customStyle="1" w:styleId="AnnexBHead1">
    <w:name w:val="Annex B Head 1"/>
    <w:basedOn w:val="Normal"/>
    <w:next w:val="Heading1separatationline"/>
    <w:rsid w:val="00C03944"/>
    <w:pPr>
      <w:numPr>
        <w:numId w:val="12"/>
      </w:numPr>
    </w:pPr>
    <w:rPr>
      <w:b/>
      <w:caps/>
      <w:color w:val="407EC9"/>
      <w:sz w:val="28"/>
    </w:r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Normal"/>
    <w:next w:val="Heading2separationline"/>
    <w:rsid w:val="00C03944"/>
    <w:pPr>
      <w:numPr>
        <w:ilvl w:val="1"/>
        <w:numId w:val="4"/>
      </w:numPr>
    </w:pPr>
    <w:rPr>
      <w:b/>
      <w:caps/>
      <w:color w:val="407EC9"/>
      <w:sz w:val="24"/>
    </w:rPr>
  </w:style>
  <w:style w:type="paragraph" w:customStyle="1" w:styleId="AnnexBHead3">
    <w:name w:val="Annex B Head 3"/>
    <w:basedOn w:val="Normal"/>
    <w:next w:val="BodyText"/>
    <w:rsid w:val="00C03944"/>
    <w:pPr>
      <w:numPr>
        <w:ilvl w:val="2"/>
        <w:numId w:val="4"/>
      </w:numPr>
    </w:pPr>
    <w:rPr>
      <w:b/>
      <w:smallCaps/>
      <w:color w:val="407EC9"/>
      <w:sz w:val="22"/>
    </w:rPr>
  </w:style>
  <w:style w:type="paragraph" w:customStyle="1" w:styleId="AnnexBHead4">
    <w:name w:val="Annex B Head 4"/>
    <w:basedOn w:val="Normal"/>
    <w:next w:val="BodyText"/>
    <w:rsid w:val="00C03944"/>
    <w:pPr>
      <w:numPr>
        <w:ilvl w:val="3"/>
        <w:numId w:val="4"/>
      </w:numPr>
    </w:pPr>
    <w:rPr>
      <w:b/>
      <w:color w:val="407EC9"/>
      <w:sz w:val="22"/>
    </w:r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6"/>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30E75"/>
    <w:pPr>
      <w:numPr>
        <w:numId w:val="18"/>
      </w:numPr>
      <w:spacing w:before="240" w:after="120"/>
    </w:pPr>
    <w:rPr>
      <w:b/>
      <w:caps/>
      <w:color w:val="407EC9"/>
      <w:sz w:val="28"/>
    </w:rPr>
  </w:style>
  <w:style w:type="paragraph" w:customStyle="1" w:styleId="AnnexCHead2">
    <w:name w:val="Annex C Head 2"/>
    <w:basedOn w:val="Normal"/>
    <w:next w:val="Heading2separationline"/>
    <w:rsid w:val="00A30E75"/>
    <w:pPr>
      <w:numPr>
        <w:ilvl w:val="1"/>
        <w:numId w:val="18"/>
      </w:numPr>
    </w:pPr>
    <w:rPr>
      <w:b/>
      <w:caps/>
      <w:color w:val="407EC9"/>
      <w:sz w:val="24"/>
    </w:rPr>
  </w:style>
  <w:style w:type="paragraph" w:customStyle="1" w:styleId="AnnexCHead3">
    <w:name w:val="Annex C Head 3"/>
    <w:basedOn w:val="Normal"/>
    <w:rsid w:val="00A30E75"/>
    <w:pPr>
      <w:numPr>
        <w:ilvl w:val="2"/>
        <w:numId w:val="18"/>
      </w:numPr>
      <w:spacing w:before="120" w:after="120"/>
    </w:pPr>
    <w:rPr>
      <w:b/>
      <w:smallCaps/>
      <w:color w:val="407EC9"/>
      <w:sz w:val="22"/>
    </w:rPr>
  </w:style>
  <w:style w:type="paragraph" w:customStyle="1" w:styleId="AnnexCHead4">
    <w:name w:val="Annex C Head 4"/>
    <w:basedOn w:val="Normal"/>
    <w:next w:val="BodyText"/>
    <w:rsid w:val="00A30E75"/>
    <w:pPr>
      <w:numPr>
        <w:ilvl w:val="3"/>
        <w:numId w:val="18"/>
      </w:numPr>
      <w:spacing w:before="120" w:after="120"/>
    </w:pPr>
    <w:rPr>
      <w:b/>
      <w:color w:val="407EC9"/>
      <w:sz w:val="22"/>
      <w:lang w:eastAsia="de-DE"/>
    </w:rPr>
  </w:style>
  <w:style w:type="paragraph" w:customStyle="1" w:styleId="AnnexDHead1">
    <w:name w:val="Annex D Head 1"/>
    <w:basedOn w:val="Normal"/>
    <w:next w:val="Heading1separatationline"/>
    <w:rsid w:val="00A30E75"/>
    <w:pPr>
      <w:numPr>
        <w:numId w:val="17"/>
      </w:numPr>
      <w:spacing w:before="240" w:after="120"/>
    </w:pPr>
    <w:rPr>
      <w:b/>
      <w:caps/>
      <w:color w:val="407EC9"/>
      <w:sz w:val="28"/>
      <w:lang w:eastAsia="de-DE"/>
    </w:rPr>
  </w:style>
  <w:style w:type="paragraph" w:customStyle="1" w:styleId="AnnexDHead2">
    <w:name w:val="Annex D Head 2"/>
    <w:basedOn w:val="BodyText"/>
    <w:next w:val="Heading2separationline"/>
    <w:rsid w:val="00A30E75"/>
    <w:pPr>
      <w:numPr>
        <w:ilvl w:val="1"/>
        <w:numId w:val="17"/>
      </w:numPr>
      <w:spacing w:before="120"/>
    </w:pPr>
    <w:rPr>
      <w:b/>
      <w:caps/>
      <w:color w:val="407EC9"/>
      <w:sz w:val="24"/>
      <w:lang w:eastAsia="de-DE"/>
    </w:rPr>
  </w:style>
  <w:style w:type="paragraph" w:customStyle="1" w:styleId="AnnexDHead3">
    <w:name w:val="Annex D Head 3"/>
    <w:basedOn w:val="BodyText"/>
    <w:rsid w:val="00A30E75"/>
    <w:pPr>
      <w:numPr>
        <w:ilvl w:val="2"/>
        <w:numId w:val="17"/>
      </w:numPr>
    </w:pPr>
    <w:rPr>
      <w:b/>
      <w:smallCaps/>
      <w:color w:val="407EC9"/>
      <w:lang w:eastAsia="de-DE"/>
    </w:rPr>
  </w:style>
  <w:style w:type="paragraph" w:customStyle="1" w:styleId="AnnexDHead4">
    <w:name w:val="Annex D Head 4"/>
    <w:basedOn w:val="Normal"/>
    <w:next w:val="BodyText"/>
    <w:rsid w:val="00A30E75"/>
    <w:pPr>
      <w:numPr>
        <w:ilvl w:val="3"/>
        <w:numId w:val="17"/>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A30E75"/>
    <w:pPr>
      <w:numPr>
        <w:numId w:val="19"/>
      </w:numPr>
      <w:spacing w:before="240" w:after="120"/>
    </w:pPr>
    <w:rPr>
      <w:b/>
      <w:caps/>
      <w:color w:val="407EC9"/>
      <w:sz w:val="28"/>
    </w:rPr>
  </w:style>
  <w:style w:type="paragraph" w:customStyle="1" w:styleId="AnnexEHead2">
    <w:name w:val="Annex E Head 2"/>
    <w:basedOn w:val="Normal"/>
    <w:next w:val="Heading2separationline"/>
    <w:rsid w:val="00A30E75"/>
    <w:pPr>
      <w:numPr>
        <w:ilvl w:val="1"/>
        <w:numId w:val="19"/>
      </w:numPr>
    </w:pPr>
    <w:rPr>
      <w:b/>
      <w:caps/>
      <w:color w:val="407EC9"/>
      <w:sz w:val="24"/>
    </w:rPr>
  </w:style>
  <w:style w:type="paragraph" w:customStyle="1" w:styleId="AnnexEHead3">
    <w:name w:val="Annex E Head 3"/>
    <w:basedOn w:val="Normal"/>
    <w:next w:val="BodyText"/>
    <w:rsid w:val="00A30E75"/>
    <w:pPr>
      <w:numPr>
        <w:ilvl w:val="2"/>
        <w:numId w:val="19"/>
      </w:numPr>
    </w:pPr>
    <w:rPr>
      <w:b/>
      <w:smallCaps/>
      <w:color w:val="407EC9"/>
      <w:sz w:val="22"/>
    </w:rPr>
  </w:style>
  <w:style w:type="paragraph" w:customStyle="1" w:styleId="AnnexEHead4">
    <w:name w:val="Annex E Head 4"/>
    <w:basedOn w:val="Normal"/>
    <w:next w:val="BodyText"/>
    <w:rsid w:val="00A30E75"/>
    <w:pPr>
      <w:numPr>
        <w:ilvl w:val="3"/>
        <w:numId w:val="20"/>
      </w:numPr>
    </w:pPr>
    <w:rPr>
      <w:b/>
      <w:color w:val="407EC9"/>
      <w:sz w:val="22"/>
    </w:rPr>
  </w:style>
  <w:style w:type="paragraph" w:customStyle="1" w:styleId="AnnexFHead1">
    <w:name w:val="Annex F Head 1"/>
    <w:basedOn w:val="Normal"/>
    <w:next w:val="Heading1separatationline"/>
    <w:rsid w:val="00A30E75"/>
    <w:pPr>
      <w:numPr>
        <w:numId w:val="21"/>
      </w:numPr>
      <w:spacing w:before="240" w:after="120"/>
    </w:pPr>
    <w:rPr>
      <w:b/>
      <w:caps/>
      <w:color w:val="407EC9"/>
      <w:sz w:val="28"/>
    </w:rPr>
  </w:style>
  <w:style w:type="paragraph" w:customStyle="1" w:styleId="AnnexFHead2">
    <w:name w:val="Annex F Head 2"/>
    <w:basedOn w:val="Normal"/>
    <w:next w:val="Heading2separationline"/>
    <w:rsid w:val="00A30E75"/>
    <w:pPr>
      <w:numPr>
        <w:ilvl w:val="1"/>
        <w:numId w:val="21"/>
      </w:numPr>
    </w:pPr>
    <w:rPr>
      <w:b/>
      <w:caps/>
      <w:color w:val="407EC9"/>
      <w:sz w:val="24"/>
    </w:rPr>
  </w:style>
  <w:style w:type="paragraph" w:customStyle="1" w:styleId="AnnexFHead3">
    <w:name w:val="Annex F Head 3"/>
    <w:basedOn w:val="Normal"/>
    <w:next w:val="BodyText"/>
    <w:rsid w:val="00A30E75"/>
    <w:pPr>
      <w:numPr>
        <w:ilvl w:val="2"/>
        <w:numId w:val="21"/>
      </w:numPr>
    </w:pPr>
    <w:rPr>
      <w:b/>
      <w:smallCaps/>
      <w:color w:val="407EC9"/>
      <w:sz w:val="22"/>
    </w:rPr>
  </w:style>
  <w:style w:type="paragraph" w:customStyle="1" w:styleId="AnnexFHead4">
    <w:name w:val="Annex F Head 4"/>
    <w:basedOn w:val="Normal"/>
    <w:next w:val="BodyText"/>
    <w:rsid w:val="00A30E75"/>
    <w:pPr>
      <w:numPr>
        <w:ilvl w:val="3"/>
        <w:numId w:val="21"/>
      </w:numPr>
    </w:pPr>
    <w:rPr>
      <w:b/>
      <w:color w:val="407EC9"/>
      <w:sz w:val="22"/>
    </w:rPr>
  </w:style>
  <w:style w:type="paragraph" w:customStyle="1" w:styleId="AnnexGHead1">
    <w:name w:val="Annex G Head 1"/>
    <w:basedOn w:val="Normal"/>
    <w:next w:val="Heading1separatationline"/>
    <w:rsid w:val="00A30E75"/>
    <w:pPr>
      <w:numPr>
        <w:numId w:val="22"/>
      </w:numPr>
      <w:spacing w:before="240" w:after="120"/>
    </w:pPr>
    <w:rPr>
      <w:b/>
      <w:caps/>
      <w:color w:val="407EC9"/>
      <w:sz w:val="28"/>
    </w:rPr>
  </w:style>
  <w:style w:type="paragraph" w:customStyle="1" w:styleId="AnnexGHead2">
    <w:name w:val="Annex G Head 2"/>
    <w:basedOn w:val="Normal"/>
    <w:next w:val="Heading2separationline"/>
    <w:rsid w:val="00A30E75"/>
    <w:pPr>
      <w:numPr>
        <w:ilvl w:val="1"/>
        <w:numId w:val="22"/>
      </w:numPr>
    </w:pPr>
    <w:rPr>
      <w:b/>
      <w:caps/>
      <w:color w:val="407EC9"/>
      <w:sz w:val="24"/>
    </w:rPr>
  </w:style>
  <w:style w:type="paragraph" w:customStyle="1" w:styleId="AnnexGHead3">
    <w:name w:val="Annex G Head 3"/>
    <w:basedOn w:val="Normal"/>
    <w:next w:val="BodyText"/>
    <w:rsid w:val="00A30E75"/>
    <w:pPr>
      <w:numPr>
        <w:ilvl w:val="2"/>
        <w:numId w:val="22"/>
      </w:numPr>
    </w:pPr>
    <w:rPr>
      <w:b/>
      <w:smallCaps/>
      <w:color w:val="407EC9"/>
      <w:sz w:val="22"/>
    </w:rPr>
  </w:style>
  <w:style w:type="paragraph" w:customStyle="1" w:styleId="AnnexGHead4">
    <w:name w:val="Annex G Head 4"/>
    <w:basedOn w:val="Normal"/>
    <w:next w:val="BodyText"/>
    <w:rsid w:val="00A30E75"/>
    <w:pPr>
      <w:numPr>
        <w:ilvl w:val="3"/>
        <w:numId w:val="22"/>
      </w:numPr>
    </w:pPr>
    <w:rPr>
      <w:b/>
      <w:color w:val="407EC9"/>
      <w:sz w:val="22"/>
    </w:rPr>
  </w:style>
  <w:style w:type="paragraph" w:customStyle="1" w:styleId="AnnexHHead1">
    <w:name w:val="Annex H Head 1"/>
    <w:basedOn w:val="Normal"/>
    <w:next w:val="Heading1separatationline"/>
    <w:rsid w:val="00A30E75"/>
    <w:pPr>
      <w:numPr>
        <w:numId w:val="23"/>
      </w:numPr>
      <w:spacing w:before="240" w:after="120"/>
    </w:pPr>
    <w:rPr>
      <w:b/>
      <w:caps/>
      <w:color w:val="407EC9"/>
      <w:sz w:val="28"/>
    </w:rPr>
  </w:style>
  <w:style w:type="paragraph" w:customStyle="1" w:styleId="AnnexHHead2">
    <w:name w:val="Annex H Head 2"/>
    <w:basedOn w:val="Normal"/>
    <w:next w:val="Heading2separationline"/>
    <w:rsid w:val="00A30E75"/>
    <w:pPr>
      <w:numPr>
        <w:ilvl w:val="1"/>
        <w:numId w:val="23"/>
      </w:numPr>
    </w:pPr>
    <w:rPr>
      <w:b/>
      <w:caps/>
      <w:color w:val="407EC9"/>
      <w:sz w:val="24"/>
    </w:rPr>
  </w:style>
  <w:style w:type="paragraph" w:customStyle="1" w:styleId="AnnexHHead3">
    <w:name w:val="Annex H Head 3"/>
    <w:basedOn w:val="Normal"/>
    <w:rsid w:val="00A30E75"/>
    <w:pPr>
      <w:numPr>
        <w:ilvl w:val="2"/>
        <w:numId w:val="23"/>
      </w:numPr>
    </w:pPr>
    <w:rPr>
      <w:b/>
      <w:smallCaps/>
      <w:color w:val="407EC9"/>
      <w:sz w:val="22"/>
    </w:rPr>
  </w:style>
  <w:style w:type="paragraph" w:customStyle="1" w:styleId="AnnexHHead4">
    <w:name w:val="Annex H Head 4"/>
    <w:basedOn w:val="Normal"/>
    <w:next w:val="BodyText"/>
    <w:rsid w:val="00A30E75"/>
    <w:pPr>
      <w:numPr>
        <w:ilvl w:val="3"/>
        <w:numId w:val="23"/>
      </w:numPr>
    </w:pPr>
    <w:rPr>
      <w:b/>
      <w:color w:val="407EC9"/>
      <w:sz w:val="22"/>
    </w:rPr>
  </w:style>
  <w:style w:type="paragraph" w:customStyle="1" w:styleId="AnnexIHead1">
    <w:name w:val="Annex I Head 1"/>
    <w:basedOn w:val="Normal"/>
    <w:next w:val="Heading1separatationline"/>
    <w:rsid w:val="00A30E75"/>
    <w:pPr>
      <w:numPr>
        <w:numId w:val="24"/>
      </w:numPr>
      <w:spacing w:before="240" w:after="120"/>
    </w:pPr>
    <w:rPr>
      <w:b/>
      <w:caps/>
      <w:color w:val="407EC9"/>
      <w:sz w:val="28"/>
    </w:rPr>
  </w:style>
  <w:style w:type="paragraph" w:customStyle="1" w:styleId="AnnexIHead2">
    <w:name w:val="Annex I Head 2"/>
    <w:basedOn w:val="Normal"/>
    <w:next w:val="Heading2separationline"/>
    <w:rsid w:val="00A30E75"/>
    <w:pPr>
      <w:numPr>
        <w:ilvl w:val="1"/>
        <w:numId w:val="24"/>
      </w:numPr>
    </w:pPr>
    <w:rPr>
      <w:b/>
      <w:caps/>
      <w:color w:val="407EC9"/>
      <w:sz w:val="24"/>
    </w:rPr>
  </w:style>
  <w:style w:type="paragraph" w:customStyle="1" w:styleId="AnnexIHead3">
    <w:name w:val="Annex I Head 3"/>
    <w:basedOn w:val="Normal"/>
    <w:next w:val="BodyText"/>
    <w:rsid w:val="00A30E75"/>
    <w:pPr>
      <w:numPr>
        <w:ilvl w:val="2"/>
        <w:numId w:val="24"/>
      </w:numPr>
    </w:pPr>
    <w:rPr>
      <w:b/>
      <w:smallCaps/>
      <w:color w:val="407EC9"/>
      <w:sz w:val="22"/>
    </w:rPr>
  </w:style>
  <w:style w:type="paragraph" w:customStyle="1" w:styleId="AnnexIHead4">
    <w:name w:val="Annex I Head 4"/>
    <w:basedOn w:val="Normal"/>
    <w:next w:val="BodyText"/>
    <w:rsid w:val="00A30E75"/>
    <w:pPr>
      <w:numPr>
        <w:ilvl w:val="3"/>
        <w:numId w:val="24"/>
      </w:numPr>
    </w:pPr>
    <w:rPr>
      <w:b/>
      <w:color w:val="407EC9"/>
      <w:sz w:val="22"/>
    </w:rPr>
  </w:style>
  <w:style w:type="paragraph" w:customStyle="1" w:styleId="AnnexJHead1">
    <w:name w:val="Annex J Head 1"/>
    <w:basedOn w:val="Normal"/>
    <w:next w:val="Heading1separatationline"/>
    <w:rsid w:val="00934294"/>
    <w:pPr>
      <w:numPr>
        <w:numId w:val="25"/>
      </w:numPr>
      <w:spacing w:before="240" w:after="120"/>
    </w:pPr>
    <w:rPr>
      <w:b/>
      <w:caps/>
      <w:color w:val="407EC9"/>
      <w:sz w:val="28"/>
    </w:rPr>
  </w:style>
  <w:style w:type="paragraph" w:customStyle="1" w:styleId="AnnexJHead2">
    <w:name w:val="Annex J Head 2"/>
    <w:basedOn w:val="Normal"/>
    <w:next w:val="Heading2separationline"/>
    <w:rsid w:val="00934294"/>
    <w:pPr>
      <w:numPr>
        <w:ilvl w:val="1"/>
        <w:numId w:val="25"/>
      </w:numPr>
    </w:pPr>
    <w:rPr>
      <w:b/>
      <w:caps/>
      <w:color w:val="407EC9"/>
      <w:sz w:val="24"/>
    </w:rPr>
  </w:style>
  <w:style w:type="paragraph" w:customStyle="1" w:styleId="AnnexJHead3">
    <w:name w:val="Annex J Head 3"/>
    <w:basedOn w:val="Normal"/>
    <w:next w:val="BodyText"/>
    <w:rsid w:val="00934294"/>
    <w:pPr>
      <w:numPr>
        <w:ilvl w:val="2"/>
        <w:numId w:val="25"/>
      </w:numPr>
    </w:pPr>
    <w:rPr>
      <w:b/>
      <w:smallCaps/>
      <w:color w:val="407EC9"/>
      <w:sz w:val="22"/>
    </w:rPr>
  </w:style>
  <w:style w:type="paragraph" w:customStyle="1" w:styleId="AnnexJHead4">
    <w:name w:val="Annex J Head 4"/>
    <w:basedOn w:val="Normal"/>
    <w:next w:val="BodyText"/>
    <w:rsid w:val="00934294"/>
    <w:pPr>
      <w:numPr>
        <w:ilvl w:val="3"/>
        <w:numId w:val="25"/>
      </w:numPr>
    </w:pPr>
    <w:rPr>
      <w:b/>
      <w:color w:val="407EC9"/>
      <w:sz w:val="22"/>
    </w:rPr>
  </w:style>
  <w:style w:type="paragraph" w:customStyle="1" w:styleId="AnnexKHead1">
    <w:name w:val="Annex K Head 1"/>
    <w:basedOn w:val="Normal"/>
    <w:next w:val="Heading1separatationline"/>
    <w:rsid w:val="00934294"/>
    <w:pPr>
      <w:numPr>
        <w:numId w:val="26"/>
      </w:numPr>
      <w:spacing w:before="240" w:after="120"/>
    </w:pPr>
    <w:rPr>
      <w:b/>
      <w:caps/>
      <w:color w:val="407EC9"/>
      <w:sz w:val="28"/>
    </w:rPr>
  </w:style>
  <w:style w:type="paragraph" w:customStyle="1" w:styleId="AnnexKHead2">
    <w:name w:val="Annex K Head 2"/>
    <w:basedOn w:val="Normal"/>
    <w:next w:val="Heading2separationline"/>
    <w:rsid w:val="00934294"/>
    <w:pPr>
      <w:numPr>
        <w:ilvl w:val="1"/>
        <w:numId w:val="26"/>
      </w:numPr>
    </w:pPr>
    <w:rPr>
      <w:b/>
      <w:caps/>
      <w:color w:val="407EC9"/>
      <w:sz w:val="24"/>
    </w:rPr>
  </w:style>
  <w:style w:type="paragraph" w:customStyle="1" w:styleId="AnnexKHead3">
    <w:name w:val="Annex K Head 3"/>
    <w:basedOn w:val="Normal"/>
    <w:next w:val="BodyText"/>
    <w:rsid w:val="00934294"/>
    <w:pPr>
      <w:numPr>
        <w:ilvl w:val="2"/>
        <w:numId w:val="26"/>
      </w:numPr>
    </w:pPr>
    <w:rPr>
      <w:b/>
      <w:smallCaps/>
      <w:color w:val="407EC9"/>
      <w:sz w:val="22"/>
    </w:rPr>
  </w:style>
  <w:style w:type="paragraph" w:customStyle="1" w:styleId="AnnexKHead4">
    <w:name w:val="Annex K Head 4"/>
    <w:basedOn w:val="Normal"/>
    <w:next w:val="BodyText"/>
    <w:rsid w:val="00934294"/>
    <w:pPr>
      <w:numPr>
        <w:ilvl w:val="3"/>
        <w:numId w:val="26"/>
      </w:numPr>
    </w:pPr>
    <w:rPr>
      <w:b/>
      <w:color w:val="407EC9"/>
      <w:sz w:val="22"/>
    </w:rPr>
  </w:style>
  <w:style w:type="paragraph" w:customStyle="1" w:styleId="AnnexLHead1">
    <w:name w:val="Annex L Head 1"/>
    <w:basedOn w:val="Normal"/>
    <w:next w:val="Heading1separatationline"/>
    <w:rsid w:val="00934294"/>
    <w:pPr>
      <w:numPr>
        <w:numId w:val="27"/>
      </w:numPr>
      <w:spacing w:before="240" w:after="120"/>
    </w:pPr>
    <w:rPr>
      <w:b/>
      <w:caps/>
      <w:color w:val="407EC9"/>
      <w:sz w:val="28"/>
    </w:rPr>
  </w:style>
  <w:style w:type="paragraph" w:customStyle="1" w:styleId="AnnexLHead2">
    <w:name w:val="Annex L Head 2"/>
    <w:basedOn w:val="Normal"/>
    <w:next w:val="BodyText"/>
    <w:rsid w:val="00934294"/>
    <w:pPr>
      <w:numPr>
        <w:ilvl w:val="1"/>
        <w:numId w:val="27"/>
      </w:numPr>
    </w:pPr>
    <w:rPr>
      <w:b/>
      <w:caps/>
      <w:color w:val="407EC9"/>
      <w:sz w:val="24"/>
    </w:rPr>
  </w:style>
  <w:style w:type="paragraph" w:customStyle="1" w:styleId="AnnexLHead3">
    <w:name w:val="Annex L Head 3"/>
    <w:basedOn w:val="Normal"/>
    <w:next w:val="BodyText"/>
    <w:rsid w:val="00934294"/>
    <w:pPr>
      <w:numPr>
        <w:ilvl w:val="2"/>
        <w:numId w:val="27"/>
      </w:numPr>
    </w:pPr>
    <w:rPr>
      <w:b/>
      <w:smallCaps/>
      <w:color w:val="407EC9"/>
      <w:sz w:val="22"/>
    </w:rPr>
  </w:style>
  <w:style w:type="paragraph" w:customStyle="1" w:styleId="AnnexLHead4">
    <w:name w:val="Annex L Head 4"/>
    <w:basedOn w:val="Normal"/>
    <w:next w:val="BodyText"/>
    <w:rsid w:val="00934294"/>
    <w:pPr>
      <w:numPr>
        <w:ilvl w:val="3"/>
        <w:numId w:val="27"/>
      </w:numPr>
    </w:pPr>
    <w:rPr>
      <w:b/>
      <w:color w:val="407EC9"/>
      <w:sz w:val="22"/>
    </w:rPr>
  </w:style>
  <w:style w:type="paragraph" w:customStyle="1" w:styleId="AnnexMHead1">
    <w:name w:val="Annex M Head 1"/>
    <w:basedOn w:val="Normal"/>
    <w:next w:val="Heading1separatationline"/>
    <w:rsid w:val="00934294"/>
    <w:pPr>
      <w:numPr>
        <w:numId w:val="28"/>
      </w:numPr>
      <w:spacing w:before="240" w:after="120"/>
    </w:pPr>
    <w:rPr>
      <w:b/>
      <w:caps/>
      <w:color w:val="407EC9"/>
      <w:sz w:val="28"/>
    </w:rPr>
  </w:style>
  <w:style w:type="paragraph" w:customStyle="1" w:styleId="AnnexMHead2">
    <w:name w:val="Annex M Head 2"/>
    <w:basedOn w:val="Normal"/>
    <w:next w:val="Heading2separationline"/>
    <w:rsid w:val="00934294"/>
    <w:pPr>
      <w:numPr>
        <w:ilvl w:val="1"/>
        <w:numId w:val="28"/>
      </w:numPr>
    </w:pPr>
    <w:rPr>
      <w:b/>
      <w:caps/>
      <w:color w:val="407EC9"/>
      <w:sz w:val="24"/>
    </w:rPr>
  </w:style>
  <w:style w:type="paragraph" w:customStyle="1" w:styleId="AnnexMHead3">
    <w:name w:val="Annex M Head 3"/>
    <w:basedOn w:val="Normal"/>
    <w:next w:val="BodyText"/>
    <w:rsid w:val="00934294"/>
    <w:pPr>
      <w:numPr>
        <w:ilvl w:val="2"/>
        <w:numId w:val="28"/>
      </w:numPr>
    </w:pPr>
    <w:rPr>
      <w:b/>
      <w:smallCaps/>
      <w:color w:val="407EC9"/>
      <w:sz w:val="22"/>
    </w:rPr>
  </w:style>
  <w:style w:type="paragraph" w:customStyle="1" w:styleId="AnnexMHead4">
    <w:name w:val="Annex M Head 4"/>
    <w:basedOn w:val="Normal"/>
    <w:next w:val="BodyText"/>
    <w:rsid w:val="00934294"/>
    <w:pPr>
      <w:numPr>
        <w:ilvl w:val="3"/>
        <w:numId w:val="28"/>
      </w:numPr>
    </w:pPr>
    <w:rPr>
      <w:b/>
      <w:color w:val="407EC9"/>
      <w:sz w:val="22"/>
    </w:rPr>
  </w:style>
  <w:style w:type="paragraph" w:customStyle="1" w:styleId="Tablebullettext">
    <w:name w:val="Table bullet text"/>
    <w:basedOn w:val="Tabletext"/>
    <w:qFormat/>
    <w:rsid w:val="004F1812"/>
    <w:pPr>
      <w:ind w:left="397" w:right="0"/>
    </w:pPr>
  </w:style>
  <w:style w:type="paragraph" w:customStyle="1" w:styleId="TableList11">
    <w:name w:val="Table List 11"/>
    <w:basedOn w:val="List1"/>
    <w:rsid w:val="00E44826"/>
    <w:pPr>
      <w:numPr>
        <w:numId w:val="30"/>
      </w:numPr>
      <w:tabs>
        <w:tab w:val="clear" w:pos="0"/>
      </w:tabs>
      <w:spacing w:after="60"/>
      <w:jc w:val="left"/>
    </w:pPr>
    <w:rPr>
      <w:sz w:val="18"/>
      <w:szCs w:val="18"/>
    </w:rPr>
  </w:style>
  <w:style w:type="paragraph" w:customStyle="1" w:styleId="Tablelista">
    <w:name w:val="Table list a"/>
    <w:basedOn w:val="Lista"/>
    <w:rsid w:val="00790C5D"/>
    <w:pPr>
      <w:tabs>
        <w:tab w:val="clear" w:pos="0"/>
      </w:tabs>
      <w:ind w:left="0" w:firstLine="0"/>
    </w:pPr>
    <w:rPr>
      <w:sz w:val="18"/>
      <w:szCs w:val="18"/>
      <w:lang w:val="fr-FR"/>
    </w:rPr>
  </w:style>
  <w:style w:type="paragraph" w:customStyle="1" w:styleId="Tablelisti">
    <w:name w:val="Table list i"/>
    <w:basedOn w:val="Listi"/>
    <w:rsid w:val="00790C5D"/>
    <w:pPr>
      <w:spacing w:after="60"/>
      <w:ind w:left="1320" w:hanging="425"/>
    </w:pPr>
    <w:rPr>
      <w:sz w:val="18"/>
      <w:lang w:val="fr-FR"/>
    </w:rPr>
  </w:style>
  <w:style w:type="paragraph" w:styleId="ListParagraph">
    <w:name w:val="List Paragraph"/>
    <w:basedOn w:val="Normal"/>
    <w:uiPriority w:val="34"/>
    <w:qFormat/>
    <w:rsid w:val="00057699"/>
    <w:pPr>
      <w:spacing w:line="240" w:lineRule="auto"/>
      <w:ind w:left="720"/>
      <w:contextualSpacing/>
    </w:pPr>
    <w:rPr>
      <w:rFonts w:ascii="Times New Roman" w:eastAsiaTheme="minorEastAsia" w:hAnsi="Times New Roman" w:cs="Times New Roman"/>
      <w:sz w:val="24"/>
      <w:szCs w:val="24"/>
      <w:lang w:eastAsia="en-GB"/>
    </w:rPr>
  </w:style>
  <w:style w:type="paragraph" w:styleId="Revision">
    <w:name w:val="Revision"/>
    <w:hidden/>
    <w:uiPriority w:val="99"/>
    <w:semiHidden/>
    <w:rsid w:val="00B03FDA"/>
    <w:pPr>
      <w:spacing w:after="0" w:line="240" w:lineRule="auto"/>
    </w:pPr>
    <w:rPr>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4963008">
      <w:bodyDiv w:val="1"/>
      <w:marLeft w:val="0"/>
      <w:marRight w:val="0"/>
      <w:marTop w:val="0"/>
      <w:marBottom w:val="0"/>
      <w:divBdr>
        <w:top w:val="none" w:sz="0" w:space="0" w:color="auto"/>
        <w:left w:val="none" w:sz="0" w:space="0" w:color="auto"/>
        <w:bottom w:val="none" w:sz="0" w:space="0" w:color="auto"/>
        <w:right w:val="none" w:sz="0" w:space="0" w:color="auto"/>
      </w:divBdr>
    </w:div>
    <w:div w:id="697588322">
      <w:bodyDiv w:val="1"/>
      <w:marLeft w:val="0"/>
      <w:marRight w:val="0"/>
      <w:marTop w:val="0"/>
      <w:marBottom w:val="0"/>
      <w:divBdr>
        <w:top w:val="none" w:sz="0" w:space="0" w:color="auto"/>
        <w:left w:val="none" w:sz="0" w:space="0" w:color="auto"/>
        <w:bottom w:val="none" w:sz="0" w:space="0" w:color="auto"/>
        <w:right w:val="none" w:sz="0" w:space="0" w:color="auto"/>
      </w:divBdr>
    </w:div>
    <w:div w:id="1248686922">
      <w:bodyDiv w:val="1"/>
      <w:marLeft w:val="0"/>
      <w:marRight w:val="0"/>
      <w:marTop w:val="0"/>
      <w:marBottom w:val="0"/>
      <w:divBdr>
        <w:top w:val="none" w:sz="0" w:space="0" w:color="auto"/>
        <w:left w:val="none" w:sz="0" w:space="0" w:color="auto"/>
        <w:bottom w:val="none" w:sz="0" w:space="0" w:color="auto"/>
        <w:right w:val="none" w:sz="0" w:space="0" w:color="auto"/>
      </w:divBdr>
    </w:div>
    <w:div w:id="1773817946">
      <w:bodyDiv w:val="1"/>
      <w:marLeft w:val="0"/>
      <w:marRight w:val="0"/>
      <w:marTop w:val="0"/>
      <w:marBottom w:val="0"/>
      <w:divBdr>
        <w:top w:val="none" w:sz="0" w:space="0" w:color="auto"/>
        <w:left w:val="none" w:sz="0" w:space="0" w:color="auto"/>
        <w:bottom w:val="none" w:sz="0" w:space="0" w:color="auto"/>
        <w:right w:val="none" w:sz="0" w:space="0" w:color="auto"/>
      </w:divBdr>
    </w:div>
    <w:div w:id="1810899831">
      <w:bodyDiv w:val="1"/>
      <w:marLeft w:val="0"/>
      <w:marRight w:val="0"/>
      <w:marTop w:val="0"/>
      <w:marBottom w:val="0"/>
      <w:divBdr>
        <w:top w:val="none" w:sz="0" w:space="0" w:color="auto"/>
        <w:left w:val="none" w:sz="0" w:space="0" w:color="auto"/>
        <w:bottom w:val="none" w:sz="0" w:space="0" w:color="auto"/>
        <w:right w:val="none" w:sz="0" w:space="0" w:color="auto"/>
      </w:divBdr>
    </w:div>
    <w:div w:id="2013796760">
      <w:bodyDiv w:val="1"/>
      <w:marLeft w:val="0"/>
      <w:marRight w:val="0"/>
      <w:marTop w:val="0"/>
      <w:marBottom w:val="0"/>
      <w:divBdr>
        <w:top w:val="none" w:sz="0" w:space="0" w:color="auto"/>
        <w:left w:val="none" w:sz="0" w:space="0" w:color="auto"/>
        <w:bottom w:val="none" w:sz="0" w:space="0" w:color="auto"/>
        <w:right w:val="none" w:sz="0" w:space="0" w:color="auto"/>
      </w:divBdr>
    </w:div>
    <w:div w:id="2098206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11.xm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10.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header" Target="header12.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footer" Target="footer6.xml"/><Relationship Id="rId30" Type="http://schemas.microsoft.com/office/2011/relationships/people" Target="peop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y%20Lenovo\Downloads\Guideline%20Template%2017Apr17.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9DA1383-32AF-44E8-BBE0-96E01D26DB6B}">
  <ds:schemaRefs>
    <ds:schemaRef ds:uri="http://schemas.microsoft.com/sharepoint/v3/contenttype/forms"/>
  </ds:schemaRefs>
</ds:datastoreItem>
</file>

<file path=customXml/itemProps2.xml><?xml version="1.0" encoding="utf-8"?>
<ds:datastoreItem xmlns:ds="http://schemas.openxmlformats.org/officeDocument/2006/customXml" ds:itemID="{6A8ED5FD-5E37-4D37-A0BA-26C4F2B6EBF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A0BC197-CADB-4ABD-B7A6-BF6F018BBFCB}">
  <ds:schemaRefs>
    <ds:schemaRef ds:uri="http://schemas.openxmlformats.org/officeDocument/2006/bibliography"/>
  </ds:schemaRefs>
</ds:datastoreItem>
</file>

<file path=customXml/itemProps4.xml><?xml version="1.0" encoding="utf-8"?>
<ds:datastoreItem xmlns:ds="http://schemas.openxmlformats.org/officeDocument/2006/customXml" ds:itemID="{EE81A4D7-5445-4AB3-B94C-6ADCC2781C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Guideline Template 17Apr17.dotx</Template>
  <TotalTime>506</TotalTime>
  <Pages>18</Pages>
  <Words>5901</Words>
  <Characters>33641</Characters>
  <Application>Microsoft Office Word</Application>
  <DocSecurity>0</DocSecurity>
  <Lines>280</Lines>
  <Paragraphs>78</Paragraphs>
  <ScaleCrop>false</ScaleCrop>
  <HeadingPairs>
    <vt:vector size="8" baseType="variant">
      <vt:variant>
        <vt:lpstr>Tittel</vt:lpstr>
      </vt:variant>
      <vt:variant>
        <vt:i4>1</vt:i4>
      </vt:variant>
      <vt:variant>
        <vt:lpstr>Otsikko</vt:lpstr>
      </vt:variant>
      <vt:variant>
        <vt:i4>1</vt:i4>
      </vt:variant>
      <vt:variant>
        <vt:lpstr>Title</vt:lpstr>
      </vt:variant>
      <vt:variant>
        <vt:i4>1</vt:i4>
      </vt:variant>
      <vt:variant>
        <vt:lpstr>Titre</vt:lpstr>
      </vt:variant>
      <vt:variant>
        <vt:i4>1</vt:i4>
      </vt:variant>
    </vt:vector>
  </HeadingPairs>
  <TitlesOfParts>
    <vt:vector size="4" baseType="lpstr">
      <vt:lpstr>IALA Guideline 1115</vt:lpstr>
      <vt:lpstr>IALA Guideline 1115</vt:lpstr>
      <vt:lpstr>IALA Guideline 1115</vt:lpstr>
      <vt:lpstr>IALA Guideline 1115</vt:lpstr>
    </vt:vector>
  </TitlesOfParts>
  <Manager>IALA</Manager>
  <Company>IALA</Company>
  <LinksUpToDate>false</LinksUpToDate>
  <CharactersWithSpaces>39464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Wim</dc:creator>
  <cp:lastModifiedBy>Kevin Gregory</cp:lastModifiedBy>
  <cp:revision>36</cp:revision>
  <cp:lastPrinted>2020-10-12T09:42:00Z</cp:lastPrinted>
  <dcterms:created xsi:type="dcterms:W3CDTF">2020-09-29T11:43:00Z</dcterms:created>
  <dcterms:modified xsi:type="dcterms:W3CDTF">2021-02-08T10:39:00Z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14813200</vt:r8>
  </property>
</Properties>
</file>